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AFAF8" w14:textId="18A324EC" w:rsidR="003574F5" w:rsidRPr="000579BA" w:rsidRDefault="09EED0C1" w:rsidP="48457EB3">
      <w:pPr>
        <w:suppressAutoHyphens/>
        <w:snapToGrid w:val="0"/>
        <w:contextualSpacing/>
        <w:jc w:val="center"/>
        <w:rPr>
          <w:rFonts w:eastAsia="Times New Roman"/>
          <w:color w:val="000000" w:themeColor="text1"/>
          <w:sz w:val="28"/>
          <w:szCs w:val="28"/>
          <w:lang w:val="es-MX"/>
        </w:rPr>
      </w:pPr>
      <w:bookmarkStart w:id="0" w:name="_Hlk58849070"/>
      <w:r w:rsidRPr="000579BA">
        <w:rPr>
          <w:rFonts w:eastAsia="Times New Roman"/>
          <w:b/>
          <w:bCs/>
          <w:color w:val="000000" w:themeColor="text1"/>
          <w:sz w:val="28"/>
          <w:szCs w:val="28"/>
          <w:lang w:val="es-MX"/>
        </w:rPr>
        <w:t>LG HACE UN DEBUT IMPRESIONANTE EN</w:t>
      </w:r>
    </w:p>
    <w:p w14:paraId="2A3BFD64" w14:textId="446FE0D7" w:rsidR="003574F5" w:rsidRPr="00EA1226" w:rsidRDefault="09EED0C1" w:rsidP="00EA1226">
      <w:pPr>
        <w:suppressAutoHyphens/>
        <w:snapToGrid w:val="0"/>
        <w:contextualSpacing/>
        <w:jc w:val="center"/>
        <w:rPr>
          <w:rFonts w:eastAsia="Times New Roman"/>
          <w:color w:val="000000" w:themeColor="text1"/>
          <w:sz w:val="28"/>
          <w:szCs w:val="28"/>
        </w:rPr>
      </w:pPr>
      <w:r w:rsidRPr="48457EB3">
        <w:rPr>
          <w:rFonts w:eastAsia="Times New Roman"/>
          <w:b/>
          <w:bCs/>
          <w:color w:val="000000" w:themeColor="text1"/>
          <w:sz w:val="28"/>
          <w:szCs w:val="28"/>
        </w:rPr>
        <w:t>DATA CENTER WORLD 2025</w:t>
      </w:r>
    </w:p>
    <w:p w14:paraId="289A0F86" w14:textId="5D886710" w:rsidR="00C61EB1" w:rsidRPr="00F1462C" w:rsidRDefault="00737FE8" w:rsidP="000579BA">
      <w:pPr>
        <w:suppressAutoHyphens/>
        <w:snapToGrid w:val="0"/>
        <w:contextualSpacing/>
        <w:jc w:val="center"/>
        <w:rPr>
          <w:rFonts w:eastAsia="Batang"/>
          <w:i/>
          <w:sz w:val="4"/>
          <w:szCs w:val="6"/>
          <w:lang w:val="es-MX" w:eastAsia="ko-KR"/>
        </w:rPr>
      </w:pPr>
      <w:r w:rsidRPr="000579BA">
        <w:rPr>
          <w:rFonts w:eastAsia="Batang"/>
          <w:i/>
          <w:sz w:val="6"/>
          <w:szCs w:val="6"/>
          <w:lang w:val="es-MX" w:eastAsia="ko-KR"/>
        </w:rPr>
        <w:t xml:space="preserve"> </w:t>
      </w:r>
      <w:bookmarkEnd w:id="0"/>
      <w:r w:rsidR="4AA4E671" w:rsidRPr="00F1462C">
        <w:rPr>
          <w:rFonts w:eastAsia="Times New Roman"/>
          <w:i/>
          <w:iCs/>
          <w:color w:val="000000" w:themeColor="text1"/>
          <w:sz w:val="22"/>
          <w:lang w:val="es-ES"/>
        </w:rPr>
        <w:t>La empresa presenta una amplia gama de soluciones personalizadas de refrigeración para centros de datos de IA</w:t>
      </w:r>
    </w:p>
    <w:p w14:paraId="1FE6CB02" w14:textId="1C06E9ED" w:rsidR="00DC7B4B" w:rsidRPr="00F1462C" w:rsidRDefault="00DC7B4B" w:rsidP="00DC7B4B">
      <w:pPr>
        <w:suppressAutoHyphens/>
        <w:jc w:val="center"/>
        <w:rPr>
          <w:rFonts w:eastAsia="Times New Roman"/>
          <w:sz w:val="22"/>
          <w:lang w:val="es-MX"/>
        </w:rPr>
      </w:pPr>
    </w:p>
    <w:p w14:paraId="642F46E8" w14:textId="289B0AC5" w:rsidR="003460F3" w:rsidRPr="00F1462C" w:rsidRDefault="478C5796" w:rsidP="502EA9C1">
      <w:pPr>
        <w:suppressAutoHyphens/>
        <w:spacing w:line="360" w:lineRule="auto"/>
        <w:jc w:val="both"/>
        <w:rPr>
          <w:rFonts w:eastAsia="Times New Roman"/>
          <w:color w:val="000000" w:themeColor="text1"/>
          <w:sz w:val="22"/>
          <w:lang w:val="es-MX"/>
        </w:rPr>
      </w:pPr>
      <w:r w:rsidRPr="00F1462C">
        <w:rPr>
          <w:rFonts w:eastAsia="Times New Roman"/>
          <w:b/>
          <w:bCs/>
          <w:color w:val="000000" w:themeColor="text1"/>
          <w:sz w:val="22"/>
          <w:lang w:val="es-ES"/>
        </w:rPr>
        <w:t xml:space="preserve">Ciudad de México, a </w:t>
      </w:r>
      <w:r w:rsidR="40E5B39B" w:rsidRPr="00F1462C">
        <w:rPr>
          <w:rFonts w:eastAsia="Times New Roman"/>
          <w:b/>
          <w:bCs/>
          <w:color w:val="000000" w:themeColor="text1"/>
          <w:sz w:val="22"/>
          <w:lang w:val="es-ES"/>
        </w:rPr>
        <w:t>2</w:t>
      </w:r>
      <w:r w:rsidR="00032306">
        <w:rPr>
          <w:rFonts w:eastAsia="Times New Roman"/>
          <w:b/>
          <w:bCs/>
          <w:color w:val="000000" w:themeColor="text1"/>
          <w:sz w:val="22"/>
          <w:lang w:val="es-ES"/>
        </w:rPr>
        <w:t>2</w:t>
      </w:r>
      <w:bookmarkStart w:id="1" w:name="_GoBack"/>
      <w:bookmarkEnd w:id="1"/>
      <w:r w:rsidRPr="00F1462C">
        <w:rPr>
          <w:rFonts w:eastAsia="Times New Roman"/>
          <w:b/>
          <w:bCs/>
          <w:color w:val="000000" w:themeColor="text1"/>
          <w:sz w:val="22"/>
          <w:lang w:val="es-ES"/>
        </w:rPr>
        <w:t xml:space="preserve"> de abril de 2025</w:t>
      </w:r>
      <w:r w:rsidRPr="00F1462C">
        <w:rPr>
          <w:rFonts w:eastAsia="Times New Roman"/>
          <w:color w:val="000000" w:themeColor="text1"/>
          <w:sz w:val="22"/>
          <w:lang w:val="es-ES"/>
        </w:rPr>
        <w:t xml:space="preserve"> — LG </w:t>
      </w:r>
      <w:proofErr w:type="spellStart"/>
      <w:r w:rsidRPr="00F1462C">
        <w:rPr>
          <w:rFonts w:eastAsia="Times New Roman"/>
          <w:color w:val="000000" w:themeColor="text1"/>
          <w:sz w:val="22"/>
          <w:lang w:val="es-ES"/>
        </w:rPr>
        <w:t>Electronics</w:t>
      </w:r>
      <w:proofErr w:type="spellEnd"/>
      <w:r w:rsidRPr="00F1462C">
        <w:rPr>
          <w:rFonts w:eastAsia="Times New Roman"/>
          <w:color w:val="000000" w:themeColor="text1"/>
          <w:sz w:val="22"/>
          <w:lang w:val="es-ES"/>
        </w:rPr>
        <w:t xml:space="preserve"> (LG) present</w:t>
      </w:r>
      <w:r w:rsidR="598D6262" w:rsidRPr="00F1462C">
        <w:rPr>
          <w:rFonts w:eastAsia="Times New Roman"/>
          <w:color w:val="000000" w:themeColor="text1"/>
          <w:sz w:val="22"/>
          <w:lang w:val="es-ES"/>
        </w:rPr>
        <w:t>ó</w:t>
      </w:r>
      <w:r w:rsidRPr="00F1462C">
        <w:rPr>
          <w:rFonts w:eastAsia="Times New Roman"/>
          <w:color w:val="000000" w:themeColor="text1"/>
          <w:sz w:val="22"/>
          <w:lang w:val="es-ES"/>
        </w:rPr>
        <w:t xml:space="preserve"> una </w:t>
      </w:r>
      <w:r w:rsidR="4F76B6A1" w:rsidRPr="00F1462C">
        <w:rPr>
          <w:rFonts w:eastAsia="Times New Roman"/>
          <w:color w:val="000000" w:themeColor="text1"/>
          <w:sz w:val="22"/>
          <w:lang w:val="es-ES"/>
        </w:rPr>
        <w:t>serie</w:t>
      </w:r>
      <w:r w:rsidRPr="00F1462C">
        <w:rPr>
          <w:rFonts w:eastAsia="Times New Roman"/>
          <w:color w:val="000000" w:themeColor="text1"/>
          <w:sz w:val="22"/>
          <w:lang w:val="es-ES"/>
        </w:rPr>
        <w:t xml:space="preserve"> completa de soluciones de enfriamiento en la conferencia Data Center </w:t>
      </w:r>
      <w:proofErr w:type="spellStart"/>
      <w:r w:rsidRPr="00F1462C">
        <w:rPr>
          <w:rFonts w:eastAsia="Times New Roman"/>
          <w:color w:val="000000" w:themeColor="text1"/>
          <w:sz w:val="22"/>
          <w:lang w:val="es-ES"/>
        </w:rPr>
        <w:t>World</w:t>
      </w:r>
      <w:proofErr w:type="spellEnd"/>
      <w:r w:rsidRPr="00F1462C">
        <w:rPr>
          <w:rFonts w:eastAsia="Times New Roman"/>
          <w:color w:val="000000" w:themeColor="text1"/>
          <w:sz w:val="22"/>
          <w:lang w:val="es-ES"/>
        </w:rPr>
        <w:t xml:space="preserve"> (DCW) 2025 en Washington, D.C., </w:t>
      </w:r>
      <w:r w:rsidR="65FF22E0" w:rsidRPr="00F1462C">
        <w:rPr>
          <w:rFonts w:eastAsia="Times New Roman"/>
          <w:color w:val="000000" w:themeColor="text1"/>
          <w:sz w:val="22"/>
          <w:lang w:val="es-ES"/>
        </w:rPr>
        <w:t xml:space="preserve">la cual </w:t>
      </w:r>
      <w:r w:rsidR="2852CB5F" w:rsidRPr="00F1462C">
        <w:rPr>
          <w:rFonts w:eastAsia="Times New Roman"/>
          <w:color w:val="000000" w:themeColor="text1"/>
          <w:sz w:val="22"/>
          <w:lang w:val="es-ES"/>
        </w:rPr>
        <w:t>tuvo</w:t>
      </w:r>
      <w:r w:rsidR="65FF22E0" w:rsidRPr="00F1462C">
        <w:rPr>
          <w:rFonts w:eastAsia="Times New Roman"/>
          <w:color w:val="000000" w:themeColor="text1"/>
          <w:sz w:val="22"/>
          <w:lang w:val="es-ES"/>
        </w:rPr>
        <w:t xml:space="preserve"> lugar </w:t>
      </w:r>
      <w:r w:rsidR="5ADD463D" w:rsidRPr="00F1462C">
        <w:rPr>
          <w:rFonts w:eastAsia="Times New Roman"/>
          <w:color w:val="000000" w:themeColor="text1"/>
          <w:sz w:val="22"/>
          <w:lang w:val="es-ES"/>
        </w:rPr>
        <w:t>del</w:t>
      </w:r>
      <w:r w:rsidRPr="00F1462C">
        <w:rPr>
          <w:rFonts w:eastAsia="Times New Roman"/>
          <w:color w:val="000000" w:themeColor="text1"/>
          <w:sz w:val="22"/>
          <w:lang w:val="es-ES"/>
        </w:rPr>
        <w:t xml:space="preserve"> 14 al 17 de abril. Esto marc</w:t>
      </w:r>
      <w:r w:rsidR="7842E391" w:rsidRPr="00F1462C">
        <w:rPr>
          <w:rFonts w:eastAsia="Times New Roman"/>
          <w:color w:val="000000" w:themeColor="text1"/>
          <w:sz w:val="22"/>
          <w:lang w:val="es-ES"/>
        </w:rPr>
        <w:t>ó</w:t>
      </w:r>
      <w:r w:rsidRPr="00F1462C">
        <w:rPr>
          <w:rFonts w:eastAsia="Times New Roman"/>
          <w:color w:val="000000" w:themeColor="text1"/>
          <w:sz w:val="22"/>
          <w:lang w:val="es-ES"/>
        </w:rPr>
        <w:t xml:space="preserve"> el debut de LG en</w:t>
      </w:r>
      <w:r w:rsidR="000579BA" w:rsidRPr="00F1462C">
        <w:rPr>
          <w:rFonts w:eastAsia="Times New Roman"/>
          <w:color w:val="000000" w:themeColor="text1"/>
          <w:sz w:val="22"/>
          <w:lang w:val="es-ES"/>
        </w:rPr>
        <w:t xml:space="preserve"> la feria</w:t>
      </w:r>
      <w:r w:rsidRPr="00F1462C">
        <w:rPr>
          <w:rFonts w:eastAsia="Times New Roman"/>
          <w:color w:val="000000" w:themeColor="text1"/>
          <w:sz w:val="22"/>
          <w:lang w:val="es-ES"/>
        </w:rPr>
        <w:t>, en donde la compañía present</w:t>
      </w:r>
      <w:r w:rsidR="76D58922" w:rsidRPr="00F1462C">
        <w:rPr>
          <w:rFonts w:eastAsia="Times New Roman"/>
          <w:color w:val="000000" w:themeColor="text1"/>
          <w:sz w:val="22"/>
          <w:lang w:val="es-ES"/>
        </w:rPr>
        <w:t>ó</w:t>
      </w:r>
      <w:r w:rsidRPr="00F1462C">
        <w:rPr>
          <w:rFonts w:eastAsia="Times New Roman"/>
          <w:color w:val="000000" w:themeColor="text1"/>
          <w:sz w:val="22"/>
          <w:lang w:val="es-ES"/>
        </w:rPr>
        <w:t xml:space="preserve"> una variedad de soluciones</w:t>
      </w:r>
      <w:r w:rsidR="2C03691F" w:rsidRPr="00F1462C">
        <w:rPr>
          <w:rFonts w:eastAsia="Times New Roman"/>
          <w:color w:val="000000" w:themeColor="text1"/>
          <w:sz w:val="22"/>
          <w:lang w:val="es-ES"/>
        </w:rPr>
        <w:t xml:space="preserve"> avanzadas de enfriamiento de centros de datos,</w:t>
      </w:r>
      <w:r w:rsidRPr="00F1462C">
        <w:rPr>
          <w:rFonts w:eastAsia="Times New Roman"/>
          <w:color w:val="000000" w:themeColor="text1"/>
          <w:sz w:val="22"/>
          <w:lang w:val="es-ES"/>
        </w:rPr>
        <w:t xml:space="preserve"> incluyendo </w:t>
      </w:r>
      <w:proofErr w:type="spellStart"/>
      <w:r w:rsidR="65FF22E0" w:rsidRPr="00F1462C">
        <w:rPr>
          <w:rFonts w:eastAsia="Times New Roman"/>
          <w:i/>
          <w:iCs/>
          <w:color w:val="000000" w:themeColor="text1"/>
          <w:sz w:val="22"/>
          <w:lang w:val="es-ES"/>
        </w:rPr>
        <w:t>chillers</w:t>
      </w:r>
      <w:proofErr w:type="spellEnd"/>
      <w:r w:rsidR="65FF22E0" w:rsidRPr="00F1462C">
        <w:rPr>
          <w:rFonts w:eastAsia="Times New Roman"/>
          <w:color w:val="000000" w:themeColor="text1"/>
          <w:sz w:val="22"/>
          <w:lang w:val="es-ES"/>
        </w:rPr>
        <w:t xml:space="preserve"> </w:t>
      </w:r>
      <w:r w:rsidRPr="00F1462C">
        <w:rPr>
          <w:rFonts w:eastAsia="Times New Roman"/>
          <w:color w:val="000000" w:themeColor="text1"/>
          <w:sz w:val="22"/>
          <w:lang w:val="es-ES"/>
        </w:rPr>
        <w:t xml:space="preserve">de alto rendimiento, productos de enfriamiento de servidores a base de aire y líquido, y la solución LG </w:t>
      </w:r>
      <w:proofErr w:type="spellStart"/>
      <w:r w:rsidRPr="00F1462C">
        <w:rPr>
          <w:rFonts w:eastAsia="Times New Roman"/>
          <w:color w:val="000000" w:themeColor="text1"/>
          <w:sz w:val="22"/>
          <w:lang w:val="es-ES"/>
        </w:rPr>
        <w:t>Building</w:t>
      </w:r>
      <w:proofErr w:type="spellEnd"/>
      <w:r w:rsidRPr="00F1462C">
        <w:rPr>
          <w:rFonts w:eastAsia="Times New Roman"/>
          <w:color w:val="000000" w:themeColor="text1"/>
          <w:sz w:val="22"/>
          <w:lang w:val="es-ES"/>
        </w:rPr>
        <w:t xml:space="preserve"> </w:t>
      </w:r>
      <w:proofErr w:type="spellStart"/>
      <w:r w:rsidRPr="00F1462C">
        <w:rPr>
          <w:rFonts w:eastAsia="Times New Roman"/>
          <w:color w:val="000000" w:themeColor="text1"/>
          <w:sz w:val="22"/>
          <w:lang w:val="es-ES"/>
        </w:rPr>
        <w:t>Energy</w:t>
      </w:r>
      <w:proofErr w:type="spellEnd"/>
      <w:r w:rsidRPr="00F1462C">
        <w:rPr>
          <w:rFonts w:eastAsia="Times New Roman"/>
          <w:color w:val="000000" w:themeColor="text1"/>
          <w:sz w:val="22"/>
          <w:lang w:val="es-ES"/>
        </w:rPr>
        <w:t xml:space="preserve"> Control (BECON). Con sus tecnologías de enfriamiento directo al chip (D2C) de alta eficiencia y su software de control integrado impulsado por IA, LG tiene como objetivo hacer avances significativos en el</w:t>
      </w:r>
      <w:r w:rsidR="78155140" w:rsidRPr="00F1462C">
        <w:rPr>
          <w:rFonts w:eastAsia="Times New Roman"/>
          <w:color w:val="000000" w:themeColor="text1"/>
          <w:sz w:val="22"/>
          <w:lang w:val="es-ES"/>
        </w:rPr>
        <w:t xml:space="preserve"> creciente</w:t>
      </w:r>
      <w:r w:rsidRPr="00F1462C">
        <w:rPr>
          <w:rFonts w:eastAsia="Times New Roman"/>
          <w:color w:val="000000" w:themeColor="text1"/>
          <w:sz w:val="22"/>
          <w:lang w:val="es-ES"/>
        </w:rPr>
        <w:t xml:space="preserve"> mercado de centros de datos de América del Norte.  </w:t>
      </w:r>
    </w:p>
    <w:p w14:paraId="49E0EC7B" w14:textId="77777777" w:rsidR="00F1462C" w:rsidRPr="00F1462C" w:rsidRDefault="2E64C358" w:rsidP="502EA9C1">
      <w:pPr>
        <w:suppressAutoHyphens/>
        <w:spacing w:line="360" w:lineRule="auto"/>
        <w:jc w:val="both"/>
        <w:rPr>
          <w:rFonts w:eastAsia="Times New Roman"/>
          <w:color w:val="000000" w:themeColor="text1"/>
          <w:sz w:val="22"/>
          <w:lang w:val="es"/>
        </w:rPr>
      </w:pPr>
      <w:r w:rsidRPr="00F1462C">
        <w:rPr>
          <w:sz w:val="22"/>
        </w:rPr>
        <w:br/>
      </w:r>
      <w:r w:rsidR="4FD32902" w:rsidRPr="00F1462C">
        <w:rPr>
          <w:rFonts w:eastAsia="Times New Roman"/>
          <w:color w:val="000000" w:themeColor="text1"/>
          <w:sz w:val="22"/>
          <w:lang w:val="es-ES"/>
        </w:rPr>
        <w:t>Los ce</w:t>
      </w:r>
      <w:r w:rsidR="6C88D7A9" w:rsidRPr="00F1462C">
        <w:rPr>
          <w:rFonts w:eastAsia="Times New Roman"/>
          <w:color w:val="000000" w:themeColor="text1"/>
          <w:sz w:val="22"/>
          <w:lang w:val="es-ES"/>
        </w:rPr>
        <w:t>n</w:t>
      </w:r>
      <w:r w:rsidR="4FD32902" w:rsidRPr="00F1462C">
        <w:rPr>
          <w:rFonts w:eastAsia="Times New Roman"/>
          <w:color w:val="000000" w:themeColor="text1"/>
          <w:sz w:val="22"/>
          <w:lang w:val="es-ES"/>
        </w:rPr>
        <w:t xml:space="preserve">tros de datos de IA generan más calor y consumen más electricidad que los centros de datos convencionales debido a la mayor densidad de racks de servidores y al mayor uso de chips que consumen muchos recursos, como unidades de procesamiento gráfico y memoria de alto ancho de banda. </w:t>
      </w:r>
      <w:r w:rsidR="4FD32902" w:rsidRPr="00F1462C">
        <w:rPr>
          <w:rFonts w:eastAsia="Times New Roman"/>
          <w:color w:val="000000" w:themeColor="text1"/>
          <w:sz w:val="22"/>
          <w:lang w:val="es"/>
        </w:rPr>
        <w:t xml:space="preserve">La solución híbrida de LG, que combina refrigeración de chips y refrigeración de salas, está diseñada para satisfacer las necesidades de gestión térmica de estas instalaciones de última generación, ofreciendo un rendimiento excepcional y una eficiencia energética de primer nivel. </w:t>
      </w:r>
    </w:p>
    <w:p w14:paraId="3CDB47AC" w14:textId="77777777" w:rsidR="00F1462C" w:rsidRPr="00F1462C" w:rsidRDefault="00F1462C" w:rsidP="502EA9C1">
      <w:pPr>
        <w:suppressAutoHyphens/>
        <w:spacing w:line="360" w:lineRule="auto"/>
        <w:jc w:val="both"/>
        <w:rPr>
          <w:rFonts w:eastAsia="Times New Roman"/>
          <w:color w:val="000000" w:themeColor="text1"/>
          <w:sz w:val="22"/>
          <w:lang w:val="es"/>
        </w:rPr>
      </w:pPr>
    </w:p>
    <w:p w14:paraId="4982599E" w14:textId="54DCFCCE" w:rsidR="003460F3" w:rsidRPr="00F1462C" w:rsidRDefault="4FD32902" w:rsidP="502EA9C1">
      <w:pPr>
        <w:suppressAutoHyphens/>
        <w:spacing w:line="360" w:lineRule="auto"/>
        <w:jc w:val="both"/>
        <w:rPr>
          <w:rFonts w:eastAsia="Times New Roman"/>
          <w:sz w:val="22"/>
          <w:lang w:val="es-MX"/>
        </w:rPr>
      </w:pPr>
      <w:r w:rsidRPr="00F1462C">
        <w:rPr>
          <w:rFonts w:eastAsia="Times New Roman"/>
          <w:color w:val="000000" w:themeColor="text1"/>
          <w:sz w:val="22"/>
          <w:lang w:val="es"/>
        </w:rPr>
        <w:t xml:space="preserve">Los visitantes </w:t>
      </w:r>
      <w:r w:rsidR="04372AB7" w:rsidRPr="00F1462C">
        <w:rPr>
          <w:rFonts w:eastAsia="Times New Roman"/>
          <w:color w:val="000000" w:themeColor="text1"/>
          <w:sz w:val="22"/>
          <w:lang w:val="es"/>
        </w:rPr>
        <w:t>al</w:t>
      </w:r>
      <w:r w:rsidRPr="00F1462C">
        <w:rPr>
          <w:rFonts w:eastAsia="Times New Roman"/>
          <w:color w:val="000000" w:themeColor="text1"/>
          <w:sz w:val="22"/>
          <w:lang w:val="es"/>
        </w:rPr>
        <w:t xml:space="preserve"> stand de LG en DCW </w:t>
      </w:r>
      <w:r w:rsidR="313D0670" w:rsidRPr="00F1462C">
        <w:rPr>
          <w:rFonts w:eastAsia="Times New Roman"/>
          <w:color w:val="000000" w:themeColor="text1"/>
          <w:sz w:val="22"/>
          <w:lang w:val="es"/>
        </w:rPr>
        <w:t xml:space="preserve">pudieron </w:t>
      </w:r>
      <w:r w:rsidRPr="00F1462C">
        <w:rPr>
          <w:rFonts w:eastAsia="Times New Roman"/>
          <w:color w:val="000000" w:themeColor="text1"/>
          <w:sz w:val="22"/>
          <w:lang w:val="es"/>
        </w:rPr>
        <w:t>conocer a fondo las soluciones de refrigeración personalizadas de la compañía para centros de datos de IA y ser testigos del compromiso con la innovación que ha impulsado a LG a la vanguardia de la industria global de HVAC.</w:t>
      </w:r>
    </w:p>
    <w:p w14:paraId="26D7F72D" w14:textId="558F1A25" w:rsidR="003460F3" w:rsidRPr="00F1462C" w:rsidRDefault="003460F3" w:rsidP="502EA9C1">
      <w:pPr>
        <w:suppressAutoHyphens/>
        <w:spacing w:line="360" w:lineRule="auto"/>
        <w:jc w:val="both"/>
        <w:rPr>
          <w:rFonts w:eastAsiaTheme="minorEastAsia"/>
          <w:sz w:val="22"/>
          <w:lang w:val="es-MX" w:eastAsia="ko-KR"/>
        </w:rPr>
      </w:pPr>
    </w:p>
    <w:p w14:paraId="0610B985" w14:textId="578BD523" w:rsidR="1BE690C1" w:rsidRPr="00F1462C" w:rsidRDefault="1BE690C1" w:rsidP="502EA9C1">
      <w:pPr>
        <w:suppressAutoHyphens/>
        <w:spacing w:line="360" w:lineRule="auto"/>
        <w:jc w:val="both"/>
        <w:rPr>
          <w:rFonts w:eastAsia="Times New Roman"/>
          <w:b/>
          <w:bCs/>
          <w:color w:val="000000" w:themeColor="text1"/>
          <w:sz w:val="22"/>
          <w:lang w:val="es-MX"/>
        </w:rPr>
      </w:pPr>
      <w:r w:rsidRPr="00F1462C">
        <w:rPr>
          <w:rFonts w:eastAsia="Times New Roman"/>
          <w:b/>
          <w:bCs/>
          <w:color w:val="000000" w:themeColor="text1"/>
          <w:sz w:val="22"/>
          <w:lang w:val="es-MX"/>
        </w:rPr>
        <w:t>Tecnología innovadora</w:t>
      </w:r>
      <w:r w:rsidR="00F1462C" w:rsidRPr="00F1462C">
        <w:rPr>
          <w:rFonts w:eastAsia="Times New Roman"/>
          <w:b/>
          <w:bCs/>
          <w:color w:val="000000" w:themeColor="text1"/>
          <w:sz w:val="22"/>
          <w:lang w:val="es-MX"/>
        </w:rPr>
        <w:t xml:space="preserve"> </w:t>
      </w:r>
      <w:r w:rsidR="00F1462C" w:rsidRPr="00F1462C">
        <w:rPr>
          <w:rFonts w:eastAsia="Times New Roman"/>
          <w:b/>
          <w:bCs/>
          <w:color w:val="000000" w:themeColor="text1"/>
          <w:sz w:val="22"/>
          <w:lang w:val="es-MX"/>
        </w:rPr>
        <w:t>D2C</w:t>
      </w:r>
      <w:r w:rsidRPr="00F1462C">
        <w:rPr>
          <w:rFonts w:eastAsia="Times New Roman"/>
          <w:b/>
          <w:bCs/>
          <w:color w:val="000000" w:themeColor="text1"/>
          <w:sz w:val="22"/>
          <w:lang w:val="es-MX"/>
        </w:rPr>
        <w:t xml:space="preserve"> </w:t>
      </w:r>
    </w:p>
    <w:p w14:paraId="48EFB16B" w14:textId="77777777" w:rsidR="007626DA" w:rsidRPr="00F1462C" w:rsidRDefault="007626DA" w:rsidP="7EAD711B">
      <w:pPr>
        <w:spacing w:line="360" w:lineRule="auto"/>
        <w:jc w:val="both"/>
        <w:rPr>
          <w:del w:id="2" w:author="José Maria Saavedra Chimal" w:date="2025-04-14T16:59:00Z"/>
          <w:rFonts w:eastAsia="Times New Roman"/>
          <w:b/>
          <w:bCs/>
          <w:color w:val="000000" w:themeColor="text1"/>
          <w:sz w:val="22"/>
          <w:lang w:val="es-MX"/>
        </w:rPr>
      </w:pPr>
    </w:p>
    <w:p w14:paraId="2A7C882B" w14:textId="77777777" w:rsidR="00F1462C" w:rsidRPr="00F1462C" w:rsidRDefault="38CA0DFC" w:rsidP="7EAD711B">
      <w:pPr>
        <w:suppressAutoHyphens/>
        <w:spacing w:line="360" w:lineRule="auto"/>
        <w:jc w:val="both"/>
        <w:rPr>
          <w:rFonts w:eastAsia="Times New Roman"/>
          <w:color w:val="000000" w:themeColor="text1"/>
          <w:sz w:val="22"/>
          <w:lang w:val="es-ES"/>
        </w:rPr>
      </w:pPr>
      <w:r w:rsidRPr="00F1462C">
        <w:rPr>
          <w:rFonts w:eastAsia="Times New Roman"/>
          <w:color w:val="000000" w:themeColor="text1"/>
          <w:sz w:val="22"/>
          <w:lang w:val="es-ES"/>
        </w:rPr>
        <w:t>La exposición de LG destac</w:t>
      </w:r>
      <w:r w:rsidR="4596CCCD" w:rsidRPr="00F1462C">
        <w:rPr>
          <w:rFonts w:eastAsia="Times New Roman"/>
          <w:color w:val="000000" w:themeColor="text1"/>
          <w:sz w:val="22"/>
          <w:lang w:val="es-ES"/>
        </w:rPr>
        <w:t>ó</w:t>
      </w:r>
      <w:r w:rsidRPr="00F1462C">
        <w:rPr>
          <w:rFonts w:eastAsia="Times New Roman"/>
          <w:color w:val="000000" w:themeColor="text1"/>
          <w:sz w:val="22"/>
          <w:lang w:val="es-ES"/>
        </w:rPr>
        <w:t xml:space="preserve"> las soluciones de refrigeración líquida para servidores de la compañía con tecnología D2C; una innovación destacada que refrigera</w:t>
      </w:r>
      <w:r w:rsidR="1949D99F" w:rsidRPr="00F1462C">
        <w:rPr>
          <w:rFonts w:eastAsia="Times New Roman"/>
          <w:color w:val="000000" w:themeColor="text1"/>
          <w:sz w:val="22"/>
          <w:lang w:val="es-ES"/>
        </w:rPr>
        <w:t xml:space="preserve"> los chips de los servidores</w:t>
      </w:r>
      <w:r w:rsidRPr="00F1462C">
        <w:rPr>
          <w:rFonts w:eastAsia="Times New Roman"/>
          <w:color w:val="000000" w:themeColor="text1"/>
          <w:sz w:val="22"/>
          <w:lang w:val="es-ES"/>
        </w:rPr>
        <w:t xml:space="preserve"> directamente. Gracias a la bomba </w:t>
      </w:r>
      <w:proofErr w:type="spellStart"/>
      <w:r w:rsidR="0E9E06E7" w:rsidRPr="00F1462C">
        <w:rPr>
          <w:rFonts w:eastAsia="Times New Roman"/>
          <w:i/>
          <w:iCs/>
          <w:color w:val="000000" w:themeColor="text1"/>
          <w:sz w:val="22"/>
          <w:lang w:val="es-ES"/>
        </w:rPr>
        <w:t>inverter</w:t>
      </w:r>
      <w:proofErr w:type="spellEnd"/>
      <w:r w:rsidR="0E9E06E7" w:rsidRPr="00F1462C">
        <w:rPr>
          <w:rFonts w:eastAsia="Times New Roman"/>
          <w:color w:val="000000" w:themeColor="text1"/>
          <w:sz w:val="22"/>
          <w:lang w:val="es-ES"/>
        </w:rPr>
        <w:t xml:space="preserve"> </w:t>
      </w:r>
      <w:r w:rsidRPr="00F1462C">
        <w:rPr>
          <w:rFonts w:eastAsia="Times New Roman"/>
          <w:color w:val="000000" w:themeColor="text1"/>
          <w:sz w:val="22"/>
          <w:lang w:val="es-ES"/>
        </w:rPr>
        <w:t xml:space="preserve">de alta eficiencia y al </w:t>
      </w:r>
      <w:r w:rsidR="16189D4B" w:rsidRPr="00F1462C">
        <w:rPr>
          <w:rFonts w:eastAsia="Times New Roman"/>
          <w:color w:val="000000" w:themeColor="text1"/>
          <w:sz w:val="22"/>
          <w:lang w:val="es-ES"/>
        </w:rPr>
        <w:t>termo cambiador</w:t>
      </w:r>
      <w:r w:rsidRPr="00F1462C">
        <w:rPr>
          <w:rFonts w:eastAsia="Times New Roman"/>
          <w:color w:val="000000" w:themeColor="text1"/>
          <w:sz w:val="22"/>
          <w:lang w:val="es-ES"/>
        </w:rPr>
        <w:t xml:space="preserve"> de calor de la compañía, la Unidad de Distribución de Refrigerante (CDU) de LG controla la temper</w:t>
      </w:r>
      <w:r w:rsidR="16189D4B" w:rsidRPr="00F1462C">
        <w:rPr>
          <w:rFonts w:eastAsia="Times New Roman"/>
          <w:color w:val="000000" w:themeColor="text1"/>
          <w:sz w:val="22"/>
          <w:lang w:val="es-ES"/>
        </w:rPr>
        <w:t>a</w:t>
      </w:r>
      <w:r w:rsidRPr="00F1462C">
        <w:rPr>
          <w:rFonts w:eastAsia="Times New Roman"/>
          <w:color w:val="000000" w:themeColor="text1"/>
          <w:sz w:val="22"/>
          <w:lang w:val="es-ES"/>
        </w:rPr>
        <w:t>tu</w:t>
      </w:r>
      <w:r w:rsidR="51F70843" w:rsidRPr="00F1462C">
        <w:rPr>
          <w:rFonts w:eastAsia="Times New Roman"/>
          <w:color w:val="000000" w:themeColor="text1"/>
          <w:sz w:val="22"/>
          <w:lang w:val="es-ES"/>
        </w:rPr>
        <w:t>ra</w:t>
      </w:r>
      <w:r w:rsidRPr="00F1462C">
        <w:rPr>
          <w:rFonts w:eastAsia="Times New Roman"/>
          <w:color w:val="000000" w:themeColor="text1"/>
          <w:sz w:val="22"/>
          <w:lang w:val="es-ES"/>
        </w:rPr>
        <w:t xml:space="preserve"> y el flujo del ref</w:t>
      </w:r>
      <w:r w:rsidR="16189D4B" w:rsidRPr="00F1462C">
        <w:rPr>
          <w:rFonts w:eastAsia="Times New Roman"/>
          <w:color w:val="000000" w:themeColor="text1"/>
          <w:sz w:val="22"/>
          <w:lang w:val="es-ES"/>
        </w:rPr>
        <w:t>r</w:t>
      </w:r>
      <w:r w:rsidRPr="00F1462C">
        <w:rPr>
          <w:rFonts w:eastAsia="Times New Roman"/>
          <w:color w:val="000000" w:themeColor="text1"/>
          <w:sz w:val="22"/>
          <w:lang w:val="es-ES"/>
        </w:rPr>
        <w:t xml:space="preserve">igerante para mejorar la eficiencia energética y reducir el consumo eléctrico. </w:t>
      </w:r>
      <w:r w:rsidR="42093845" w:rsidRPr="00F1462C">
        <w:rPr>
          <w:rFonts w:eastAsia="Times New Roman"/>
          <w:color w:val="000000" w:themeColor="text1"/>
          <w:sz w:val="22"/>
          <w:lang w:val="es-ES"/>
        </w:rPr>
        <w:t>L</w:t>
      </w:r>
      <w:r w:rsidRPr="00F1462C">
        <w:rPr>
          <w:rFonts w:eastAsia="Times New Roman"/>
          <w:color w:val="000000" w:themeColor="text1"/>
          <w:sz w:val="22"/>
          <w:lang w:val="es-ES"/>
        </w:rPr>
        <w:t xml:space="preserve">a CDU </w:t>
      </w:r>
      <w:r w:rsidRPr="00F1462C">
        <w:rPr>
          <w:rFonts w:eastAsia="Times New Roman"/>
          <w:color w:val="000000" w:themeColor="text1"/>
          <w:sz w:val="22"/>
          <w:lang w:val="es-ES"/>
        </w:rPr>
        <w:lastRenderedPageBreak/>
        <w:t>de LG ofrece flexibilidad de instalación</w:t>
      </w:r>
      <w:r w:rsidR="42093845" w:rsidRPr="00F1462C">
        <w:rPr>
          <w:rFonts w:eastAsia="Times New Roman"/>
          <w:color w:val="000000" w:themeColor="text1"/>
          <w:sz w:val="22"/>
          <w:lang w:val="es-ES"/>
        </w:rPr>
        <w:t xml:space="preserve"> gracias a su tamaño compacto y diseño modular, lo que </w:t>
      </w:r>
      <w:r w:rsidRPr="00F1462C">
        <w:rPr>
          <w:rFonts w:eastAsia="Times New Roman"/>
          <w:color w:val="000000" w:themeColor="text1"/>
          <w:sz w:val="22"/>
          <w:lang w:val="es-ES"/>
        </w:rPr>
        <w:t>permit</w:t>
      </w:r>
      <w:r w:rsidR="42093845" w:rsidRPr="00F1462C">
        <w:rPr>
          <w:rFonts w:eastAsia="Times New Roman"/>
          <w:color w:val="000000" w:themeColor="text1"/>
          <w:sz w:val="22"/>
          <w:lang w:val="es-ES"/>
        </w:rPr>
        <w:t>e configuraciones diferentes</w:t>
      </w:r>
      <w:r w:rsidRPr="00F1462C">
        <w:rPr>
          <w:rFonts w:eastAsia="Times New Roman"/>
          <w:color w:val="000000" w:themeColor="text1"/>
          <w:sz w:val="22"/>
          <w:lang w:val="es-ES"/>
        </w:rPr>
        <w:t xml:space="preserve"> de hasta ocho unidades. </w:t>
      </w:r>
    </w:p>
    <w:p w14:paraId="0DE27C0C" w14:textId="77777777" w:rsidR="00F1462C" w:rsidRPr="00F1462C" w:rsidRDefault="00F1462C" w:rsidP="7EAD711B">
      <w:pPr>
        <w:suppressAutoHyphens/>
        <w:spacing w:line="360" w:lineRule="auto"/>
        <w:jc w:val="both"/>
        <w:rPr>
          <w:rFonts w:eastAsia="Times New Roman"/>
          <w:color w:val="000000" w:themeColor="text1"/>
          <w:sz w:val="22"/>
          <w:lang w:val="es-ES"/>
        </w:rPr>
      </w:pPr>
    </w:p>
    <w:p w14:paraId="77865567" w14:textId="0680950B" w:rsidR="502EA9C1" w:rsidRPr="00F1462C" w:rsidRDefault="38CA0DFC" w:rsidP="7EAD711B">
      <w:pPr>
        <w:suppressAutoHyphens/>
        <w:spacing w:line="360" w:lineRule="auto"/>
        <w:jc w:val="both"/>
        <w:rPr>
          <w:sz w:val="22"/>
          <w:lang w:val="es-MX"/>
        </w:rPr>
      </w:pPr>
      <w:r w:rsidRPr="00F1462C">
        <w:rPr>
          <w:rFonts w:eastAsia="Times New Roman"/>
          <w:color w:val="000000" w:themeColor="text1"/>
          <w:sz w:val="22"/>
          <w:lang w:val="es-ES"/>
        </w:rPr>
        <w:t>La CDU cuenta con una pantalla táctil de 10</w:t>
      </w:r>
      <w:r w:rsidR="42093845" w:rsidRPr="00F1462C">
        <w:rPr>
          <w:rFonts w:eastAsia="Times New Roman"/>
          <w:color w:val="000000" w:themeColor="text1"/>
          <w:sz w:val="22"/>
          <w:lang w:val="es-ES"/>
        </w:rPr>
        <w:t>.</w:t>
      </w:r>
      <w:r w:rsidRPr="00F1462C">
        <w:rPr>
          <w:rFonts w:eastAsia="Times New Roman"/>
          <w:color w:val="000000" w:themeColor="text1"/>
          <w:sz w:val="22"/>
          <w:lang w:val="es-ES"/>
        </w:rPr>
        <w:t>4 pulgadas que</w:t>
      </w:r>
      <w:r w:rsidR="1C057BBC" w:rsidRPr="00F1462C">
        <w:rPr>
          <w:rFonts w:eastAsia="Times New Roman"/>
          <w:color w:val="000000" w:themeColor="text1"/>
          <w:sz w:val="22"/>
          <w:lang w:val="es-ES"/>
        </w:rPr>
        <w:t xml:space="preserve"> facilita el control y </w:t>
      </w:r>
      <w:r w:rsidRPr="00F1462C">
        <w:rPr>
          <w:rFonts w:eastAsia="Times New Roman"/>
          <w:color w:val="000000" w:themeColor="text1"/>
          <w:sz w:val="22"/>
          <w:lang w:val="es-ES"/>
        </w:rPr>
        <w:t xml:space="preserve">mantenimiento. </w:t>
      </w:r>
      <w:r w:rsidR="1C057BBC" w:rsidRPr="00F1462C">
        <w:rPr>
          <w:rFonts w:eastAsia="Times New Roman"/>
          <w:color w:val="000000" w:themeColor="text1"/>
          <w:sz w:val="22"/>
          <w:lang w:val="es-ES"/>
        </w:rPr>
        <w:t>L</w:t>
      </w:r>
      <w:r w:rsidRPr="00F1462C">
        <w:rPr>
          <w:rFonts w:eastAsia="Times New Roman"/>
          <w:color w:val="000000" w:themeColor="text1"/>
          <w:sz w:val="22"/>
          <w:lang w:val="es-ES"/>
        </w:rPr>
        <w:t>a CDU garantiza un funcionamiento continuo mediante la provisión de operaciones de respaldo y el diagnóstico predictivo de fallos de los sensores</w:t>
      </w:r>
      <w:r w:rsidR="1C057BBC" w:rsidRPr="00F1462C">
        <w:rPr>
          <w:rFonts w:eastAsia="Times New Roman"/>
          <w:color w:val="000000" w:themeColor="text1"/>
          <w:sz w:val="22"/>
          <w:lang w:val="es-ES"/>
        </w:rPr>
        <w:t xml:space="preserve"> ya que está equipada con el sistema de sensores totalmente redundantes de la compañía, que incluye tecnología de sensores físicos y virtuales.</w:t>
      </w:r>
      <w:r w:rsidR="04DA5D8C" w:rsidRPr="00F1462C">
        <w:rPr>
          <w:rFonts w:eastAsia="Times New Roman"/>
          <w:color w:val="000000" w:themeColor="text1"/>
          <w:sz w:val="22"/>
          <w:lang w:val="es-ES"/>
        </w:rPr>
        <w:t xml:space="preserve"> </w:t>
      </w:r>
      <w:r w:rsidRPr="00F1462C">
        <w:rPr>
          <w:rFonts w:eastAsia="Times New Roman"/>
          <w:color w:val="000000" w:themeColor="text1"/>
          <w:sz w:val="22"/>
          <w:lang w:val="es-ES"/>
        </w:rPr>
        <w:t xml:space="preserve">Además, la CDU utiliza la tecnología Active Load </w:t>
      </w:r>
      <w:proofErr w:type="spellStart"/>
      <w:r w:rsidRPr="00F1462C">
        <w:rPr>
          <w:rFonts w:eastAsia="Times New Roman"/>
          <w:color w:val="000000" w:themeColor="text1"/>
          <w:sz w:val="22"/>
          <w:lang w:val="es-ES"/>
        </w:rPr>
        <w:t>Sharing</w:t>
      </w:r>
      <w:proofErr w:type="spellEnd"/>
      <w:r w:rsidRPr="00F1462C">
        <w:rPr>
          <w:rFonts w:eastAsia="Times New Roman"/>
          <w:color w:val="000000" w:themeColor="text1"/>
          <w:sz w:val="22"/>
          <w:lang w:val="es-ES"/>
        </w:rPr>
        <w:t xml:space="preserve"> de LG para rastrear el punto óptimo de eficiencia para cada carga, lo que aumenta la eficiencia general del sistema.</w:t>
      </w:r>
    </w:p>
    <w:p w14:paraId="70D8A2F5" w14:textId="18C5A8E9" w:rsidR="00CA6517" w:rsidRPr="00F1462C" w:rsidRDefault="00CA6517" w:rsidP="00255B55">
      <w:pPr>
        <w:suppressAutoHyphens/>
        <w:spacing w:line="360" w:lineRule="auto"/>
        <w:jc w:val="both"/>
        <w:rPr>
          <w:rFonts w:eastAsiaTheme="minorEastAsia"/>
          <w:sz w:val="22"/>
          <w:lang w:val="es-MX" w:eastAsia="ko-KR"/>
        </w:rPr>
      </w:pPr>
    </w:p>
    <w:p w14:paraId="44BDA2EA" w14:textId="77777777" w:rsidR="00F1462C" w:rsidRPr="00F1462C" w:rsidRDefault="3740F9E5" w:rsidP="502EA9C1">
      <w:pPr>
        <w:suppressAutoHyphens/>
        <w:spacing w:line="360" w:lineRule="auto"/>
        <w:jc w:val="both"/>
        <w:rPr>
          <w:rFonts w:eastAsia="Times New Roman"/>
          <w:color w:val="000000" w:themeColor="text1"/>
          <w:sz w:val="22"/>
          <w:lang w:val="es-ES"/>
        </w:rPr>
      </w:pPr>
      <w:r w:rsidRPr="00F1462C">
        <w:rPr>
          <w:rFonts w:eastAsia="Times New Roman"/>
          <w:color w:val="000000" w:themeColor="text1"/>
          <w:sz w:val="22"/>
          <w:lang w:val="es-ES"/>
        </w:rPr>
        <w:t xml:space="preserve">Otra innovación de LG presentada en la DCW de este año es el </w:t>
      </w:r>
      <w:proofErr w:type="spellStart"/>
      <w:r w:rsidRPr="00F1462C">
        <w:rPr>
          <w:rFonts w:eastAsia="Times New Roman"/>
          <w:color w:val="000000" w:themeColor="text1"/>
          <w:sz w:val="22"/>
          <w:lang w:val="es-ES"/>
        </w:rPr>
        <w:t>Cold</w:t>
      </w:r>
      <w:proofErr w:type="spellEnd"/>
      <w:r w:rsidRPr="00F1462C">
        <w:rPr>
          <w:rFonts w:eastAsia="Times New Roman"/>
          <w:color w:val="000000" w:themeColor="text1"/>
          <w:sz w:val="22"/>
          <w:lang w:val="es-ES"/>
        </w:rPr>
        <w:t xml:space="preserve"> </w:t>
      </w:r>
      <w:proofErr w:type="spellStart"/>
      <w:r w:rsidRPr="00F1462C">
        <w:rPr>
          <w:rFonts w:eastAsia="Times New Roman"/>
          <w:color w:val="000000" w:themeColor="text1"/>
          <w:sz w:val="22"/>
          <w:lang w:val="es-ES"/>
        </w:rPr>
        <w:t>Plate</w:t>
      </w:r>
      <w:proofErr w:type="spellEnd"/>
      <w:r w:rsidRPr="00F1462C">
        <w:rPr>
          <w:rFonts w:eastAsia="Times New Roman"/>
          <w:color w:val="000000" w:themeColor="text1"/>
          <w:sz w:val="22"/>
          <w:lang w:val="es-ES"/>
        </w:rPr>
        <w:t xml:space="preserve">: una solución de refrigeración líquida diseñada para aplicarse directamente a los chips de alta potencia utilizados en servidores de datos de IA. Esta solución </w:t>
      </w:r>
      <w:r w:rsidR="26181900" w:rsidRPr="00F1462C">
        <w:rPr>
          <w:rFonts w:eastAsia="Times New Roman"/>
          <w:color w:val="000000" w:themeColor="text1"/>
          <w:sz w:val="22"/>
          <w:lang w:val="es-ES"/>
        </w:rPr>
        <w:t>tolera</w:t>
      </w:r>
      <w:r w:rsidR="1C057BBC" w:rsidRPr="00F1462C">
        <w:rPr>
          <w:rFonts w:eastAsia="Times New Roman"/>
          <w:color w:val="000000" w:themeColor="text1"/>
          <w:sz w:val="22"/>
          <w:lang w:val="es-ES"/>
        </w:rPr>
        <w:t xml:space="preserve"> </w:t>
      </w:r>
      <w:r w:rsidRPr="00F1462C">
        <w:rPr>
          <w:rFonts w:eastAsia="Times New Roman"/>
          <w:color w:val="000000" w:themeColor="text1"/>
          <w:sz w:val="22"/>
          <w:lang w:val="es-ES"/>
        </w:rPr>
        <w:t xml:space="preserve">la alta potencia de diseño térmico (TDP) de estos chips de nueva generación gracias a la baja resistencia térmica de su avanzado diseño. </w:t>
      </w:r>
      <w:r w:rsidR="362873F8" w:rsidRPr="00F1462C">
        <w:rPr>
          <w:rFonts w:eastAsia="Times New Roman"/>
          <w:color w:val="000000" w:themeColor="text1"/>
          <w:sz w:val="22"/>
          <w:lang w:val="es-ES"/>
        </w:rPr>
        <w:t xml:space="preserve">El </w:t>
      </w:r>
      <w:proofErr w:type="spellStart"/>
      <w:r w:rsidR="362873F8" w:rsidRPr="00F1462C">
        <w:rPr>
          <w:rFonts w:eastAsia="Times New Roman"/>
          <w:color w:val="000000" w:themeColor="text1"/>
          <w:sz w:val="22"/>
          <w:lang w:val="es-ES"/>
        </w:rPr>
        <w:t>Cold</w:t>
      </w:r>
      <w:proofErr w:type="spellEnd"/>
      <w:r w:rsidR="362873F8" w:rsidRPr="00F1462C">
        <w:rPr>
          <w:rFonts w:eastAsia="Times New Roman"/>
          <w:color w:val="000000" w:themeColor="text1"/>
          <w:sz w:val="22"/>
          <w:lang w:val="es-ES"/>
        </w:rPr>
        <w:t xml:space="preserve"> </w:t>
      </w:r>
      <w:proofErr w:type="spellStart"/>
      <w:r w:rsidR="362873F8" w:rsidRPr="00F1462C">
        <w:rPr>
          <w:rFonts w:eastAsia="Times New Roman"/>
          <w:color w:val="000000" w:themeColor="text1"/>
          <w:sz w:val="22"/>
          <w:lang w:val="es-ES"/>
        </w:rPr>
        <w:t>Plate</w:t>
      </w:r>
      <w:proofErr w:type="spellEnd"/>
      <w:r w:rsidRPr="00F1462C">
        <w:rPr>
          <w:rFonts w:eastAsia="Times New Roman"/>
          <w:color w:val="000000" w:themeColor="text1"/>
          <w:sz w:val="22"/>
          <w:lang w:val="es-ES"/>
        </w:rPr>
        <w:t xml:space="preserve"> </w:t>
      </w:r>
      <w:r w:rsidR="362873F8" w:rsidRPr="00F1462C">
        <w:rPr>
          <w:rFonts w:eastAsia="Times New Roman"/>
          <w:color w:val="000000" w:themeColor="text1"/>
          <w:sz w:val="22"/>
          <w:lang w:val="es-ES"/>
        </w:rPr>
        <w:t xml:space="preserve">de </w:t>
      </w:r>
      <w:r w:rsidRPr="00F1462C">
        <w:rPr>
          <w:rFonts w:eastAsia="Times New Roman"/>
          <w:color w:val="000000" w:themeColor="text1"/>
          <w:sz w:val="22"/>
          <w:lang w:val="es-ES"/>
        </w:rPr>
        <w:t xml:space="preserve">LG utiliza un </w:t>
      </w:r>
      <w:r w:rsidR="05BA0FDC" w:rsidRPr="00F1462C">
        <w:rPr>
          <w:rFonts w:eastAsia="Times New Roman"/>
          <w:color w:val="000000" w:themeColor="text1"/>
          <w:sz w:val="22"/>
          <w:lang w:val="es-ES"/>
        </w:rPr>
        <w:t>re</w:t>
      </w:r>
      <w:r w:rsidRPr="00F1462C">
        <w:rPr>
          <w:rFonts w:eastAsia="Times New Roman"/>
          <w:color w:val="000000" w:themeColor="text1"/>
          <w:sz w:val="22"/>
          <w:lang w:val="es-ES"/>
        </w:rPr>
        <w:t xml:space="preserve">colector con una estructura de suministro de refrigerante en paralelo para ofrecer un rendimiento de refrigeración mejorado. Esta impresionante solución de la compañía también emplea una aleta biselada inferior para maximizar el área de intercambio de calor y cuenta con una configuración bidireccional que optimiza el flujo del refrigerante. </w:t>
      </w:r>
    </w:p>
    <w:p w14:paraId="6E45BC38" w14:textId="77777777" w:rsidR="00F1462C" w:rsidRPr="00F1462C" w:rsidRDefault="00F1462C" w:rsidP="502EA9C1">
      <w:pPr>
        <w:suppressAutoHyphens/>
        <w:spacing w:line="360" w:lineRule="auto"/>
        <w:jc w:val="both"/>
        <w:rPr>
          <w:rFonts w:eastAsia="Times New Roman"/>
          <w:color w:val="000000" w:themeColor="text1"/>
          <w:sz w:val="22"/>
          <w:lang w:val="es-ES"/>
        </w:rPr>
      </w:pPr>
    </w:p>
    <w:p w14:paraId="7A89CBFA" w14:textId="3A1FBA95" w:rsidR="00994A55" w:rsidRPr="00F1462C" w:rsidRDefault="3740F9E5" w:rsidP="502EA9C1">
      <w:pPr>
        <w:suppressAutoHyphens/>
        <w:spacing w:line="360" w:lineRule="auto"/>
        <w:jc w:val="both"/>
        <w:rPr>
          <w:rFonts w:eastAsia="Times New Roman"/>
          <w:color w:val="000000" w:themeColor="text1"/>
          <w:sz w:val="22"/>
          <w:lang w:val="es-MX"/>
        </w:rPr>
      </w:pPr>
      <w:r w:rsidRPr="00F1462C">
        <w:rPr>
          <w:rFonts w:eastAsia="Times New Roman"/>
          <w:color w:val="000000" w:themeColor="text1"/>
          <w:sz w:val="22"/>
          <w:lang w:val="es-ES"/>
        </w:rPr>
        <w:t xml:space="preserve">Además, </w:t>
      </w:r>
      <w:r w:rsidR="362873F8" w:rsidRPr="00F1462C">
        <w:rPr>
          <w:rFonts w:eastAsia="Times New Roman"/>
          <w:color w:val="000000" w:themeColor="text1"/>
          <w:sz w:val="22"/>
          <w:lang w:val="es-ES"/>
        </w:rPr>
        <w:t xml:space="preserve">el </w:t>
      </w:r>
      <w:proofErr w:type="spellStart"/>
      <w:r w:rsidR="362873F8" w:rsidRPr="00F1462C">
        <w:rPr>
          <w:rFonts w:eastAsia="Times New Roman"/>
          <w:color w:val="000000" w:themeColor="text1"/>
          <w:sz w:val="22"/>
          <w:lang w:val="es-ES"/>
        </w:rPr>
        <w:t>Cold</w:t>
      </w:r>
      <w:proofErr w:type="spellEnd"/>
      <w:r w:rsidR="362873F8" w:rsidRPr="00F1462C">
        <w:rPr>
          <w:rFonts w:eastAsia="Times New Roman"/>
          <w:color w:val="000000" w:themeColor="text1"/>
          <w:sz w:val="22"/>
          <w:lang w:val="es-ES"/>
        </w:rPr>
        <w:t xml:space="preserve"> </w:t>
      </w:r>
      <w:proofErr w:type="spellStart"/>
      <w:r w:rsidR="362873F8" w:rsidRPr="00F1462C">
        <w:rPr>
          <w:rFonts w:eastAsia="Times New Roman"/>
          <w:color w:val="000000" w:themeColor="text1"/>
          <w:sz w:val="22"/>
          <w:lang w:val="es-ES"/>
        </w:rPr>
        <w:t>Plate</w:t>
      </w:r>
      <w:proofErr w:type="spellEnd"/>
      <w:r w:rsidRPr="00F1462C">
        <w:rPr>
          <w:rFonts w:eastAsia="Times New Roman"/>
          <w:color w:val="000000" w:themeColor="text1"/>
          <w:sz w:val="22"/>
          <w:lang w:val="es-ES"/>
        </w:rPr>
        <w:t xml:space="preserve"> se puede personalizar según las necesidades específicas del sitio y del uso mediante un proceso de optimización basado en IA que incluye un simulador de rendimiento de vanguardia. Para minimizar el riesgo de fugar de refrigerante, LG utiliza soldadura fuerte para crear la unión más resistente posible entre los elementos clave y, además, somete cada placa fría producida a una “triple inspección” de fugas.</w:t>
      </w:r>
    </w:p>
    <w:p w14:paraId="4664B0B3" w14:textId="5EFA6E20" w:rsidR="00255B55" w:rsidRPr="00F1462C" w:rsidRDefault="00255B55" w:rsidP="00255B55">
      <w:pPr>
        <w:suppressAutoHyphens/>
        <w:spacing w:line="360" w:lineRule="auto"/>
        <w:jc w:val="both"/>
        <w:rPr>
          <w:rFonts w:eastAsiaTheme="minorEastAsia"/>
          <w:sz w:val="22"/>
          <w:lang w:val="es-MX" w:eastAsia="ko-KR"/>
        </w:rPr>
      </w:pPr>
    </w:p>
    <w:p w14:paraId="7231574A" w14:textId="4AF39386" w:rsidR="004221A7" w:rsidRPr="00F1462C" w:rsidRDefault="1BE690C1" w:rsidP="00F1462C">
      <w:pPr>
        <w:suppressAutoHyphens/>
        <w:spacing w:line="360" w:lineRule="auto"/>
        <w:jc w:val="both"/>
        <w:rPr>
          <w:rFonts w:eastAsiaTheme="minorEastAsia"/>
          <w:b/>
          <w:bCs/>
          <w:sz w:val="22"/>
          <w:highlight w:val="yellow"/>
          <w:lang w:val="es-MX" w:eastAsia="ko-KR"/>
        </w:rPr>
      </w:pPr>
      <w:r w:rsidRPr="00F1462C">
        <w:rPr>
          <w:rFonts w:eastAsia="Times New Roman"/>
          <w:b/>
          <w:bCs/>
          <w:color w:val="000000" w:themeColor="text1"/>
          <w:sz w:val="22"/>
          <w:lang w:val="es-MX"/>
        </w:rPr>
        <w:t xml:space="preserve">Refrigeración optimizada con los potentes </w:t>
      </w:r>
      <w:proofErr w:type="spellStart"/>
      <w:r w:rsidR="00F1462C" w:rsidRPr="00F1462C">
        <w:rPr>
          <w:rFonts w:eastAsia="Times New Roman"/>
          <w:b/>
          <w:bCs/>
          <w:color w:val="000000" w:themeColor="text1"/>
          <w:sz w:val="22"/>
          <w:lang w:val="es-MX"/>
        </w:rPr>
        <w:t>Chillers</w:t>
      </w:r>
      <w:proofErr w:type="spellEnd"/>
      <w:r w:rsidRPr="00F1462C">
        <w:rPr>
          <w:rFonts w:eastAsia="Times New Roman"/>
          <w:b/>
          <w:bCs/>
          <w:color w:val="000000" w:themeColor="text1"/>
          <w:sz w:val="22"/>
          <w:lang w:val="es-MX"/>
        </w:rPr>
        <w:t xml:space="preserve"> y la unidad de tratamiento de aire para salas de </w:t>
      </w:r>
      <w:r w:rsidR="3D2F1D9A" w:rsidRPr="00F1462C">
        <w:rPr>
          <w:rFonts w:eastAsia="Times New Roman"/>
          <w:b/>
          <w:bCs/>
          <w:color w:val="000000" w:themeColor="text1"/>
          <w:sz w:val="22"/>
          <w:lang w:val="es-MX"/>
        </w:rPr>
        <w:t>computadoras</w:t>
      </w:r>
      <w:r w:rsidRPr="00F1462C">
        <w:rPr>
          <w:rFonts w:eastAsia="Times New Roman"/>
          <w:b/>
          <w:bCs/>
          <w:color w:val="000000" w:themeColor="text1"/>
          <w:sz w:val="22"/>
          <w:lang w:val="es-MX"/>
        </w:rPr>
        <w:t xml:space="preserve"> de LG</w:t>
      </w:r>
      <w:r w:rsidR="22E2C4DF" w:rsidRPr="00F1462C">
        <w:rPr>
          <w:sz w:val="22"/>
          <w:lang w:val="es-MX"/>
        </w:rPr>
        <w:br/>
      </w:r>
      <w:r w:rsidR="2EE4BB96" w:rsidRPr="00F1462C">
        <w:rPr>
          <w:rFonts w:eastAsia="Times New Roman"/>
          <w:color w:val="000000" w:themeColor="text1"/>
          <w:sz w:val="22"/>
          <w:lang w:val="es-ES"/>
        </w:rPr>
        <w:t xml:space="preserve">Utilizados en diversas industrias y reconocidos por su potente capacidad de refrigeración, los </w:t>
      </w:r>
      <w:proofErr w:type="spellStart"/>
      <w:r w:rsidR="3D2F1D9A" w:rsidRPr="00F1462C">
        <w:rPr>
          <w:rFonts w:eastAsia="Times New Roman"/>
          <w:i/>
          <w:iCs/>
          <w:color w:val="000000" w:themeColor="text1"/>
          <w:sz w:val="22"/>
          <w:lang w:val="es-ES"/>
        </w:rPr>
        <w:t>chillers</w:t>
      </w:r>
      <w:proofErr w:type="spellEnd"/>
      <w:r w:rsidR="3D2F1D9A" w:rsidRPr="00F1462C">
        <w:rPr>
          <w:rFonts w:eastAsia="Times New Roman"/>
          <w:color w:val="000000" w:themeColor="text1"/>
          <w:sz w:val="22"/>
          <w:lang w:val="es-ES"/>
        </w:rPr>
        <w:t xml:space="preserve"> </w:t>
      </w:r>
      <w:r w:rsidR="2EE4BB96" w:rsidRPr="00F1462C">
        <w:rPr>
          <w:rFonts w:eastAsia="Times New Roman"/>
          <w:color w:val="000000" w:themeColor="text1"/>
          <w:sz w:val="22"/>
          <w:lang w:val="es-ES"/>
        </w:rPr>
        <w:t xml:space="preserve">se han convertido en componentes importantes de la infraestructura de los centros de datos de IA. El </w:t>
      </w:r>
      <w:proofErr w:type="spellStart"/>
      <w:r w:rsidR="3D2F1D9A" w:rsidRPr="00F1462C">
        <w:rPr>
          <w:rFonts w:eastAsia="Times New Roman"/>
          <w:i/>
          <w:iCs/>
          <w:color w:val="000000" w:themeColor="text1"/>
          <w:sz w:val="22"/>
          <w:lang w:val="es-ES"/>
        </w:rPr>
        <w:t>chiller</w:t>
      </w:r>
      <w:proofErr w:type="spellEnd"/>
      <w:r w:rsidR="3D2F1D9A" w:rsidRPr="00F1462C">
        <w:rPr>
          <w:rFonts w:eastAsia="Times New Roman"/>
          <w:color w:val="000000" w:themeColor="text1"/>
          <w:sz w:val="22"/>
          <w:lang w:val="es-ES"/>
        </w:rPr>
        <w:t xml:space="preserve"> </w:t>
      </w:r>
      <w:r w:rsidR="2EE4BB96" w:rsidRPr="00F1462C">
        <w:rPr>
          <w:rFonts w:eastAsia="Times New Roman"/>
          <w:color w:val="000000" w:themeColor="text1"/>
          <w:sz w:val="22"/>
          <w:lang w:val="es-ES"/>
        </w:rPr>
        <w:t>centrífugo sin aceite y refrigerado por agua de LG ofrece una eficiencia energética excepcional gracias a su estructura sin lubricante y a la tecnología patentada de cojin</w:t>
      </w:r>
      <w:r w:rsidR="1DE851BE" w:rsidRPr="00F1462C">
        <w:rPr>
          <w:rFonts w:eastAsia="Times New Roman"/>
          <w:color w:val="000000" w:themeColor="text1"/>
          <w:sz w:val="22"/>
          <w:lang w:val="es-ES"/>
        </w:rPr>
        <w:t>es</w:t>
      </w:r>
      <w:r w:rsidR="2EE4BB96" w:rsidRPr="00F1462C">
        <w:rPr>
          <w:rFonts w:eastAsia="Times New Roman"/>
          <w:color w:val="000000" w:themeColor="text1"/>
          <w:sz w:val="22"/>
          <w:lang w:val="es-ES"/>
        </w:rPr>
        <w:t xml:space="preserve"> magnéticos </w:t>
      </w:r>
      <w:proofErr w:type="spellStart"/>
      <w:r w:rsidR="2EE4BB96" w:rsidRPr="00F1462C">
        <w:rPr>
          <w:rFonts w:eastAsia="Times New Roman"/>
          <w:color w:val="000000" w:themeColor="text1"/>
          <w:sz w:val="22"/>
          <w:lang w:val="es-ES"/>
        </w:rPr>
        <w:t>LeviTech</w:t>
      </w:r>
      <w:proofErr w:type="spellEnd"/>
      <w:r w:rsidR="2EE4BB96" w:rsidRPr="00F1462C">
        <w:rPr>
          <w:rFonts w:eastAsia="Times New Roman"/>
          <w:color w:val="000000" w:themeColor="text1"/>
          <w:sz w:val="22"/>
          <w:lang w:val="es-ES"/>
        </w:rPr>
        <w:t xml:space="preserve">™. Estas innovaciones, junto con una función basada en aprendizaje automático que protege contra sobretensiones, ayudan a reducir la pérdida de energía, mejorar la fiabilidad operativa y facilitar una rápida recuperación ante cortes de energía inesperados. </w:t>
      </w:r>
      <w:r w:rsidR="08375062" w:rsidRPr="00F1462C">
        <w:rPr>
          <w:rFonts w:eastAsia="Times New Roman"/>
          <w:color w:val="000000" w:themeColor="text1"/>
          <w:sz w:val="22"/>
          <w:lang w:val="es-ES"/>
        </w:rPr>
        <w:t>E</w:t>
      </w:r>
      <w:r w:rsidR="2EE4BB96" w:rsidRPr="00F1462C">
        <w:rPr>
          <w:rFonts w:eastAsia="Times New Roman"/>
          <w:color w:val="000000" w:themeColor="text1"/>
          <w:sz w:val="22"/>
          <w:lang w:val="es-ES"/>
        </w:rPr>
        <w:t xml:space="preserve">l </w:t>
      </w:r>
      <w:r w:rsidR="2EE4BB96" w:rsidRPr="00F1462C">
        <w:rPr>
          <w:rFonts w:eastAsia="Times New Roman"/>
          <w:color w:val="000000" w:themeColor="text1"/>
          <w:sz w:val="22"/>
          <w:lang w:val="es-ES"/>
        </w:rPr>
        <w:lastRenderedPageBreak/>
        <w:t xml:space="preserve">enfriador centrífugo </w:t>
      </w:r>
      <w:proofErr w:type="spellStart"/>
      <w:r w:rsidR="2EE4BB96" w:rsidRPr="00F1462C">
        <w:rPr>
          <w:rFonts w:eastAsia="Times New Roman"/>
          <w:i/>
          <w:iCs/>
          <w:color w:val="000000" w:themeColor="text1"/>
          <w:sz w:val="22"/>
          <w:lang w:val="es-ES"/>
        </w:rPr>
        <w:t>inverter</w:t>
      </w:r>
      <w:proofErr w:type="spellEnd"/>
      <w:r w:rsidR="2EE4BB96" w:rsidRPr="00F1462C">
        <w:rPr>
          <w:rFonts w:eastAsia="Times New Roman"/>
          <w:color w:val="000000" w:themeColor="text1"/>
          <w:sz w:val="22"/>
          <w:lang w:val="es-ES"/>
        </w:rPr>
        <w:t xml:space="preserve"> sin aceite y refrigerado por agua de LG utiliza refrigerantes con un bajo potencial de calentamiento global</w:t>
      </w:r>
      <w:r w:rsidR="08375062" w:rsidRPr="00F1462C">
        <w:rPr>
          <w:rFonts w:eastAsia="Times New Roman"/>
          <w:color w:val="000000" w:themeColor="text1"/>
          <w:sz w:val="22"/>
          <w:lang w:val="es-ES"/>
        </w:rPr>
        <w:t>, siendo diseñado con la sostenibilidad en mente.</w:t>
      </w:r>
    </w:p>
    <w:p w14:paraId="3004114F" w14:textId="77777777" w:rsidR="00F1462C" w:rsidRPr="00F1462C" w:rsidRDefault="00F1462C" w:rsidP="502EA9C1">
      <w:pPr>
        <w:suppressAutoHyphens/>
        <w:spacing w:line="360" w:lineRule="auto"/>
        <w:jc w:val="both"/>
        <w:rPr>
          <w:rFonts w:eastAsiaTheme="minorEastAsia"/>
          <w:sz w:val="22"/>
          <w:lang w:eastAsia="ko-KR"/>
        </w:rPr>
      </w:pPr>
    </w:p>
    <w:p w14:paraId="7EA4D8F0" w14:textId="5E680B8A" w:rsidR="009369CC" w:rsidRPr="00F1462C" w:rsidRDefault="5CDAA9CC" w:rsidP="502EA9C1">
      <w:pPr>
        <w:suppressAutoHyphens/>
        <w:spacing w:line="360" w:lineRule="auto"/>
        <w:jc w:val="both"/>
        <w:rPr>
          <w:rFonts w:eastAsia="Times New Roman"/>
          <w:sz w:val="22"/>
          <w:highlight w:val="yellow"/>
          <w:lang w:val="es-MX"/>
        </w:rPr>
      </w:pPr>
      <w:r w:rsidRPr="00F1462C">
        <w:rPr>
          <w:rFonts w:eastAsia="Times New Roman"/>
          <w:color w:val="000000" w:themeColor="text1"/>
          <w:sz w:val="22"/>
          <w:lang w:val="es-ES"/>
        </w:rPr>
        <w:t xml:space="preserve">Disponible tanto en modelos de tornillo </w:t>
      </w:r>
      <w:proofErr w:type="spellStart"/>
      <w:r w:rsidRPr="00F1462C">
        <w:rPr>
          <w:rFonts w:eastAsia="Times New Roman"/>
          <w:i/>
          <w:iCs/>
          <w:color w:val="000000" w:themeColor="text1"/>
          <w:sz w:val="22"/>
          <w:lang w:val="es-ES"/>
        </w:rPr>
        <w:t>inverter</w:t>
      </w:r>
      <w:proofErr w:type="spellEnd"/>
      <w:r w:rsidRPr="00F1462C">
        <w:rPr>
          <w:rFonts w:eastAsia="Times New Roman"/>
          <w:color w:val="000000" w:themeColor="text1"/>
          <w:sz w:val="22"/>
          <w:lang w:val="es-ES"/>
        </w:rPr>
        <w:t xml:space="preserve"> como centrífugos sin aceite, el </w:t>
      </w:r>
      <w:proofErr w:type="spellStart"/>
      <w:r w:rsidR="08375062" w:rsidRPr="00F1462C">
        <w:rPr>
          <w:rFonts w:eastAsia="Times New Roman"/>
          <w:color w:val="000000" w:themeColor="text1"/>
          <w:sz w:val="22"/>
          <w:lang w:val="es-ES"/>
        </w:rPr>
        <w:t>chiller</w:t>
      </w:r>
      <w:proofErr w:type="spellEnd"/>
      <w:r w:rsidR="08375062" w:rsidRPr="00F1462C">
        <w:rPr>
          <w:rFonts w:eastAsia="Times New Roman"/>
          <w:color w:val="000000" w:themeColor="text1"/>
          <w:sz w:val="22"/>
          <w:lang w:val="es-ES"/>
        </w:rPr>
        <w:t xml:space="preserve"> </w:t>
      </w:r>
      <w:r w:rsidRPr="00F1462C">
        <w:rPr>
          <w:rFonts w:eastAsia="Times New Roman"/>
          <w:color w:val="000000" w:themeColor="text1"/>
          <w:sz w:val="22"/>
          <w:lang w:val="es-ES"/>
        </w:rPr>
        <w:t xml:space="preserve">refrigerador por aire (ACC) de LG incorpora componentes de alta calidad, como el compresor de tornillo </w:t>
      </w:r>
      <w:proofErr w:type="spellStart"/>
      <w:r w:rsidRPr="00F1462C">
        <w:rPr>
          <w:rFonts w:eastAsia="Times New Roman"/>
          <w:i/>
          <w:iCs/>
          <w:color w:val="000000" w:themeColor="text1"/>
          <w:sz w:val="22"/>
          <w:lang w:val="es-ES"/>
        </w:rPr>
        <w:t>inverter</w:t>
      </w:r>
      <w:proofErr w:type="spellEnd"/>
      <w:r w:rsidRPr="00F1462C">
        <w:rPr>
          <w:rFonts w:eastAsia="Times New Roman"/>
          <w:color w:val="000000" w:themeColor="text1"/>
          <w:sz w:val="22"/>
          <w:lang w:val="es-ES"/>
        </w:rPr>
        <w:t xml:space="preserve"> de la compañía, </w:t>
      </w:r>
      <w:r w:rsidR="0065FD94" w:rsidRPr="00F1462C">
        <w:rPr>
          <w:rFonts w:eastAsia="Times New Roman"/>
          <w:color w:val="000000" w:themeColor="text1"/>
          <w:sz w:val="22"/>
          <w:lang w:val="es-ES"/>
        </w:rPr>
        <w:t xml:space="preserve">que </w:t>
      </w:r>
      <w:r w:rsidRPr="00F1462C">
        <w:rPr>
          <w:rFonts w:eastAsia="Times New Roman"/>
          <w:color w:val="000000" w:themeColor="text1"/>
          <w:sz w:val="22"/>
          <w:lang w:val="es-ES"/>
        </w:rPr>
        <w:t xml:space="preserve">establece nuevos estándares de rendimiento y eficiencia. </w:t>
      </w:r>
      <w:r w:rsidR="0065FD94" w:rsidRPr="00F1462C">
        <w:rPr>
          <w:rFonts w:eastAsia="Times New Roman"/>
          <w:color w:val="000000" w:themeColor="text1"/>
          <w:sz w:val="22"/>
          <w:lang w:val="es-ES"/>
        </w:rPr>
        <w:t>E</w:t>
      </w:r>
      <w:r w:rsidRPr="00F1462C">
        <w:rPr>
          <w:rFonts w:eastAsia="Times New Roman"/>
          <w:color w:val="000000" w:themeColor="text1"/>
          <w:sz w:val="22"/>
          <w:lang w:val="es-ES"/>
        </w:rPr>
        <w:t>l innovador modo de “refrigeración libre” permite al ACC alternar sin problemas entre refrigeración mecánica (con el ciclo de refrigerantes) y refrigeración libre (sin el ciclo de refrigerante)</w:t>
      </w:r>
      <w:r w:rsidR="0065FD94" w:rsidRPr="00F1462C">
        <w:rPr>
          <w:rFonts w:eastAsia="Times New Roman"/>
          <w:color w:val="000000" w:themeColor="text1"/>
          <w:sz w:val="22"/>
          <w:lang w:val="es-ES"/>
        </w:rPr>
        <w:t>, mejorando tanto la capacidad de refrigeración como la fiabilidad del sistema</w:t>
      </w:r>
      <w:r w:rsidRPr="00F1462C">
        <w:rPr>
          <w:rFonts w:eastAsia="Times New Roman"/>
          <w:color w:val="000000" w:themeColor="text1"/>
          <w:sz w:val="22"/>
          <w:lang w:val="es-ES"/>
        </w:rPr>
        <w:t>. El ACC de nueva generación de LG también cuenta con un ciclo de respaldo que evita interrupciones en el funcionamiento y está equipada con un sistema de recuperación de aceite de tres etapas que aumenta aún más la fiabilidad y la seguridad.</w:t>
      </w:r>
      <w:r w:rsidR="5200B53A" w:rsidRPr="00F1462C">
        <w:rPr>
          <w:sz w:val="22"/>
          <w:lang w:val="es-MX"/>
        </w:rPr>
        <w:br/>
      </w:r>
    </w:p>
    <w:p w14:paraId="591A87DC" w14:textId="020C93C5" w:rsidR="0FD4266C" w:rsidRPr="00F1462C" w:rsidRDefault="202E45BA" w:rsidP="502EA9C1">
      <w:pPr>
        <w:spacing w:line="360" w:lineRule="auto"/>
        <w:jc w:val="both"/>
        <w:rPr>
          <w:rFonts w:eastAsia="Times New Roman"/>
          <w:sz w:val="22"/>
          <w:lang w:val="es-MX"/>
        </w:rPr>
      </w:pPr>
      <w:r w:rsidRPr="00F1462C">
        <w:rPr>
          <w:rFonts w:eastAsia="Times New Roman"/>
          <w:color w:val="000000" w:themeColor="text1"/>
          <w:sz w:val="22"/>
          <w:lang w:val="es"/>
        </w:rPr>
        <w:t>Una solución que se integra a la perfección con el ACC</w:t>
      </w:r>
      <w:r w:rsidR="113FDE7E" w:rsidRPr="00F1462C">
        <w:rPr>
          <w:rFonts w:eastAsia="Times New Roman"/>
          <w:color w:val="000000" w:themeColor="text1"/>
          <w:sz w:val="22"/>
          <w:lang w:val="es"/>
        </w:rPr>
        <w:t xml:space="preserve"> es</w:t>
      </w:r>
      <w:r w:rsidRPr="00F1462C">
        <w:rPr>
          <w:rFonts w:eastAsia="Times New Roman"/>
          <w:color w:val="000000" w:themeColor="text1"/>
          <w:sz w:val="22"/>
          <w:lang w:val="es"/>
        </w:rPr>
        <w:t xml:space="preserve"> el Controlador de Aire para Salas de Cómputo (CRAH) de LG</w:t>
      </w:r>
      <w:r w:rsidR="113FDE7E" w:rsidRPr="00F1462C">
        <w:rPr>
          <w:rFonts w:eastAsia="Times New Roman"/>
          <w:color w:val="000000" w:themeColor="text1"/>
          <w:sz w:val="22"/>
          <w:lang w:val="es"/>
        </w:rPr>
        <w:t>, que</w:t>
      </w:r>
      <w:r w:rsidRPr="00F1462C">
        <w:rPr>
          <w:rFonts w:eastAsia="Times New Roman"/>
          <w:color w:val="000000" w:themeColor="text1"/>
          <w:sz w:val="22"/>
          <w:lang w:val="es"/>
        </w:rPr>
        <w:t xml:space="preserve"> utiliza ventiladores conmutados electrónicamente (EC) y serpentines ovalados para minimizar el consumo eléctrico. Los ventiladores utilizan aspas 3D de alta eficiencia junto con motores EC que aprovechan la corrección del factor de potencia para reducir la distorsión armónica total de la corriente. Además, el CRAH cuenta con una estructura compacta y modular de unidad de pared que facilita la instalación y el mantenimiento, ahorrando tiempo y dinero a los clientes. Para impulsar el desarrollo de futuras soluciones de refrigeración, el recién creado Laboratorio de Soluciones HVAC de LG ha creado un sofisticado banco de pruebas que puede simular con precisión diversos escenarios de uso y condiciones ambientales.</w:t>
      </w:r>
    </w:p>
    <w:p w14:paraId="12CD0C39" w14:textId="38191441" w:rsidR="00BC3058" w:rsidRPr="00F1462C" w:rsidRDefault="00444E94" w:rsidP="00255B55">
      <w:pPr>
        <w:suppressAutoHyphens/>
        <w:spacing w:line="360" w:lineRule="auto"/>
        <w:jc w:val="both"/>
        <w:rPr>
          <w:rFonts w:eastAsiaTheme="minorEastAsia"/>
          <w:sz w:val="22"/>
          <w:lang w:val="es-MX" w:eastAsia="ko-KR"/>
        </w:rPr>
      </w:pPr>
      <w:r w:rsidRPr="00F1462C">
        <w:rPr>
          <w:rFonts w:eastAsiaTheme="minorEastAsia" w:hint="eastAsia"/>
          <w:sz w:val="22"/>
          <w:lang w:val="es-MX" w:eastAsia="ko-KR"/>
        </w:rPr>
        <w:t xml:space="preserve"> </w:t>
      </w:r>
    </w:p>
    <w:p w14:paraId="33CE8166" w14:textId="5FF550B3" w:rsidR="00E378F0" w:rsidRPr="00F1462C" w:rsidRDefault="47378032" w:rsidP="00F1462C">
      <w:pPr>
        <w:spacing w:line="360" w:lineRule="auto"/>
        <w:jc w:val="both"/>
        <w:rPr>
          <w:rFonts w:eastAsia="Times New Roman"/>
          <w:sz w:val="22"/>
          <w:lang w:val="es-MX"/>
        </w:rPr>
      </w:pPr>
      <w:r w:rsidRPr="00F1462C">
        <w:rPr>
          <w:rFonts w:eastAsia="Times New Roman"/>
          <w:b/>
          <w:bCs/>
          <w:color w:val="000000" w:themeColor="text1"/>
          <w:sz w:val="22"/>
          <w:lang w:val="es-ES"/>
        </w:rPr>
        <w:t xml:space="preserve">Control integrado de gestión energética para diversas soluciones de refrigeración </w:t>
      </w:r>
      <w:r w:rsidR="00E378F0" w:rsidRPr="00F1462C">
        <w:rPr>
          <w:sz w:val="22"/>
          <w:lang w:val="es-MX"/>
        </w:rPr>
        <w:br/>
      </w:r>
      <w:r w:rsidR="51588811" w:rsidRPr="00F1462C">
        <w:rPr>
          <w:rFonts w:eastAsia="Times New Roman"/>
          <w:color w:val="000000" w:themeColor="text1"/>
          <w:sz w:val="22"/>
          <w:lang w:val="es-ES"/>
        </w:rPr>
        <w:t xml:space="preserve">Las soluciones de refrigeración para centros de datos de LG, desde plantas de </w:t>
      </w:r>
      <w:proofErr w:type="spellStart"/>
      <w:r w:rsidR="5225E452" w:rsidRPr="00F1462C">
        <w:rPr>
          <w:rFonts w:eastAsia="Times New Roman"/>
          <w:i/>
          <w:iCs/>
          <w:color w:val="000000" w:themeColor="text1"/>
          <w:sz w:val="22"/>
          <w:lang w:val="es-ES"/>
        </w:rPr>
        <w:t>chillers</w:t>
      </w:r>
      <w:proofErr w:type="spellEnd"/>
      <w:r w:rsidR="5225E452" w:rsidRPr="00F1462C">
        <w:rPr>
          <w:rFonts w:eastAsia="Times New Roman"/>
          <w:color w:val="000000" w:themeColor="text1"/>
          <w:sz w:val="22"/>
          <w:lang w:val="es-ES"/>
        </w:rPr>
        <w:t xml:space="preserve"> </w:t>
      </w:r>
      <w:r w:rsidR="51588811" w:rsidRPr="00F1462C">
        <w:rPr>
          <w:rFonts w:eastAsia="Times New Roman"/>
          <w:color w:val="000000" w:themeColor="text1"/>
          <w:sz w:val="22"/>
          <w:lang w:val="es-ES"/>
        </w:rPr>
        <w:t xml:space="preserve">hasta sistemas D2C y de refrigeración de salas, se controlan fácilmente mediante el sistema BECON. </w:t>
      </w:r>
      <w:r w:rsidR="4ABB207F" w:rsidRPr="00F1462C">
        <w:rPr>
          <w:rFonts w:eastAsia="Times New Roman"/>
          <w:color w:val="000000" w:themeColor="text1"/>
          <w:sz w:val="22"/>
          <w:lang w:val="es-ES"/>
        </w:rPr>
        <w:t>U</w:t>
      </w:r>
      <w:r w:rsidR="51588811" w:rsidRPr="00F1462C">
        <w:rPr>
          <w:rFonts w:eastAsia="Times New Roman"/>
          <w:color w:val="000000" w:themeColor="text1"/>
          <w:sz w:val="22"/>
          <w:lang w:val="es-ES"/>
        </w:rPr>
        <w:t>na solución única y unificada para la gestión y monitorización de sistemas de refrigeración de servidores y refrigeración, puede coordinar de forma inteligente cada solución de refrigeración conectada para alcanzar y mantener la temperatura y el nivel de humedad requeridos. La solución BECON, aplicable a múltiples interfaces dentro de una instalación, también permite el análisis de datos para maximizar la eficiencia energética de las soluciones de refrigeración de LG, lo que ayuda a reducir la carga financiera que supone el funcionamiento continuo de la refrigeración en los centros de datos.</w:t>
      </w:r>
      <w:r w:rsidR="00E378F0" w:rsidRPr="00F1462C">
        <w:rPr>
          <w:sz w:val="22"/>
          <w:lang w:val="es-MX"/>
        </w:rPr>
        <w:br/>
      </w:r>
      <w:r w:rsidR="00E378F0" w:rsidRPr="00F1462C">
        <w:rPr>
          <w:sz w:val="22"/>
        </w:rPr>
        <w:br/>
      </w:r>
      <w:r w:rsidR="065EEA28" w:rsidRPr="00F1462C">
        <w:rPr>
          <w:rFonts w:eastAsia="Times New Roman"/>
          <w:i/>
          <w:color w:val="000000" w:themeColor="text1"/>
          <w:sz w:val="22"/>
          <w:lang w:val="es-ES"/>
        </w:rPr>
        <w:lastRenderedPageBreak/>
        <w:t xml:space="preserve">“Las soluciones excepcionales de gestión térmica de LG, presentadas en Data Center </w:t>
      </w:r>
      <w:proofErr w:type="spellStart"/>
      <w:r w:rsidR="065EEA28" w:rsidRPr="00F1462C">
        <w:rPr>
          <w:rFonts w:eastAsia="Times New Roman"/>
          <w:i/>
          <w:color w:val="000000" w:themeColor="text1"/>
          <w:sz w:val="22"/>
          <w:lang w:val="es-ES"/>
        </w:rPr>
        <w:t>World</w:t>
      </w:r>
      <w:proofErr w:type="spellEnd"/>
      <w:r w:rsidR="065EEA28" w:rsidRPr="00F1462C">
        <w:rPr>
          <w:rFonts w:eastAsia="Times New Roman"/>
          <w:i/>
          <w:color w:val="000000" w:themeColor="text1"/>
          <w:sz w:val="22"/>
          <w:lang w:val="es-ES"/>
        </w:rPr>
        <w:t xml:space="preserve"> 2025, aprovechan nuestras tecnologías de IA más recientes y el amplio conocimiento adquirido gracias a nuestras colaboraciones con centros de datos con IA en todo el mundo”,</w:t>
      </w:r>
      <w:r w:rsidR="065EEA28" w:rsidRPr="00F1462C">
        <w:rPr>
          <w:rFonts w:eastAsia="Times New Roman"/>
          <w:color w:val="000000" w:themeColor="text1"/>
          <w:sz w:val="22"/>
          <w:lang w:val="es-ES"/>
        </w:rPr>
        <w:t xml:space="preserve"> afirmó James Lee, presidente de LG ES Company. “</w:t>
      </w:r>
      <w:r w:rsidR="065EEA28" w:rsidRPr="00F1462C">
        <w:rPr>
          <w:rFonts w:eastAsia="Times New Roman"/>
          <w:i/>
          <w:color w:val="000000" w:themeColor="text1"/>
          <w:sz w:val="22"/>
          <w:lang w:val="es-ES"/>
        </w:rPr>
        <w:t>Como proveedor líder de soluciones innovadoras de</w:t>
      </w:r>
      <w:r w:rsidR="51C1EF6D" w:rsidRPr="00F1462C">
        <w:rPr>
          <w:rFonts w:eastAsia="Times New Roman"/>
          <w:i/>
          <w:color w:val="000000" w:themeColor="text1"/>
          <w:sz w:val="22"/>
          <w:lang w:val="es-ES"/>
        </w:rPr>
        <w:t xml:space="preserve"> </w:t>
      </w:r>
      <w:r w:rsidR="065EEA28" w:rsidRPr="00F1462C">
        <w:rPr>
          <w:rFonts w:eastAsia="Times New Roman"/>
          <w:i/>
          <w:color w:val="000000" w:themeColor="text1"/>
          <w:sz w:val="22"/>
          <w:lang w:val="es-ES"/>
        </w:rPr>
        <w:t>HVAC, LG seguirá impulsando la creación de una infraestructura de refrigeración eficiente para el creciente mercado de centros de datos con IA en Norteamérica”.</w:t>
      </w:r>
      <w:r w:rsidR="00F1462C" w:rsidRPr="00F1462C">
        <w:rPr>
          <w:i/>
          <w:sz w:val="22"/>
          <w:lang w:val="es-MX"/>
        </w:rPr>
        <w:br/>
      </w:r>
    </w:p>
    <w:p w14:paraId="62CABD2C" w14:textId="6A93B58A" w:rsidR="003574F5" w:rsidRDefault="003574F5" w:rsidP="003574F5">
      <w:pPr>
        <w:kinsoku w:val="0"/>
        <w:overflowPunct w:val="0"/>
        <w:spacing w:line="360" w:lineRule="auto"/>
        <w:jc w:val="center"/>
        <w:rPr>
          <w:rFonts w:eastAsiaTheme="minorEastAsia"/>
          <w:lang w:eastAsia="ko-KR"/>
        </w:rPr>
      </w:pPr>
      <w:r w:rsidRPr="00D9297E">
        <w:rPr>
          <w:rFonts w:eastAsia="Times New Roman"/>
          <w:lang w:eastAsia="ko-KR"/>
        </w:rPr>
        <w:t># # #</w:t>
      </w:r>
    </w:p>
    <w:p w14:paraId="71290B0D" w14:textId="77777777" w:rsidR="00294E87" w:rsidRDefault="00294E87" w:rsidP="0015792B">
      <w:pPr>
        <w:suppressAutoHyphens/>
        <w:rPr>
          <w:rFonts w:eastAsiaTheme="minorEastAsia"/>
          <w:b/>
          <w:sz w:val="18"/>
          <w:szCs w:val="18"/>
          <w:lang w:eastAsia="ko-KR"/>
        </w:rPr>
      </w:pPr>
    </w:p>
    <w:p w14:paraId="5E0409C0" w14:textId="2F8B936A" w:rsidR="00CC52C2" w:rsidRPr="00EA1226" w:rsidRDefault="13940ADE" w:rsidP="7EAD711B">
      <w:pPr>
        <w:pStyle w:val="NormalWeb"/>
        <w:widowControl w:val="0"/>
        <w:suppressAutoHyphens/>
        <w:overflowPunct w:val="0"/>
        <w:spacing w:before="0" w:beforeAutospacing="0" w:after="0" w:afterAutospacing="0"/>
        <w:jc w:val="both"/>
        <w:textAlignment w:val="baseline"/>
        <w:rPr>
          <w:lang w:val="es-MX"/>
        </w:rPr>
      </w:pPr>
      <w:r w:rsidRPr="00F1462C">
        <w:rPr>
          <w:rFonts w:ascii="Times New Roman" w:eastAsia="Times New Roman" w:hAnsi="Times New Roman" w:cs="Times New Roman"/>
          <w:b/>
          <w:bCs/>
          <w:color w:val="A50034"/>
          <w:sz w:val="16"/>
          <w:szCs w:val="18"/>
          <w:lang w:val="es"/>
        </w:rPr>
        <w:t xml:space="preserve">Acerca de LG </w:t>
      </w:r>
      <w:proofErr w:type="spellStart"/>
      <w:r w:rsidRPr="00F1462C">
        <w:rPr>
          <w:rFonts w:ascii="Times New Roman" w:eastAsia="Times New Roman" w:hAnsi="Times New Roman" w:cs="Times New Roman"/>
          <w:b/>
          <w:bCs/>
          <w:color w:val="A50034"/>
          <w:sz w:val="16"/>
          <w:szCs w:val="18"/>
          <w:lang w:val="es"/>
        </w:rPr>
        <w:t>Electronics</w:t>
      </w:r>
      <w:proofErr w:type="spellEnd"/>
      <w:r w:rsidRPr="00F1462C">
        <w:rPr>
          <w:rFonts w:ascii="Times New Roman" w:eastAsia="Times New Roman" w:hAnsi="Times New Roman" w:cs="Times New Roman"/>
          <w:b/>
          <w:bCs/>
          <w:color w:val="A50034"/>
          <w:sz w:val="16"/>
          <w:szCs w:val="18"/>
          <w:lang w:val="es"/>
        </w:rPr>
        <w:t xml:space="preserve"> Eco </w:t>
      </w:r>
      <w:proofErr w:type="spellStart"/>
      <w:r w:rsidRPr="00F1462C">
        <w:rPr>
          <w:rFonts w:ascii="Times New Roman" w:eastAsia="Times New Roman" w:hAnsi="Times New Roman" w:cs="Times New Roman"/>
          <w:b/>
          <w:bCs/>
          <w:color w:val="A50034"/>
          <w:sz w:val="16"/>
          <w:szCs w:val="18"/>
          <w:lang w:val="es"/>
        </w:rPr>
        <w:t>Solution</w:t>
      </w:r>
      <w:proofErr w:type="spellEnd"/>
      <w:r w:rsidRPr="00F1462C">
        <w:rPr>
          <w:rFonts w:ascii="Times New Roman" w:eastAsia="Times New Roman" w:hAnsi="Times New Roman" w:cs="Times New Roman"/>
          <w:b/>
          <w:bCs/>
          <w:color w:val="A50034"/>
          <w:sz w:val="16"/>
          <w:szCs w:val="18"/>
          <w:lang w:val="es"/>
        </w:rPr>
        <w:t xml:space="preserve"> Company</w:t>
      </w:r>
      <w:r w:rsidR="00CC52C2" w:rsidRPr="00F1462C">
        <w:rPr>
          <w:sz w:val="22"/>
          <w:lang w:val="es-MX"/>
        </w:rPr>
        <w:br/>
      </w:r>
      <w:r w:rsidRPr="00F1462C">
        <w:rPr>
          <w:rFonts w:ascii="Times New Roman" w:eastAsia="Times New Roman" w:hAnsi="Times New Roman" w:cs="Times New Roman"/>
          <w:color w:val="000000" w:themeColor="text1"/>
          <w:sz w:val="16"/>
          <w:szCs w:val="18"/>
          <w:lang w:val="es-MX"/>
        </w:rPr>
        <w:t xml:space="preserve">LG Eco </w:t>
      </w:r>
      <w:proofErr w:type="spellStart"/>
      <w:r w:rsidRPr="00F1462C">
        <w:rPr>
          <w:rFonts w:ascii="Times New Roman" w:eastAsia="Times New Roman" w:hAnsi="Times New Roman" w:cs="Times New Roman"/>
          <w:color w:val="000000" w:themeColor="text1"/>
          <w:sz w:val="16"/>
          <w:szCs w:val="18"/>
          <w:lang w:val="es-MX"/>
        </w:rPr>
        <w:t>Solution</w:t>
      </w:r>
      <w:proofErr w:type="spellEnd"/>
      <w:r w:rsidRPr="00F1462C">
        <w:rPr>
          <w:rFonts w:ascii="Times New Roman" w:eastAsia="Times New Roman" w:hAnsi="Times New Roman" w:cs="Times New Roman"/>
          <w:color w:val="000000" w:themeColor="text1"/>
          <w:sz w:val="16"/>
          <w:szCs w:val="18"/>
          <w:lang w:val="es-MX"/>
        </w:rPr>
        <w:t xml:space="preserve"> Company (ES) ofrece soluciones avanzadas de aire acondicionado, incluyendo </w:t>
      </w:r>
      <w:proofErr w:type="spellStart"/>
      <w:r w:rsidR="5EF34AB4" w:rsidRPr="00F1462C">
        <w:rPr>
          <w:rFonts w:ascii="Times New Roman" w:eastAsia="Times New Roman" w:hAnsi="Times New Roman" w:cs="Times New Roman"/>
          <w:color w:val="000000" w:themeColor="text1"/>
          <w:sz w:val="16"/>
          <w:szCs w:val="18"/>
          <w:lang w:val="es-MX"/>
        </w:rPr>
        <w:t>chillers</w:t>
      </w:r>
      <w:proofErr w:type="spellEnd"/>
      <w:r w:rsidRPr="00F1462C">
        <w:rPr>
          <w:rFonts w:ascii="Times New Roman" w:eastAsia="Times New Roman" w:hAnsi="Times New Roman" w:cs="Times New Roman"/>
          <w:color w:val="000000" w:themeColor="text1"/>
          <w:sz w:val="16"/>
          <w:szCs w:val="18"/>
          <w:lang w:val="es-MX"/>
        </w:rPr>
        <w:t xml:space="preserve">, para diversos sectores y climas. Comprometida con un rendimiento excepcional de HVAC, ES Company mejora </w:t>
      </w:r>
      <w:r w:rsidR="13AD5CFE" w:rsidRPr="00F1462C">
        <w:rPr>
          <w:rFonts w:ascii="Times New Roman" w:eastAsia="Times New Roman" w:hAnsi="Times New Roman" w:cs="Times New Roman"/>
          <w:color w:val="000000" w:themeColor="text1"/>
          <w:sz w:val="16"/>
          <w:szCs w:val="18"/>
          <w:lang w:val="es-MX"/>
        </w:rPr>
        <w:t xml:space="preserve">la comodidad </w:t>
      </w:r>
      <w:r w:rsidRPr="00F1462C">
        <w:rPr>
          <w:rFonts w:ascii="Times New Roman" w:eastAsia="Times New Roman" w:hAnsi="Times New Roman" w:cs="Times New Roman"/>
          <w:color w:val="000000" w:themeColor="text1"/>
          <w:sz w:val="16"/>
          <w:szCs w:val="18"/>
          <w:lang w:val="es-MX"/>
        </w:rPr>
        <w:t xml:space="preserve">y la salud con innovadores productos para el cuidado del aire. Gracias a su amplia experiencia en el sector, ofrece soluciones de HVAC digitalizadas diseñadas para reducir el impacto ambiental. Como socio de confianza, la empresa integra tecnología de vanguardia en sus operaciones diarias y ofrece soporte continuo. Además de HVAC, ES Company también lidera el negocio de carga de vehículos eléctricos de LG, impulsando el crecimiento B2B en el sector de las tecnologías limpias, una de las áreas clave para el futuro de LG. Para más información, visite </w:t>
      </w:r>
      <w:hyperlink r:id="rId11">
        <w:r w:rsidRPr="00F1462C">
          <w:rPr>
            <w:rStyle w:val="Hyperlink"/>
            <w:rFonts w:ascii="Times New Roman" w:eastAsia="Times New Roman" w:hAnsi="Times New Roman"/>
            <w:sz w:val="16"/>
            <w:szCs w:val="18"/>
            <w:lang w:val="es-MX"/>
          </w:rPr>
          <w:t>www.lg.com/global/business/hvac</w:t>
        </w:r>
      </w:hyperlink>
      <w:r w:rsidRPr="00F1462C">
        <w:rPr>
          <w:rFonts w:ascii="Times New Roman" w:eastAsia="Times New Roman" w:hAnsi="Times New Roman" w:cs="Times New Roman"/>
          <w:color w:val="000000" w:themeColor="text1"/>
          <w:sz w:val="16"/>
          <w:szCs w:val="18"/>
          <w:lang w:val="es-MX"/>
        </w:rPr>
        <w:t xml:space="preserve">  y </w:t>
      </w:r>
      <w:hyperlink r:id="rId12">
        <w:r w:rsidRPr="00F1462C">
          <w:rPr>
            <w:rStyle w:val="Hyperlink"/>
            <w:rFonts w:ascii="Times New Roman" w:eastAsia="Times New Roman" w:hAnsi="Times New Roman"/>
            <w:sz w:val="16"/>
            <w:szCs w:val="18"/>
            <w:lang w:val="es-MX"/>
          </w:rPr>
          <w:t>www.LG.com/b2b</w:t>
        </w:r>
      </w:hyperlink>
      <w:r w:rsidRPr="00F1462C">
        <w:rPr>
          <w:rFonts w:ascii="Times New Roman" w:eastAsia="Times New Roman" w:hAnsi="Times New Roman" w:cs="Times New Roman"/>
          <w:color w:val="000000" w:themeColor="text1"/>
          <w:sz w:val="16"/>
          <w:szCs w:val="18"/>
          <w:lang w:val="es-MX"/>
        </w:rPr>
        <w:t xml:space="preserve">. </w:t>
      </w:r>
    </w:p>
    <w:p w14:paraId="2A4FCBE8" w14:textId="5C9EEBEB" w:rsidR="00CC52C2" w:rsidRPr="00EA1226" w:rsidRDefault="00CC52C2" w:rsidP="502EA9C1">
      <w:pPr>
        <w:pStyle w:val="NormalWeb"/>
        <w:widowControl w:val="0"/>
        <w:suppressAutoHyphens/>
        <w:overflowPunct w:val="0"/>
        <w:spacing w:before="0" w:beforeAutospacing="0" w:after="0" w:afterAutospacing="0"/>
        <w:jc w:val="both"/>
        <w:textAlignment w:val="baseline"/>
        <w:rPr>
          <w:rFonts w:ascii="Times New Roman" w:eastAsia="Times New Roman" w:hAnsi="Times New Roman" w:cs="Times New Roman"/>
          <w:color w:val="000000" w:themeColor="text1"/>
          <w:sz w:val="18"/>
          <w:szCs w:val="18"/>
          <w:lang w:val="es-MX"/>
        </w:rPr>
      </w:pPr>
    </w:p>
    <w:p w14:paraId="38ED71D1" w14:textId="07456379" w:rsidR="00CC52C2" w:rsidRPr="00EA1226" w:rsidRDefault="00CC52C2" w:rsidP="502EA9C1">
      <w:pPr>
        <w:widowControl w:val="0"/>
        <w:suppressAutoHyphens/>
        <w:overflowPunct w:val="0"/>
        <w:jc w:val="both"/>
        <w:textAlignment w:val="baseline"/>
        <w:rPr>
          <w:rFonts w:eastAsia="Times New Roman"/>
          <w:color w:val="000000" w:themeColor="text1"/>
          <w:sz w:val="18"/>
          <w:szCs w:val="18"/>
          <w:lang w:val="es-MX"/>
        </w:rPr>
      </w:pPr>
    </w:p>
    <w:p w14:paraId="01C19A19" w14:textId="451B48BD" w:rsidR="00CC52C2" w:rsidRPr="000E78B0" w:rsidRDefault="73288F0F" w:rsidP="502EA9C1">
      <w:pPr>
        <w:widowControl w:val="0"/>
        <w:suppressAutoHyphens/>
        <w:overflowPunct w:val="0"/>
        <w:textAlignment w:val="baseline"/>
        <w:rPr>
          <w:rFonts w:eastAsia="Times New Roman"/>
          <w:color w:val="000000" w:themeColor="text1"/>
          <w:sz w:val="18"/>
          <w:szCs w:val="18"/>
        </w:rPr>
      </w:pPr>
      <w:r w:rsidRPr="502EA9C1">
        <w:rPr>
          <w:rFonts w:eastAsia="Times New Roman"/>
          <w:b/>
          <w:bCs/>
          <w:i/>
          <w:iCs/>
          <w:color w:val="000000" w:themeColor="text1"/>
          <w:sz w:val="18"/>
          <w:szCs w:val="18"/>
          <w:lang w:val="es-MX"/>
        </w:rPr>
        <w:t>Contacto de Prensa:</w:t>
      </w:r>
      <w:r w:rsidRPr="502EA9C1">
        <w:rPr>
          <w:rFonts w:eastAsia="Times New Roman"/>
          <w:color w:val="000000" w:themeColor="text1"/>
          <w:sz w:val="18"/>
          <w:szCs w:val="18"/>
          <w:lang w:val="es-MX"/>
        </w:rPr>
        <w:t> </w:t>
      </w:r>
    </w:p>
    <w:tbl>
      <w:tblPr>
        <w:tblW w:w="907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27"/>
        <w:gridCol w:w="2126"/>
        <w:gridCol w:w="2410"/>
        <w:gridCol w:w="2409"/>
      </w:tblGrid>
      <w:tr w:rsidR="502EA9C1" w14:paraId="4471747C" w14:textId="77777777" w:rsidTr="00F1462C">
        <w:trPr>
          <w:trHeight w:val="300"/>
        </w:trPr>
        <w:tc>
          <w:tcPr>
            <w:tcW w:w="2127" w:type="dxa"/>
            <w:tcBorders>
              <w:top w:val="nil"/>
              <w:left w:val="nil"/>
              <w:bottom w:val="nil"/>
              <w:right w:val="nil"/>
            </w:tcBorders>
            <w:tcMar>
              <w:left w:w="105" w:type="dxa"/>
              <w:right w:w="105" w:type="dxa"/>
            </w:tcMar>
          </w:tcPr>
          <w:p w14:paraId="2F6138E2" w14:textId="024EEB5F" w:rsidR="502EA9C1" w:rsidRPr="00F1462C" w:rsidRDefault="502EA9C1" w:rsidP="502EA9C1">
            <w:pPr>
              <w:rPr>
                <w:rFonts w:eastAsia="Times New Roman"/>
                <w:color w:val="000000" w:themeColor="text1"/>
                <w:sz w:val="16"/>
                <w:szCs w:val="18"/>
                <w:lang w:val="es-MX"/>
              </w:rPr>
            </w:pPr>
            <w:r w:rsidRPr="00F1462C">
              <w:rPr>
                <w:rFonts w:eastAsia="Times New Roman"/>
                <w:b/>
                <w:bCs/>
                <w:i/>
                <w:iCs/>
                <w:color w:val="000000" w:themeColor="text1"/>
                <w:sz w:val="16"/>
                <w:szCs w:val="18"/>
                <w:lang w:val="es-MX"/>
              </w:rPr>
              <w:t xml:space="preserve">LG </w:t>
            </w:r>
            <w:proofErr w:type="spellStart"/>
            <w:r w:rsidRPr="00F1462C">
              <w:rPr>
                <w:rFonts w:eastAsia="Times New Roman"/>
                <w:b/>
                <w:bCs/>
                <w:i/>
                <w:iCs/>
                <w:color w:val="000000" w:themeColor="text1"/>
                <w:sz w:val="16"/>
                <w:szCs w:val="18"/>
                <w:lang w:val="es-MX"/>
              </w:rPr>
              <w:t>Electronics</w:t>
            </w:r>
            <w:proofErr w:type="spellEnd"/>
            <w:r w:rsidRPr="00F1462C">
              <w:rPr>
                <w:rFonts w:eastAsia="Times New Roman"/>
                <w:b/>
                <w:bCs/>
                <w:i/>
                <w:iCs/>
                <w:color w:val="000000" w:themeColor="text1"/>
                <w:sz w:val="16"/>
                <w:szCs w:val="18"/>
                <w:lang w:val="es-MX"/>
              </w:rPr>
              <w:t xml:space="preserve"> México </w:t>
            </w:r>
            <w:r w:rsidRPr="00F1462C">
              <w:rPr>
                <w:rFonts w:eastAsia="Times New Roman"/>
                <w:color w:val="000000" w:themeColor="text1"/>
                <w:sz w:val="16"/>
                <w:szCs w:val="18"/>
                <w:lang w:val="es-MX"/>
              </w:rPr>
              <w:t>     </w:t>
            </w:r>
          </w:p>
          <w:p w14:paraId="7B81A13E" w14:textId="1F688504" w:rsidR="502EA9C1" w:rsidRPr="00F1462C" w:rsidRDefault="502EA9C1" w:rsidP="502EA9C1">
            <w:pPr>
              <w:rPr>
                <w:rFonts w:eastAsia="Times New Roman"/>
                <w:color w:val="000000" w:themeColor="text1"/>
                <w:sz w:val="16"/>
                <w:szCs w:val="18"/>
                <w:lang w:val="es-MX"/>
              </w:rPr>
            </w:pPr>
            <w:r w:rsidRPr="00F1462C">
              <w:rPr>
                <w:rFonts w:eastAsia="Times New Roman"/>
                <w:color w:val="000000" w:themeColor="text1"/>
                <w:sz w:val="16"/>
                <w:szCs w:val="18"/>
                <w:lang w:val="es-MX"/>
              </w:rPr>
              <w:t>Daniel Aguilar Gallego     </w:t>
            </w:r>
          </w:p>
          <w:p w14:paraId="64823F45" w14:textId="441B17C2" w:rsidR="502EA9C1" w:rsidRPr="00F1462C" w:rsidRDefault="502EA9C1" w:rsidP="502EA9C1">
            <w:pPr>
              <w:rPr>
                <w:rFonts w:eastAsia="Times New Roman"/>
                <w:color w:val="000000" w:themeColor="text1"/>
                <w:sz w:val="16"/>
                <w:szCs w:val="18"/>
                <w:lang w:val="es-MX"/>
              </w:rPr>
            </w:pPr>
            <w:r w:rsidRPr="00F1462C">
              <w:rPr>
                <w:rFonts w:eastAsia="Times New Roman"/>
                <w:color w:val="000000" w:themeColor="text1"/>
                <w:sz w:val="16"/>
                <w:szCs w:val="18"/>
                <w:lang w:val="es-MX"/>
              </w:rPr>
              <w:t>Media &amp; PR      </w:t>
            </w:r>
          </w:p>
          <w:p w14:paraId="71250B3F" w14:textId="528C15C6" w:rsidR="502EA9C1" w:rsidRPr="00F1462C" w:rsidRDefault="502EA9C1" w:rsidP="502EA9C1">
            <w:pPr>
              <w:rPr>
                <w:rFonts w:eastAsia="Times New Roman"/>
                <w:color w:val="000000" w:themeColor="text1"/>
                <w:sz w:val="16"/>
                <w:szCs w:val="18"/>
                <w:lang w:val="es-MX"/>
              </w:rPr>
            </w:pPr>
            <w:r w:rsidRPr="00F1462C">
              <w:rPr>
                <w:rFonts w:eastAsia="Times New Roman"/>
                <w:color w:val="000000" w:themeColor="text1"/>
                <w:sz w:val="16"/>
                <w:szCs w:val="18"/>
                <w:lang w:val="es-MX"/>
              </w:rPr>
              <w:t>Tel.  555321-1977           </w:t>
            </w:r>
          </w:p>
          <w:p w14:paraId="309B7167" w14:textId="04C364F2" w:rsidR="502EA9C1" w:rsidRPr="00F1462C" w:rsidRDefault="00032306" w:rsidP="502EA9C1">
            <w:pPr>
              <w:rPr>
                <w:rFonts w:eastAsia="Times New Roman"/>
                <w:color w:val="000000" w:themeColor="text1"/>
                <w:sz w:val="16"/>
                <w:szCs w:val="18"/>
                <w:lang w:val="es-MX"/>
              </w:rPr>
            </w:pPr>
            <w:hyperlink r:id="rId13">
              <w:r w:rsidR="502EA9C1" w:rsidRPr="00F1462C">
                <w:rPr>
                  <w:rStyle w:val="Hyperlink"/>
                  <w:rFonts w:eastAsia="Times New Roman"/>
                  <w:b/>
                  <w:bCs/>
                  <w:sz w:val="16"/>
                  <w:szCs w:val="18"/>
                  <w:lang w:val="es-MX"/>
                </w:rPr>
                <w:t>daniel.aguilar@lge.com</w:t>
              </w:r>
            </w:hyperlink>
            <w:r w:rsidR="502EA9C1" w:rsidRPr="00F1462C">
              <w:rPr>
                <w:rFonts w:eastAsia="Times New Roman"/>
                <w:color w:val="000000" w:themeColor="text1"/>
                <w:sz w:val="16"/>
                <w:szCs w:val="18"/>
                <w:lang w:val="es-MX"/>
              </w:rPr>
              <w:t>     </w:t>
            </w:r>
          </w:p>
        </w:tc>
        <w:tc>
          <w:tcPr>
            <w:tcW w:w="2126" w:type="dxa"/>
            <w:tcBorders>
              <w:top w:val="nil"/>
              <w:left w:val="nil"/>
              <w:bottom w:val="nil"/>
              <w:right w:val="nil"/>
            </w:tcBorders>
            <w:tcMar>
              <w:left w:w="105" w:type="dxa"/>
              <w:right w:w="105" w:type="dxa"/>
            </w:tcMar>
          </w:tcPr>
          <w:p w14:paraId="5A2AA776" w14:textId="14B87A7A" w:rsidR="502EA9C1" w:rsidRPr="00F1462C" w:rsidRDefault="502EA9C1" w:rsidP="502EA9C1">
            <w:pPr>
              <w:rPr>
                <w:rFonts w:eastAsia="Times New Roman"/>
                <w:color w:val="000000" w:themeColor="text1"/>
                <w:sz w:val="16"/>
                <w:szCs w:val="18"/>
                <w:lang w:val="es-MX"/>
              </w:rPr>
            </w:pPr>
            <w:r w:rsidRPr="00F1462C">
              <w:rPr>
                <w:rFonts w:eastAsia="Times New Roman"/>
                <w:b/>
                <w:bCs/>
                <w:i/>
                <w:iCs/>
                <w:color w:val="000000" w:themeColor="text1"/>
                <w:sz w:val="16"/>
                <w:szCs w:val="18"/>
                <w:lang w:val="es-MX"/>
              </w:rPr>
              <w:t xml:space="preserve">LG </w:t>
            </w:r>
            <w:proofErr w:type="spellStart"/>
            <w:r w:rsidRPr="00F1462C">
              <w:rPr>
                <w:rFonts w:eastAsia="Times New Roman"/>
                <w:b/>
                <w:bCs/>
                <w:i/>
                <w:iCs/>
                <w:color w:val="000000" w:themeColor="text1"/>
                <w:sz w:val="16"/>
                <w:szCs w:val="18"/>
                <w:lang w:val="es-MX"/>
              </w:rPr>
              <w:t>Electronics</w:t>
            </w:r>
            <w:proofErr w:type="spellEnd"/>
            <w:r w:rsidRPr="00F1462C">
              <w:rPr>
                <w:rFonts w:eastAsia="Times New Roman"/>
                <w:b/>
                <w:bCs/>
                <w:i/>
                <w:iCs/>
                <w:color w:val="000000" w:themeColor="text1"/>
                <w:sz w:val="16"/>
                <w:szCs w:val="18"/>
                <w:lang w:val="es-MX"/>
              </w:rPr>
              <w:t xml:space="preserve"> México </w:t>
            </w:r>
            <w:r w:rsidRPr="00F1462C">
              <w:rPr>
                <w:rFonts w:eastAsia="Times New Roman"/>
                <w:color w:val="000000" w:themeColor="text1"/>
                <w:sz w:val="16"/>
                <w:szCs w:val="18"/>
                <w:lang w:val="es-MX"/>
              </w:rPr>
              <w:t>     </w:t>
            </w:r>
          </w:p>
          <w:p w14:paraId="5F4D8D66" w14:textId="5E7CAFB7" w:rsidR="502EA9C1" w:rsidRPr="00F1462C" w:rsidRDefault="502EA9C1" w:rsidP="502EA9C1">
            <w:pPr>
              <w:rPr>
                <w:rFonts w:eastAsia="Times New Roman"/>
                <w:color w:val="000000" w:themeColor="text1"/>
                <w:sz w:val="16"/>
                <w:szCs w:val="18"/>
                <w:lang w:val="es-MX"/>
              </w:rPr>
            </w:pPr>
            <w:r w:rsidRPr="00F1462C">
              <w:rPr>
                <w:rFonts w:eastAsia="Times New Roman"/>
                <w:color w:val="000000" w:themeColor="text1"/>
                <w:sz w:val="16"/>
                <w:szCs w:val="18"/>
                <w:lang w:val="es-MX"/>
              </w:rPr>
              <w:t>Daniela Carolina Medel  </w:t>
            </w:r>
          </w:p>
          <w:p w14:paraId="04B9498D" w14:textId="77777777" w:rsidR="00F1462C" w:rsidRPr="00F1462C" w:rsidRDefault="00F1462C" w:rsidP="00F1462C">
            <w:pPr>
              <w:rPr>
                <w:rFonts w:eastAsia="Times New Roman"/>
                <w:color w:val="000000" w:themeColor="text1"/>
                <w:sz w:val="16"/>
                <w:szCs w:val="18"/>
                <w:lang w:val="es-MX"/>
              </w:rPr>
            </w:pPr>
            <w:r w:rsidRPr="00F1462C">
              <w:rPr>
                <w:rFonts w:eastAsia="Times New Roman"/>
                <w:color w:val="000000" w:themeColor="text1"/>
                <w:sz w:val="16"/>
                <w:szCs w:val="18"/>
                <w:lang w:val="es-MX"/>
              </w:rPr>
              <w:t>Media &amp; PR      </w:t>
            </w:r>
          </w:p>
          <w:p w14:paraId="62DD54E5" w14:textId="74880D4F" w:rsidR="502EA9C1" w:rsidRPr="00F1462C" w:rsidRDefault="502EA9C1" w:rsidP="502EA9C1">
            <w:pPr>
              <w:rPr>
                <w:rFonts w:eastAsia="Times New Roman"/>
                <w:color w:val="000000" w:themeColor="text1"/>
                <w:sz w:val="16"/>
                <w:szCs w:val="18"/>
              </w:rPr>
            </w:pPr>
            <w:r w:rsidRPr="00F1462C">
              <w:rPr>
                <w:rFonts w:eastAsia="Times New Roman"/>
                <w:color w:val="000000" w:themeColor="text1"/>
                <w:sz w:val="16"/>
                <w:szCs w:val="18"/>
              </w:rPr>
              <w:t>Tel.  52 56 6230 2485 </w:t>
            </w:r>
          </w:p>
          <w:p w14:paraId="3B07D541" w14:textId="5FAB7C9D" w:rsidR="502EA9C1" w:rsidRPr="00F1462C" w:rsidRDefault="00F1462C" w:rsidP="502EA9C1">
            <w:pPr>
              <w:rPr>
                <w:rFonts w:eastAsia="Times New Roman"/>
                <w:color w:val="000000" w:themeColor="text1"/>
                <w:sz w:val="16"/>
                <w:szCs w:val="18"/>
              </w:rPr>
            </w:pPr>
            <w:hyperlink r:id="rId14" w:history="1">
              <w:r w:rsidRPr="00F1462C">
                <w:rPr>
                  <w:rStyle w:val="Hyperlink"/>
                  <w:rFonts w:eastAsia="Times New Roman"/>
                  <w:b/>
                  <w:bCs/>
                  <w:sz w:val="16"/>
                  <w:szCs w:val="18"/>
                </w:rPr>
                <w:t>daniela.medel@lge.com</w:t>
              </w:r>
            </w:hyperlink>
            <w:r w:rsidR="502EA9C1" w:rsidRPr="00F1462C">
              <w:rPr>
                <w:rFonts w:eastAsia="Times New Roman"/>
                <w:color w:val="000000" w:themeColor="text1"/>
                <w:sz w:val="16"/>
                <w:szCs w:val="18"/>
              </w:rPr>
              <w:t>     </w:t>
            </w:r>
          </w:p>
        </w:tc>
        <w:tc>
          <w:tcPr>
            <w:tcW w:w="2410" w:type="dxa"/>
            <w:tcBorders>
              <w:top w:val="nil"/>
              <w:left w:val="nil"/>
              <w:bottom w:val="nil"/>
              <w:right w:val="nil"/>
            </w:tcBorders>
            <w:tcMar>
              <w:left w:w="105" w:type="dxa"/>
              <w:right w:w="105" w:type="dxa"/>
            </w:tcMar>
          </w:tcPr>
          <w:p w14:paraId="4D58351C" w14:textId="3AD28E00" w:rsidR="502EA9C1" w:rsidRPr="00F1462C" w:rsidRDefault="502EA9C1" w:rsidP="502EA9C1">
            <w:pPr>
              <w:rPr>
                <w:rFonts w:eastAsia="Times New Roman"/>
                <w:color w:val="000000" w:themeColor="text1"/>
                <w:sz w:val="16"/>
                <w:szCs w:val="18"/>
              </w:rPr>
            </w:pPr>
            <w:r w:rsidRPr="00F1462C">
              <w:rPr>
                <w:rFonts w:eastAsia="Times New Roman"/>
                <w:b/>
                <w:bCs/>
                <w:color w:val="000000" w:themeColor="text1"/>
                <w:sz w:val="16"/>
                <w:szCs w:val="18"/>
              </w:rPr>
              <w:t>Burson</w:t>
            </w:r>
            <w:r w:rsidRPr="00F1462C">
              <w:rPr>
                <w:rFonts w:eastAsia="Times New Roman"/>
                <w:color w:val="000000" w:themeColor="text1"/>
                <w:sz w:val="16"/>
                <w:szCs w:val="18"/>
              </w:rPr>
              <w:t>  </w:t>
            </w:r>
          </w:p>
          <w:p w14:paraId="6E71E38D" w14:textId="5FA5352E" w:rsidR="502EA9C1" w:rsidRPr="00F1462C" w:rsidRDefault="502EA9C1" w:rsidP="502EA9C1">
            <w:pPr>
              <w:spacing w:line="259" w:lineRule="auto"/>
              <w:rPr>
                <w:rFonts w:eastAsia="Times New Roman"/>
                <w:color w:val="000000" w:themeColor="text1"/>
                <w:sz w:val="16"/>
                <w:szCs w:val="18"/>
              </w:rPr>
            </w:pPr>
            <w:r w:rsidRPr="00F1462C">
              <w:rPr>
                <w:rFonts w:eastAsia="Times New Roman"/>
                <w:color w:val="000000" w:themeColor="text1"/>
                <w:sz w:val="16"/>
                <w:szCs w:val="18"/>
              </w:rPr>
              <w:t>Frida Moran</w:t>
            </w:r>
          </w:p>
          <w:p w14:paraId="4BDE7A36" w14:textId="3C1B0109" w:rsidR="502EA9C1" w:rsidRPr="00F1462C" w:rsidRDefault="502EA9C1" w:rsidP="502EA9C1">
            <w:pPr>
              <w:rPr>
                <w:rFonts w:eastAsia="Times New Roman"/>
                <w:color w:val="000000" w:themeColor="text1"/>
                <w:sz w:val="16"/>
                <w:szCs w:val="18"/>
              </w:rPr>
            </w:pPr>
            <w:r w:rsidRPr="00F1462C">
              <w:rPr>
                <w:rFonts w:eastAsia="Times New Roman"/>
                <w:color w:val="000000" w:themeColor="text1"/>
                <w:sz w:val="16"/>
                <w:szCs w:val="18"/>
              </w:rPr>
              <w:t xml:space="preserve"> Account Executive </w:t>
            </w:r>
          </w:p>
          <w:p w14:paraId="0893D306" w14:textId="5849CC20" w:rsidR="502EA9C1" w:rsidRPr="00F1462C" w:rsidRDefault="00032306" w:rsidP="502EA9C1">
            <w:pPr>
              <w:rPr>
                <w:rFonts w:eastAsia="Times New Roman"/>
                <w:color w:val="000000" w:themeColor="text1"/>
                <w:sz w:val="16"/>
              </w:rPr>
            </w:pPr>
            <w:hyperlink r:id="rId15">
              <w:r w:rsidR="502EA9C1" w:rsidRPr="00F1462C">
                <w:rPr>
                  <w:rStyle w:val="Hyperlink"/>
                  <w:rFonts w:eastAsia="Times New Roman"/>
                  <w:b/>
                  <w:bCs/>
                  <w:sz w:val="16"/>
                  <w:szCs w:val="18"/>
                </w:rPr>
                <w:t>frida.moran@bcw-global.com</w:t>
              </w:r>
            </w:hyperlink>
            <w:r w:rsidR="502EA9C1" w:rsidRPr="00F1462C">
              <w:rPr>
                <w:rFonts w:eastAsia="Times New Roman"/>
                <w:color w:val="000000" w:themeColor="text1"/>
                <w:sz w:val="16"/>
              </w:rPr>
              <w:t> </w:t>
            </w:r>
          </w:p>
        </w:tc>
        <w:tc>
          <w:tcPr>
            <w:tcW w:w="2409" w:type="dxa"/>
            <w:tcBorders>
              <w:top w:val="nil"/>
              <w:left w:val="nil"/>
              <w:bottom w:val="nil"/>
              <w:right w:val="nil"/>
            </w:tcBorders>
            <w:tcMar>
              <w:left w:w="105" w:type="dxa"/>
              <w:right w:w="105" w:type="dxa"/>
            </w:tcMar>
          </w:tcPr>
          <w:p w14:paraId="0E2A11EA" w14:textId="6D07E4FE" w:rsidR="502EA9C1" w:rsidRPr="00F1462C" w:rsidRDefault="502EA9C1" w:rsidP="502EA9C1">
            <w:pPr>
              <w:rPr>
                <w:rFonts w:eastAsia="Times New Roman"/>
                <w:color w:val="000000" w:themeColor="text1"/>
                <w:sz w:val="16"/>
                <w:szCs w:val="18"/>
              </w:rPr>
            </w:pPr>
            <w:r w:rsidRPr="00F1462C">
              <w:rPr>
                <w:rFonts w:eastAsia="Times New Roman"/>
                <w:b/>
                <w:bCs/>
                <w:color w:val="000000" w:themeColor="text1"/>
                <w:sz w:val="16"/>
                <w:szCs w:val="18"/>
              </w:rPr>
              <w:t>Burson</w:t>
            </w:r>
            <w:r w:rsidRPr="00F1462C">
              <w:rPr>
                <w:rFonts w:eastAsia="Times New Roman"/>
                <w:color w:val="000000" w:themeColor="text1"/>
                <w:sz w:val="16"/>
                <w:szCs w:val="18"/>
              </w:rPr>
              <w:t>  </w:t>
            </w:r>
          </w:p>
          <w:p w14:paraId="6524E36D" w14:textId="66A58281" w:rsidR="502EA9C1" w:rsidRPr="00F1462C" w:rsidRDefault="502EA9C1" w:rsidP="502EA9C1">
            <w:pPr>
              <w:rPr>
                <w:rFonts w:eastAsia="Times New Roman"/>
                <w:color w:val="000000" w:themeColor="text1"/>
                <w:sz w:val="16"/>
                <w:szCs w:val="18"/>
              </w:rPr>
            </w:pPr>
            <w:r w:rsidRPr="00F1462C">
              <w:rPr>
                <w:rFonts w:eastAsia="Times New Roman"/>
                <w:color w:val="000000" w:themeColor="text1"/>
                <w:sz w:val="16"/>
                <w:szCs w:val="18"/>
              </w:rPr>
              <w:t>José M. Saavedra </w:t>
            </w:r>
          </w:p>
          <w:p w14:paraId="48001F4E" w14:textId="78454186" w:rsidR="502EA9C1" w:rsidRPr="00F1462C" w:rsidRDefault="502EA9C1" w:rsidP="502EA9C1">
            <w:pPr>
              <w:rPr>
                <w:rFonts w:eastAsia="Times New Roman"/>
                <w:color w:val="000000" w:themeColor="text1"/>
                <w:sz w:val="16"/>
                <w:szCs w:val="18"/>
              </w:rPr>
            </w:pPr>
            <w:r w:rsidRPr="00F1462C">
              <w:rPr>
                <w:rFonts w:eastAsia="Times New Roman"/>
                <w:color w:val="000000" w:themeColor="text1"/>
                <w:sz w:val="16"/>
                <w:szCs w:val="18"/>
              </w:rPr>
              <w:t>Account Executive    </w:t>
            </w:r>
          </w:p>
          <w:p w14:paraId="42422820" w14:textId="408239E7" w:rsidR="502EA9C1" w:rsidRPr="00F1462C" w:rsidRDefault="00032306" w:rsidP="502EA9C1">
            <w:pPr>
              <w:rPr>
                <w:rFonts w:eastAsia="Times New Roman"/>
                <w:color w:val="000000" w:themeColor="text1"/>
                <w:sz w:val="16"/>
              </w:rPr>
            </w:pPr>
            <w:hyperlink r:id="rId16">
              <w:r w:rsidR="502EA9C1" w:rsidRPr="00F1462C">
                <w:rPr>
                  <w:rStyle w:val="Hyperlink"/>
                  <w:rFonts w:eastAsia="Times New Roman"/>
                  <w:b/>
                  <w:bCs/>
                  <w:sz w:val="16"/>
                  <w:szCs w:val="18"/>
                </w:rPr>
                <w:t>jose.saavedra@bcw-global.com</w:t>
              </w:r>
            </w:hyperlink>
            <w:r w:rsidR="502EA9C1" w:rsidRPr="00F1462C">
              <w:rPr>
                <w:rFonts w:eastAsia="Times New Roman"/>
                <w:color w:val="000000" w:themeColor="text1"/>
                <w:sz w:val="16"/>
              </w:rPr>
              <w:t> </w:t>
            </w:r>
          </w:p>
        </w:tc>
      </w:tr>
    </w:tbl>
    <w:p w14:paraId="6A44593B" w14:textId="5F2C1D0B" w:rsidR="00CC52C2" w:rsidRPr="000E78B0" w:rsidRDefault="00CC52C2" w:rsidP="502EA9C1">
      <w:pPr>
        <w:widowControl w:val="0"/>
        <w:suppressAutoHyphens/>
        <w:overflowPunct w:val="0"/>
        <w:jc w:val="both"/>
        <w:textAlignment w:val="baseline"/>
        <w:rPr>
          <w:rFonts w:eastAsia="Times New Roman"/>
          <w:color w:val="000000" w:themeColor="text1"/>
          <w:sz w:val="18"/>
          <w:szCs w:val="18"/>
        </w:rPr>
      </w:pPr>
    </w:p>
    <w:p w14:paraId="0BCE275E" w14:textId="3E9E9BD5" w:rsidR="00CC52C2" w:rsidRPr="000E78B0" w:rsidRDefault="00CC52C2" w:rsidP="502EA9C1">
      <w:pPr>
        <w:pStyle w:val="NormalWeb"/>
        <w:widowControl w:val="0"/>
        <w:suppressAutoHyphens/>
        <w:overflowPunct w:val="0"/>
        <w:spacing w:before="0" w:beforeAutospacing="0" w:after="0" w:afterAutospacing="0"/>
        <w:jc w:val="both"/>
        <w:textAlignment w:val="baseline"/>
        <w:rPr>
          <w:rFonts w:ascii="Times New Roman" w:eastAsia="Times New Roman" w:hAnsi="Times New Roman" w:cs="Times New Roman"/>
          <w:color w:val="000000" w:themeColor="text1"/>
          <w:sz w:val="18"/>
          <w:szCs w:val="18"/>
        </w:rPr>
      </w:pPr>
    </w:p>
    <w:p w14:paraId="6C843483" w14:textId="7E598CF3" w:rsidR="00CC52C2" w:rsidRPr="000E78B0" w:rsidRDefault="00CC52C2" w:rsidP="502EA9C1">
      <w:pPr>
        <w:pStyle w:val="NormalWeb"/>
        <w:widowControl w:val="0"/>
        <w:suppressAutoHyphens/>
        <w:overflowPunct w:val="0"/>
        <w:spacing w:before="0" w:beforeAutospacing="0" w:after="0" w:afterAutospacing="0"/>
        <w:jc w:val="both"/>
        <w:textAlignment w:val="baseline"/>
        <w:rPr>
          <w:snapToGrid w:val="0"/>
        </w:rPr>
      </w:pPr>
      <w:r>
        <w:br/>
      </w:r>
    </w:p>
    <w:p w14:paraId="75457EC3" w14:textId="4E61DACD" w:rsidR="502EA9C1" w:rsidRDefault="502EA9C1" w:rsidP="502EA9C1">
      <w:pPr>
        <w:pStyle w:val="paragraph"/>
        <w:widowControl w:val="0"/>
        <w:jc w:val="both"/>
        <w:rPr>
          <w:rFonts w:ascii="Times New Roman" w:eastAsia="LG Smart_H Regular" w:hAnsi="Times New Roman" w:cs="Times New Roman"/>
          <w:color w:val="000000" w:themeColor="text1"/>
          <w:sz w:val="18"/>
          <w:szCs w:val="18"/>
        </w:rPr>
      </w:pPr>
    </w:p>
    <w:p w14:paraId="1AA1F4E5" w14:textId="1CDF9C78" w:rsidR="502EA9C1" w:rsidRDefault="502EA9C1" w:rsidP="502EA9C1">
      <w:pPr>
        <w:pStyle w:val="paragraph"/>
        <w:widowControl w:val="0"/>
        <w:jc w:val="both"/>
        <w:rPr>
          <w:rFonts w:ascii="Times New Roman" w:eastAsia="LG Smart_H Regular" w:hAnsi="Times New Roman" w:cs="Times New Roman"/>
          <w:color w:val="000000" w:themeColor="text1"/>
          <w:sz w:val="18"/>
          <w:szCs w:val="18"/>
        </w:rPr>
      </w:pPr>
    </w:p>
    <w:p w14:paraId="29CDFA0D" w14:textId="122E843F" w:rsidR="502EA9C1" w:rsidRDefault="502EA9C1" w:rsidP="502EA9C1">
      <w:pPr>
        <w:pStyle w:val="paragraph"/>
        <w:widowControl w:val="0"/>
        <w:jc w:val="both"/>
        <w:rPr>
          <w:rFonts w:ascii="Times New Roman" w:eastAsia="LG Smart_H Regular" w:hAnsi="Times New Roman" w:cs="Times New Roman"/>
          <w:color w:val="000000" w:themeColor="text1"/>
          <w:sz w:val="18"/>
          <w:szCs w:val="18"/>
        </w:rPr>
      </w:pPr>
    </w:p>
    <w:p w14:paraId="046C97BC" w14:textId="18E9B5D8" w:rsidR="502EA9C1" w:rsidRDefault="502EA9C1" w:rsidP="502EA9C1">
      <w:pPr>
        <w:pStyle w:val="paragraph"/>
        <w:widowControl w:val="0"/>
        <w:jc w:val="both"/>
        <w:rPr>
          <w:rFonts w:ascii="Times New Roman" w:eastAsia="LG Smart_H Regular" w:hAnsi="Times New Roman" w:cs="Times New Roman"/>
          <w:color w:val="000000" w:themeColor="text1"/>
          <w:sz w:val="18"/>
          <w:szCs w:val="18"/>
        </w:rPr>
      </w:pPr>
    </w:p>
    <w:sectPr w:rsidR="502EA9C1" w:rsidSect="002C6928">
      <w:headerReference w:type="default" r:id="rId17"/>
      <w:footerReference w:type="default" r:id="rId18"/>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0D4F1" w14:textId="77777777" w:rsidR="00A36C9A" w:rsidRDefault="00A36C9A">
      <w:r>
        <w:separator/>
      </w:r>
    </w:p>
  </w:endnote>
  <w:endnote w:type="continuationSeparator" w:id="0">
    <w:p w14:paraId="66062EC6" w14:textId="77777777" w:rsidR="00A36C9A" w:rsidRDefault="00A36C9A">
      <w:r>
        <w:continuationSeparator/>
      </w:r>
    </w:p>
  </w:endnote>
  <w:endnote w:type="continuationNotice" w:id="1">
    <w:p w14:paraId="4727BADC" w14:textId="77777777" w:rsidR="00A36C9A" w:rsidRDefault="00A36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LG Smart_H Regular">
    <w:altName w:val="맑은 고딕"/>
    <w:panose1 w:val="020B0600000101010101"/>
    <w:charset w:val="81"/>
    <w:family w:val="swiss"/>
    <w:pitch w:val="variable"/>
    <w:sig w:usb0="00000203" w:usb1="29D72C10" w:usb2="00000010" w:usb3="00000000" w:csb0="00280005"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6E3FC3" w:rsidRDefault="002E07F7" w:rsidP="001A1EB3">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032306">
                            <w:rPr>
                              <w:rStyle w:val="PageNumber"/>
                              <w:noProof/>
                            </w:rPr>
                            <w:t>4</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RVQCAIAABE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" o:allowincell="f" filled="f" stroked="f" strokeweight="1pt">
              <v:path arrowok="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032306">
                      <w:rPr>
                        <w:rStyle w:val="PageNumber"/>
                        <w:noProof/>
                      </w:rPr>
                      <w:t>4</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728BE" w14:textId="77777777" w:rsidR="00A36C9A" w:rsidRDefault="00A36C9A">
      <w:r>
        <w:separator/>
      </w:r>
    </w:p>
  </w:footnote>
  <w:footnote w:type="continuationSeparator" w:id="0">
    <w:p w14:paraId="64179E39" w14:textId="77777777" w:rsidR="00A36C9A" w:rsidRDefault="00A36C9A">
      <w:r>
        <w:continuationSeparator/>
      </w:r>
    </w:p>
  </w:footnote>
  <w:footnote w:type="continuationNotice" w:id="1">
    <w:p w14:paraId="07352B6E" w14:textId="77777777" w:rsidR="00A36C9A" w:rsidRDefault="00A36C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27BEE" w14:textId="5175D7BC" w:rsidR="006E3FC3" w:rsidRDefault="009809CC" w:rsidP="00A8753C">
    <w:pPr>
      <w:pBdr>
        <w:top w:val="nil"/>
        <w:left w:val="nil"/>
        <w:bottom w:val="nil"/>
        <w:right w:val="nil"/>
        <w:between w:val="nil"/>
      </w:pBdr>
      <w:tabs>
        <w:tab w:val="center" w:pos="4320"/>
        <w:tab w:val="right" w:pos="8640"/>
      </w:tabs>
      <w:ind w:right="480"/>
    </w:pPr>
    <w:r>
      <w:rPr>
        <w:noProof/>
        <w:lang w:eastAsia="ko-KR"/>
      </w:rPr>
      <w:drawing>
        <wp:anchor distT="0" distB="0" distL="114300" distR="114300" simplePos="0" relativeHeight="251658242" behindDoc="0" locked="0" layoutInCell="1" allowOverlap="1" wp14:anchorId="5310262A" wp14:editId="2D257CDE">
          <wp:simplePos x="0" y="0"/>
          <wp:positionH relativeFrom="column">
            <wp:posOffset>4903470</wp:posOffset>
          </wp:positionH>
          <wp:positionV relativeFrom="paragraph">
            <wp:posOffset>234315</wp:posOffset>
          </wp:positionV>
          <wp:extent cx="950595" cy="163195"/>
          <wp:effectExtent l="0" t="0" r="1905" b="8255"/>
          <wp:wrapTopAndBottom/>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eastAsia="ko-KR"/>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7"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1460"/>
    <w:rsid w:val="0000254C"/>
    <w:rsid w:val="00002764"/>
    <w:rsid w:val="000033CD"/>
    <w:rsid w:val="0000402F"/>
    <w:rsid w:val="00004143"/>
    <w:rsid w:val="0000427C"/>
    <w:rsid w:val="00005C79"/>
    <w:rsid w:val="00005C84"/>
    <w:rsid w:val="00005DA8"/>
    <w:rsid w:val="000062C9"/>
    <w:rsid w:val="000063EE"/>
    <w:rsid w:val="00006675"/>
    <w:rsid w:val="00006A40"/>
    <w:rsid w:val="00006FBD"/>
    <w:rsid w:val="00007F13"/>
    <w:rsid w:val="00010105"/>
    <w:rsid w:val="00010298"/>
    <w:rsid w:val="0001054A"/>
    <w:rsid w:val="000108A7"/>
    <w:rsid w:val="00010ECC"/>
    <w:rsid w:val="000113EE"/>
    <w:rsid w:val="00011790"/>
    <w:rsid w:val="00011BB3"/>
    <w:rsid w:val="00011D95"/>
    <w:rsid w:val="00013155"/>
    <w:rsid w:val="00013C68"/>
    <w:rsid w:val="0001414F"/>
    <w:rsid w:val="000146F9"/>
    <w:rsid w:val="00014B03"/>
    <w:rsid w:val="00014CD9"/>
    <w:rsid w:val="00015250"/>
    <w:rsid w:val="000163C8"/>
    <w:rsid w:val="00016EF1"/>
    <w:rsid w:val="0001704A"/>
    <w:rsid w:val="00017316"/>
    <w:rsid w:val="000177B0"/>
    <w:rsid w:val="0002005B"/>
    <w:rsid w:val="00021680"/>
    <w:rsid w:val="00021C8B"/>
    <w:rsid w:val="00022830"/>
    <w:rsid w:val="00022D2C"/>
    <w:rsid w:val="000235F7"/>
    <w:rsid w:val="000238D9"/>
    <w:rsid w:val="00023EEA"/>
    <w:rsid w:val="00023F12"/>
    <w:rsid w:val="00024A0D"/>
    <w:rsid w:val="00024D14"/>
    <w:rsid w:val="00025364"/>
    <w:rsid w:val="0002560B"/>
    <w:rsid w:val="000258C9"/>
    <w:rsid w:val="00026AF2"/>
    <w:rsid w:val="00026D5C"/>
    <w:rsid w:val="000276F7"/>
    <w:rsid w:val="0002773D"/>
    <w:rsid w:val="00027D13"/>
    <w:rsid w:val="00030724"/>
    <w:rsid w:val="00031AB4"/>
    <w:rsid w:val="00031D09"/>
    <w:rsid w:val="00032306"/>
    <w:rsid w:val="0003254E"/>
    <w:rsid w:val="000325A9"/>
    <w:rsid w:val="00033075"/>
    <w:rsid w:val="00033709"/>
    <w:rsid w:val="00033770"/>
    <w:rsid w:val="000344B5"/>
    <w:rsid w:val="00034F6F"/>
    <w:rsid w:val="00035143"/>
    <w:rsid w:val="0003515F"/>
    <w:rsid w:val="00035BF0"/>
    <w:rsid w:val="000364FE"/>
    <w:rsid w:val="000367D1"/>
    <w:rsid w:val="00040113"/>
    <w:rsid w:val="00040967"/>
    <w:rsid w:val="0004198D"/>
    <w:rsid w:val="00042D40"/>
    <w:rsid w:val="0004356D"/>
    <w:rsid w:val="00044059"/>
    <w:rsid w:val="0004411D"/>
    <w:rsid w:val="00044546"/>
    <w:rsid w:val="0004537B"/>
    <w:rsid w:val="000455D6"/>
    <w:rsid w:val="00045D81"/>
    <w:rsid w:val="00046585"/>
    <w:rsid w:val="000465AB"/>
    <w:rsid w:val="00046949"/>
    <w:rsid w:val="000479DD"/>
    <w:rsid w:val="00050773"/>
    <w:rsid w:val="000514C1"/>
    <w:rsid w:val="00051527"/>
    <w:rsid w:val="0005175A"/>
    <w:rsid w:val="00052D74"/>
    <w:rsid w:val="00053001"/>
    <w:rsid w:val="000534D3"/>
    <w:rsid w:val="00053565"/>
    <w:rsid w:val="00053D80"/>
    <w:rsid w:val="00053E78"/>
    <w:rsid w:val="000540D5"/>
    <w:rsid w:val="00054194"/>
    <w:rsid w:val="000547C8"/>
    <w:rsid w:val="000559D2"/>
    <w:rsid w:val="00056845"/>
    <w:rsid w:val="00056DD9"/>
    <w:rsid w:val="00057059"/>
    <w:rsid w:val="000573FD"/>
    <w:rsid w:val="000575DD"/>
    <w:rsid w:val="0005778B"/>
    <w:rsid w:val="000579BA"/>
    <w:rsid w:val="00057B13"/>
    <w:rsid w:val="00057B88"/>
    <w:rsid w:val="000606D3"/>
    <w:rsid w:val="00060A2D"/>
    <w:rsid w:val="00061C02"/>
    <w:rsid w:val="00062404"/>
    <w:rsid w:val="00062493"/>
    <w:rsid w:val="00062CAC"/>
    <w:rsid w:val="00062F60"/>
    <w:rsid w:val="00063272"/>
    <w:rsid w:val="000632AD"/>
    <w:rsid w:val="000637CD"/>
    <w:rsid w:val="000641B5"/>
    <w:rsid w:val="00064404"/>
    <w:rsid w:val="000656DE"/>
    <w:rsid w:val="00065F14"/>
    <w:rsid w:val="000660CB"/>
    <w:rsid w:val="00066AE2"/>
    <w:rsid w:val="00066E88"/>
    <w:rsid w:val="00067207"/>
    <w:rsid w:val="0006735B"/>
    <w:rsid w:val="00067BE6"/>
    <w:rsid w:val="00067C68"/>
    <w:rsid w:val="000708AB"/>
    <w:rsid w:val="00071969"/>
    <w:rsid w:val="00071A9F"/>
    <w:rsid w:val="00071E1B"/>
    <w:rsid w:val="00072959"/>
    <w:rsid w:val="000729AC"/>
    <w:rsid w:val="000729EC"/>
    <w:rsid w:val="00073224"/>
    <w:rsid w:val="000733E5"/>
    <w:rsid w:val="000734CA"/>
    <w:rsid w:val="000735DF"/>
    <w:rsid w:val="00073DDE"/>
    <w:rsid w:val="00073F97"/>
    <w:rsid w:val="000742EE"/>
    <w:rsid w:val="0007449A"/>
    <w:rsid w:val="000745A4"/>
    <w:rsid w:val="00075122"/>
    <w:rsid w:val="00075189"/>
    <w:rsid w:val="00075748"/>
    <w:rsid w:val="0007576C"/>
    <w:rsid w:val="00075CC2"/>
    <w:rsid w:val="00075DEF"/>
    <w:rsid w:val="00076107"/>
    <w:rsid w:val="0007621A"/>
    <w:rsid w:val="00076421"/>
    <w:rsid w:val="000775A2"/>
    <w:rsid w:val="000777EB"/>
    <w:rsid w:val="0008080B"/>
    <w:rsid w:val="0008085D"/>
    <w:rsid w:val="00080D53"/>
    <w:rsid w:val="000810B6"/>
    <w:rsid w:val="0008144C"/>
    <w:rsid w:val="00081BC9"/>
    <w:rsid w:val="0008226F"/>
    <w:rsid w:val="000822F6"/>
    <w:rsid w:val="000826C6"/>
    <w:rsid w:val="00082E31"/>
    <w:rsid w:val="00083026"/>
    <w:rsid w:val="000843A1"/>
    <w:rsid w:val="00084AB7"/>
    <w:rsid w:val="00084AEA"/>
    <w:rsid w:val="00084E6B"/>
    <w:rsid w:val="0008544F"/>
    <w:rsid w:val="000854DB"/>
    <w:rsid w:val="00085A8B"/>
    <w:rsid w:val="00086045"/>
    <w:rsid w:val="00086DFD"/>
    <w:rsid w:val="00086F7F"/>
    <w:rsid w:val="00087837"/>
    <w:rsid w:val="00087B97"/>
    <w:rsid w:val="0009049D"/>
    <w:rsid w:val="0009083A"/>
    <w:rsid w:val="00090AEC"/>
    <w:rsid w:val="000915D0"/>
    <w:rsid w:val="00091C47"/>
    <w:rsid w:val="00091C8A"/>
    <w:rsid w:val="00091C9B"/>
    <w:rsid w:val="000921E4"/>
    <w:rsid w:val="000923F6"/>
    <w:rsid w:val="000925DD"/>
    <w:rsid w:val="00093D54"/>
    <w:rsid w:val="00094375"/>
    <w:rsid w:val="000943F2"/>
    <w:rsid w:val="00095B38"/>
    <w:rsid w:val="00095B8F"/>
    <w:rsid w:val="00095BA8"/>
    <w:rsid w:val="0009618F"/>
    <w:rsid w:val="000966A2"/>
    <w:rsid w:val="00097198"/>
    <w:rsid w:val="00097269"/>
    <w:rsid w:val="00097AB2"/>
    <w:rsid w:val="000A01D0"/>
    <w:rsid w:val="000A05A8"/>
    <w:rsid w:val="000A0657"/>
    <w:rsid w:val="000A083C"/>
    <w:rsid w:val="000A13AF"/>
    <w:rsid w:val="000A169D"/>
    <w:rsid w:val="000A20A7"/>
    <w:rsid w:val="000A212B"/>
    <w:rsid w:val="000A2344"/>
    <w:rsid w:val="000A267C"/>
    <w:rsid w:val="000A27E9"/>
    <w:rsid w:val="000A2C55"/>
    <w:rsid w:val="000A3595"/>
    <w:rsid w:val="000A36A2"/>
    <w:rsid w:val="000A385B"/>
    <w:rsid w:val="000A3C1A"/>
    <w:rsid w:val="000A3DED"/>
    <w:rsid w:val="000A4509"/>
    <w:rsid w:val="000A49D1"/>
    <w:rsid w:val="000A4A65"/>
    <w:rsid w:val="000A5FF2"/>
    <w:rsid w:val="000A62F5"/>
    <w:rsid w:val="000A6894"/>
    <w:rsid w:val="000A6AB3"/>
    <w:rsid w:val="000A6D8F"/>
    <w:rsid w:val="000A6E0F"/>
    <w:rsid w:val="000B0163"/>
    <w:rsid w:val="000B057F"/>
    <w:rsid w:val="000B0FCC"/>
    <w:rsid w:val="000B1A66"/>
    <w:rsid w:val="000B24BD"/>
    <w:rsid w:val="000B2523"/>
    <w:rsid w:val="000B2899"/>
    <w:rsid w:val="000B2C4A"/>
    <w:rsid w:val="000B33B9"/>
    <w:rsid w:val="000B4591"/>
    <w:rsid w:val="000B497B"/>
    <w:rsid w:val="000B5647"/>
    <w:rsid w:val="000B5952"/>
    <w:rsid w:val="000B5A58"/>
    <w:rsid w:val="000B6F50"/>
    <w:rsid w:val="000B72B3"/>
    <w:rsid w:val="000B7541"/>
    <w:rsid w:val="000C011D"/>
    <w:rsid w:val="000C03C6"/>
    <w:rsid w:val="000C066F"/>
    <w:rsid w:val="000C0D7D"/>
    <w:rsid w:val="000C12DC"/>
    <w:rsid w:val="000C15EF"/>
    <w:rsid w:val="000C1CAD"/>
    <w:rsid w:val="000C1F01"/>
    <w:rsid w:val="000C301A"/>
    <w:rsid w:val="000C538B"/>
    <w:rsid w:val="000C571E"/>
    <w:rsid w:val="000C59BD"/>
    <w:rsid w:val="000C5BC5"/>
    <w:rsid w:val="000C644E"/>
    <w:rsid w:val="000C65A7"/>
    <w:rsid w:val="000C683B"/>
    <w:rsid w:val="000C6B8A"/>
    <w:rsid w:val="000C727B"/>
    <w:rsid w:val="000C7411"/>
    <w:rsid w:val="000C759C"/>
    <w:rsid w:val="000C7846"/>
    <w:rsid w:val="000C7B5C"/>
    <w:rsid w:val="000D022A"/>
    <w:rsid w:val="000D15CE"/>
    <w:rsid w:val="000D1A6B"/>
    <w:rsid w:val="000D1EF7"/>
    <w:rsid w:val="000D3C02"/>
    <w:rsid w:val="000D46C3"/>
    <w:rsid w:val="000D4C0C"/>
    <w:rsid w:val="000D7032"/>
    <w:rsid w:val="000D731E"/>
    <w:rsid w:val="000E0AFE"/>
    <w:rsid w:val="000E0CC9"/>
    <w:rsid w:val="000E10E6"/>
    <w:rsid w:val="000E2CE8"/>
    <w:rsid w:val="000E42CA"/>
    <w:rsid w:val="000E48EA"/>
    <w:rsid w:val="000E4A19"/>
    <w:rsid w:val="000E57C1"/>
    <w:rsid w:val="000E58F2"/>
    <w:rsid w:val="000E5908"/>
    <w:rsid w:val="000E6043"/>
    <w:rsid w:val="000E627B"/>
    <w:rsid w:val="000E6281"/>
    <w:rsid w:val="000E69E3"/>
    <w:rsid w:val="000E6A16"/>
    <w:rsid w:val="000F0934"/>
    <w:rsid w:val="000F0A01"/>
    <w:rsid w:val="000F0B0A"/>
    <w:rsid w:val="000F14B1"/>
    <w:rsid w:val="000F1C63"/>
    <w:rsid w:val="000F1F89"/>
    <w:rsid w:val="000F2143"/>
    <w:rsid w:val="000F349B"/>
    <w:rsid w:val="000F3DA4"/>
    <w:rsid w:val="000F3F0F"/>
    <w:rsid w:val="000F4562"/>
    <w:rsid w:val="000F476E"/>
    <w:rsid w:val="000F50D3"/>
    <w:rsid w:val="000F5510"/>
    <w:rsid w:val="000F58B2"/>
    <w:rsid w:val="000F58DB"/>
    <w:rsid w:val="000F5929"/>
    <w:rsid w:val="000F5D0A"/>
    <w:rsid w:val="000F5D31"/>
    <w:rsid w:val="000F61BD"/>
    <w:rsid w:val="000F6238"/>
    <w:rsid w:val="000F6D44"/>
    <w:rsid w:val="000F7021"/>
    <w:rsid w:val="000F763D"/>
    <w:rsid w:val="000F7B64"/>
    <w:rsid w:val="000F7C2D"/>
    <w:rsid w:val="0010114B"/>
    <w:rsid w:val="00102C35"/>
    <w:rsid w:val="00102F8F"/>
    <w:rsid w:val="001046C1"/>
    <w:rsid w:val="001048D6"/>
    <w:rsid w:val="0010514D"/>
    <w:rsid w:val="00105268"/>
    <w:rsid w:val="0010595B"/>
    <w:rsid w:val="0010599A"/>
    <w:rsid w:val="0010651A"/>
    <w:rsid w:val="001067A8"/>
    <w:rsid w:val="00106AAC"/>
    <w:rsid w:val="00106DF1"/>
    <w:rsid w:val="00106FC4"/>
    <w:rsid w:val="001074BE"/>
    <w:rsid w:val="001076B9"/>
    <w:rsid w:val="00107F07"/>
    <w:rsid w:val="0011015D"/>
    <w:rsid w:val="00110573"/>
    <w:rsid w:val="001116E4"/>
    <w:rsid w:val="001120FA"/>
    <w:rsid w:val="001122F3"/>
    <w:rsid w:val="001129BB"/>
    <w:rsid w:val="00112B1B"/>
    <w:rsid w:val="00112C4E"/>
    <w:rsid w:val="00112C6A"/>
    <w:rsid w:val="00112E29"/>
    <w:rsid w:val="00112E61"/>
    <w:rsid w:val="00114156"/>
    <w:rsid w:val="00114371"/>
    <w:rsid w:val="001145DB"/>
    <w:rsid w:val="00114F56"/>
    <w:rsid w:val="00115A7A"/>
    <w:rsid w:val="00115DC0"/>
    <w:rsid w:val="00115EAF"/>
    <w:rsid w:val="001166AD"/>
    <w:rsid w:val="0011674F"/>
    <w:rsid w:val="00116CFB"/>
    <w:rsid w:val="00116F3A"/>
    <w:rsid w:val="001203D1"/>
    <w:rsid w:val="001206C9"/>
    <w:rsid w:val="00121081"/>
    <w:rsid w:val="0012148C"/>
    <w:rsid w:val="00121495"/>
    <w:rsid w:val="00121A00"/>
    <w:rsid w:val="001223F5"/>
    <w:rsid w:val="001223FE"/>
    <w:rsid w:val="0012267F"/>
    <w:rsid w:val="001233E8"/>
    <w:rsid w:val="0012348E"/>
    <w:rsid w:val="00123B1C"/>
    <w:rsid w:val="00123B60"/>
    <w:rsid w:val="00124835"/>
    <w:rsid w:val="00124D26"/>
    <w:rsid w:val="00124E4B"/>
    <w:rsid w:val="0012513B"/>
    <w:rsid w:val="001257C3"/>
    <w:rsid w:val="00125B76"/>
    <w:rsid w:val="00125DCF"/>
    <w:rsid w:val="0012758D"/>
    <w:rsid w:val="00127EE5"/>
    <w:rsid w:val="001312B3"/>
    <w:rsid w:val="001314C1"/>
    <w:rsid w:val="00131812"/>
    <w:rsid w:val="001321F7"/>
    <w:rsid w:val="001322AE"/>
    <w:rsid w:val="001323B0"/>
    <w:rsid w:val="00132478"/>
    <w:rsid w:val="001326BD"/>
    <w:rsid w:val="00132A9A"/>
    <w:rsid w:val="0013391D"/>
    <w:rsid w:val="00133CDA"/>
    <w:rsid w:val="001342C6"/>
    <w:rsid w:val="001342D3"/>
    <w:rsid w:val="001346A6"/>
    <w:rsid w:val="00134A39"/>
    <w:rsid w:val="001359A4"/>
    <w:rsid w:val="00135FCE"/>
    <w:rsid w:val="0013646A"/>
    <w:rsid w:val="001368A7"/>
    <w:rsid w:val="00137A59"/>
    <w:rsid w:val="00137B93"/>
    <w:rsid w:val="0014095A"/>
    <w:rsid w:val="001413E1"/>
    <w:rsid w:val="00141DC5"/>
    <w:rsid w:val="00142064"/>
    <w:rsid w:val="00142BE9"/>
    <w:rsid w:val="00144063"/>
    <w:rsid w:val="00144616"/>
    <w:rsid w:val="00145764"/>
    <w:rsid w:val="00145812"/>
    <w:rsid w:val="001459FB"/>
    <w:rsid w:val="00145F07"/>
    <w:rsid w:val="0014613C"/>
    <w:rsid w:val="00146176"/>
    <w:rsid w:val="00146A72"/>
    <w:rsid w:val="00146AA4"/>
    <w:rsid w:val="00146CD2"/>
    <w:rsid w:val="00147FC7"/>
    <w:rsid w:val="0015021C"/>
    <w:rsid w:val="001502F4"/>
    <w:rsid w:val="00151644"/>
    <w:rsid w:val="00151880"/>
    <w:rsid w:val="001518DB"/>
    <w:rsid w:val="00151959"/>
    <w:rsid w:val="00151F9F"/>
    <w:rsid w:val="001520BC"/>
    <w:rsid w:val="001522A7"/>
    <w:rsid w:val="0015234C"/>
    <w:rsid w:val="00152763"/>
    <w:rsid w:val="00155500"/>
    <w:rsid w:val="00155E27"/>
    <w:rsid w:val="00155EB6"/>
    <w:rsid w:val="001566CD"/>
    <w:rsid w:val="00156D5F"/>
    <w:rsid w:val="00156FF5"/>
    <w:rsid w:val="00157633"/>
    <w:rsid w:val="0015792B"/>
    <w:rsid w:val="0016016B"/>
    <w:rsid w:val="00160390"/>
    <w:rsid w:val="00160ABA"/>
    <w:rsid w:val="00161EEA"/>
    <w:rsid w:val="00163207"/>
    <w:rsid w:val="00163E25"/>
    <w:rsid w:val="001644A5"/>
    <w:rsid w:val="00165AA4"/>
    <w:rsid w:val="00165DF8"/>
    <w:rsid w:val="00166C25"/>
    <w:rsid w:val="001678B3"/>
    <w:rsid w:val="00167D5D"/>
    <w:rsid w:val="00170357"/>
    <w:rsid w:val="001703E9"/>
    <w:rsid w:val="001708EF"/>
    <w:rsid w:val="00170C89"/>
    <w:rsid w:val="00170F50"/>
    <w:rsid w:val="0017113F"/>
    <w:rsid w:val="001712CC"/>
    <w:rsid w:val="001716DF"/>
    <w:rsid w:val="00173094"/>
    <w:rsid w:val="00174EDB"/>
    <w:rsid w:val="0017537A"/>
    <w:rsid w:val="00175D7B"/>
    <w:rsid w:val="001761EE"/>
    <w:rsid w:val="00176C9B"/>
    <w:rsid w:val="0017714A"/>
    <w:rsid w:val="00177FB8"/>
    <w:rsid w:val="00180029"/>
    <w:rsid w:val="0018002F"/>
    <w:rsid w:val="00180768"/>
    <w:rsid w:val="00180980"/>
    <w:rsid w:val="00181255"/>
    <w:rsid w:val="00181FA2"/>
    <w:rsid w:val="001824DA"/>
    <w:rsid w:val="00182749"/>
    <w:rsid w:val="00183A4E"/>
    <w:rsid w:val="00183AD1"/>
    <w:rsid w:val="00183C43"/>
    <w:rsid w:val="00184719"/>
    <w:rsid w:val="00184861"/>
    <w:rsid w:val="00184E47"/>
    <w:rsid w:val="00185AC4"/>
    <w:rsid w:val="0018620C"/>
    <w:rsid w:val="001873F5"/>
    <w:rsid w:val="001873F8"/>
    <w:rsid w:val="00190107"/>
    <w:rsid w:val="00190B5F"/>
    <w:rsid w:val="00190D87"/>
    <w:rsid w:val="00190E03"/>
    <w:rsid w:val="00191003"/>
    <w:rsid w:val="00191A6A"/>
    <w:rsid w:val="00191D11"/>
    <w:rsid w:val="001922F3"/>
    <w:rsid w:val="001927E9"/>
    <w:rsid w:val="00192EE1"/>
    <w:rsid w:val="00192F7F"/>
    <w:rsid w:val="001937C8"/>
    <w:rsid w:val="0019467F"/>
    <w:rsid w:val="001946F1"/>
    <w:rsid w:val="00194A22"/>
    <w:rsid w:val="00194E58"/>
    <w:rsid w:val="00195D83"/>
    <w:rsid w:val="00196353"/>
    <w:rsid w:val="0019650A"/>
    <w:rsid w:val="00196655"/>
    <w:rsid w:val="00196825"/>
    <w:rsid w:val="00197558"/>
    <w:rsid w:val="00197AA7"/>
    <w:rsid w:val="001A0230"/>
    <w:rsid w:val="001A11EE"/>
    <w:rsid w:val="001A1A50"/>
    <w:rsid w:val="001A1D61"/>
    <w:rsid w:val="001A1D91"/>
    <w:rsid w:val="001A1EB3"/>
    <w:rsid w:val="001A2414"/>
    <w:rsid w:val="001A249A"/>
    <w:rsid w:val="001A2AA2"/>
    <w:rsid w:val="001A37E8"/>
    <w:rsid w:val="001A3F69"/>
    <w:rsid w:val="001A445B"/>
    <w:rsid w:val="001A549B"/>
    <w:rsid w:val="001A5B89"/>
    <w:rsid w:val="001A6130"/>
    <w:rsid w:val="001A6847"/>
    <w:rsid w:val="001A70D0"/>
    <w:rsid w:val="001A7CFF"/>
    <w:rsid w:val="001B008F"/>
    <w:rsid w:val="001B024F"/>
    <w:rsid w:val="001B0851"/>
    <w:rsid w:val="001B1A9C"/>
    <w:rsid w:val="001B1CA2"/>
    <w:rsid w:val="001B1D3A"/>
    <w:rsid w:val="001B20A6"/>
    <w:rsid w:val="001B271C"/>
    <w:rsid w:val="001B30F0"/>
    <w:rsid w:val="001B3788"/>
    <w:rsid w:val="001B4B22"/>
    <w:rsid w:val="001B4BA8"/>
    <w:rsid w:val="001B543A"/>
    <w:rsid w:val="001B567B"/>
    <w:rsid w:val="001B5B32"/>
    <w:rsid w:val="001B623F"/>
    <w:rsid w:val="001B66BF"/>
    <w:rsid w:val="001B678E"/>
    <w:rsid w:val="001B75B0"/>
    <w:rsid w:val="001B7F96"/>
    <w:rsid w:val="001C071F"/>
    <w:rsid w:val="001C0A17"/>
    <w:rsid w:val="001C0FFC"/>
    <w:rsid w:val="001C1769"/>
    <w:rsid w:val="001C18C2"/>
    <w:rsid w:val="001C21DD"/>
    <w:rsid w:val="001C2C2E"/>
    <w:rsid w:val="001C5C1D"/>
    <w:rsid w:val="001C6396"/>
    <w:rsid w:val="001C6EDA"/>
    <w:rsid w:val="001D0195"/>
    <w:rsid w:val="001D09E4"/>
    <w:rsid w:val="001D0BD4"/>
    <w:rsid w:val="001D0E29"/>
    <w:rsid w:val="001D154D"/>
    <w:rsid w:val="001D1842"/>
    <w:rsid w:val="001D1FB0"/>
    <w:rsid w:val="001D25E9"/>
    <w:rsid w:val="001D26B1"/>
    <w:rsid w:val="001D2D88"/>
    <w:rsid w:val="001D3E01"/>
    <w:rsid w:val="001D5AA0"/>
    <w:rsid w:val="001D5D3A"/>
    <w:rsid w:val="001D5FE8"/>
    <w:rsid w:val="001D6495"/>
    <w:rsid w:val="001D65A3"/>
    <w:rsid w:val="001D685A"/>
    <w:rsid w:val="001D69CA"/>
    <w:rsid w:val="001D6E4E"/>
    <w:rsid w:val="001E07C2"/>
    <w:rsid w:val="001E1A8E"/>
    <w:rsid w:val="001E1F28"/>
    <w:rsid w:val="001E22EC"/>
    <w:rsid w:val="001E24D3"/>
    <w:rsid w:val="001E2838"/>
    <w:rsid w:val="001E2A1A"/>
    <w:rsid w:val="001E2B63"/>
    <w:rsid w:val="001E2E28"/>
    <w:rsid w:val="001E34EA"/>
    <w:rsid w:val="001E35B7"/>
    <w:rsid w:val="001E3790"/>
    <w:rsid w:val="001E3D7A"/>
    <w:rsid w:val="001E40E3"/>
    <w:rsid w:val="001E47E7"/>
    <w:rsid w:val="001E48E5"/>
    <w:rsid w:val="001E50E3"/>
    <w:rsid w:val="001E5373"/>
    <w:rsid w:val="001E589D"/>
    <w:rsid w:val="001E5917"/>
    <w:rsid w:val="001E6922"/>
    <w:rsid w:val="001E6A75"/>
    <w:rsid w:val="001E7907"/>
    <w:rsid w:val="001E7974"/>
    <w:rsid w:val="001E7B33"/>
    <w:rsid w:val="001F06EF"/>
    <w:rsid w:val="001F0CF6"/>
    <w:rsid w:val="001F0D90"/>
    <w:rsid w:val="001F13C8"/>
    <w:rsid w:val="001F1C4E"/>
    <w:rsid w:val="001F2303"/>
    <w:rsid w:val="001F291C"/>
    <w:rsid w:val="001F2B76"/>
    <w:rsid w:val="001F358F"/>
    <w:rsid w:val="001F398F"/>
    <w:rsid w:val="001F46C3"/>
    <w:rsid w:val="001F4D84"/>
    <w:rsid w:val="001F5410"/>
    <w:rsid w:val="001F5755"/>
    <w:rsid w:val="001F5EB5"/>
    <w:rsid w:val="001F62DA"/>
    <w:rsid w:val="001F6EC4"/>
    <w:rsid w:val="00200D91"/>
    <w:rsid w:val="00201D62"/>
    <w:rsid w:val="002020B6"/>
    <w:rsid w:val="0020256C"/>
    <w:rsid w:val="00202E5D"/>
    <w:rsid w:val="002038FC"/>
    <w:rsid w:val="00204410"/>
    <w:rsid w:val="00205338"/>
    <w:rsid w:val="0020552E"/>
    <w:rsid w:val="0020554C"/>
    <w:rsid w:val="00205D9B"/>
    <w:rsid w:val="0020691C"/>
    <w:rsid w:val="00210A4A"/>
    <w:rsid w:val="00210B6C"/>
    <w:rsid w:val="00210C5E"/>
    <w:rsid w:val="0021110A"/>
    <w:rsid w:val="00211DED"/>
    <w:rsid w:val="002125BB"/>
    <w:rsid w:val="002127BB"/>
    <w:rsid w:val="00212B65"/>
    <w:rsid w:val="002138D3"/>
    <w:rsid w:val="00213DDB"/>
    <w:rsid w:val="00213FDF"/>
    <w:rsid w:val="002146D1"/>
    <w:rsid w:val="00214C71"/>
    <w:rsid w:val="00214F93"/>
    <w:rsid w:val="002155C1"/>
    <w:rsid w:val="00215B91"/>
    <w:rsid w:val="00216217"/>
    <w:rsid w:val="0021627E"/>
    <w:rsid w:val="00217497"/>
    <w:rsid w:val="00217DC2"/>
    <w:rsid w:val="00217FEF"/>
    <w:rsid w:val="0022020A"/>
    <w:rsid w:val="002207C7"/>
    <w:rsid w:val="002207EE"/>
    <w:rsid w:val="00220DC9"/>
    <w:rsid w:val="00220E0F"/>
    <w:rsid w:val="002211CD"/>
    <w:rsid w:val="002217F4"/>
    <w:rsid w:val="002222A6"/>
    <w:rsid w:val="00222AD1"/>
    <w:rsid w:val="00223AFF"/>
    <w:rsid w:val="00223FCE"/>
    <w:rsid w:val="00224058"/>
    <w:rsid w:val="00224794"/>
    <w:rsid w:val="00224814"/>
    <w:rsid w:val="00225062"/>
    <w:rsid w:val="00225412"/>
    <w:rsid w:val="00225921"/>
    <w:rsid w:val="002263AA"/>
    <w:rsid w:val="00226A42"/>
    <w:rsid w:val="00226E3B"/>
    <w:rsid w:val="00227361"/>
    <w:rsid w:val="002273FF"/>
    <w:rsid w:val="002278E2"/>
    <w:rsid w:val="002279C2"/>
    <w:rsid w:val="00227D1A"/>
    <w:rsid w:val="002316E9"/>
    <w:rsid w:val="00231D5A"/>
    <w:rsid w:val="00232461"/>
    <w:rsid w:val="0023279F"/>
    <w:rsid w:val="00232A37"/>
    <w:rsid w:val="00232FB1"/>
    <w:rsid w:val="002331E9"/>
    <w:rsid w:val="00233756"/>
    <w:rsid w:val="0023381E"/>
    <w:rsid w:val="0023406B"/>
    <w:rsid w:val="002349D9"/>
    <w:rsid w:val="002349F2"/>
    <w:rsid w:val="00234C88"/>
    <w:rsid w:val="00234F42"/>
    <w:rsid w:val="00235A18"/>
    <w:rsid w:val="0023645D"/>
    <w:rsid w:val="00236775"/>
    <w:rsid w:val="0023697A"/>
    <w:rsid w:val="002369EB"/>
    <w:rsid w:val="00237490"/>
    <w:rsid w:val="00237D72"/>
    <w:rsid w:val="002400AC"/>
    <w:rsid w:val="00240A65"/>
    <w:rsid w:val="00240F73"/>
    <w:rsid w:val="00241C23"/>
    <w:rsid w:val="002427E0"/>
    <w:rsid w:val="00242D71"/>
    <w:rsid w:val="00243319"/>
    <w:rsid w:val="00243A47"/>
    <w:rsid w:val="00244915"/>
    <w:rsid w:val="00244A54"/>
    <w:rsid w:val="00244CEB"/>
    <w:rsid w:val="00244CFB"/>
    <w:rsid w:val="00245414"/>
    <w:rsid w:val="002454E4"/>
    <w:rsid w:val="00245A9E"/>
    <w:rsid w:val="0024624E"/>
    <w:rsid w:val="002464C4"/>
    <w:rsid w:val="00247722"/>
    <w:rsid w:val="00247ADA"/>
    <w:rsid w:val="00250196"/>
    <w:rsid w:val="00250375"/>
    <w:rsid w:val="00250971"/>
    <w:rsid w:val="002510AD"/>
    <w:rsid w:val="00251147"/>
    <w:rsid w:val="002518E8"/>
    <w:rsid w:val="0025268B"/>
    <w:rsid w:val="00252CDC"/>
    <w:rsid w:val="0025354E"/>
    <w:rsid w:val="002537E7"/>
    <w:rsid w:val="0025398A"/>
    <w:rsid w:val="00253A4A"/>
    <w:rsid w:val="002543B7"/>
    <w:rsid w:val="00254896"/>
    <w:rsid w:val="00254B63"/>
    <w:rsid w:val="00254BCC"/>
    <w:rsid w:val="00254DC6"/>
    <w:rsid w:val="00255B55"/>
    <w:rsid w:val="00257082"/>
    <w:rsid w:val="00257BAD"/>
    <w:rsid w:val="00260E49"/>
    <w:rsid w:val="0026198D"/>
    <w:rsid w:val="00262042"/>
    <w:rsid w:val="00262302"/>
    <w:rsid w:val="0026238C"/>
    <w:rsid w:val="00262534"/>
    <w:rsid w:val="00262AFE"/>
    <w:rsid w:val="00263309"/>
    <w:rsid w:val="0026340A"/>
    <w:rsid w:val="00263EAE"/>
    <w:rsid w:val="0026408D"/>
    <w:rsid w:val="002642B0"/>
    <w:rsid w:val="002643AD"/>
    <w:rsid w:val="00264B5B"/>
    <w:rsid w:val="00265855"/>
    <w:rsid w:val="002659A4"/>
    <w:rsid w:val="002666F6"/>
    <w:rsid w:val="00267364"/>
    <w:rsid w:val="0026742D"/>
    <w:rsid w:val="00267912"/>
    <w:rsid w:val="00270478"/>
    <w:rsid w:val="00270D0A"/>
    <w:rsid w:val="00270E02"/>
    <w:rsid w:val="00271BAD"/>
    <w:rsid w:val="0027209E"/>
    <w:rsid w:val="00272202"/>
    <w:rsid w:val="002722EA"/>
    <w:rsid w:val="002724FE"/>
    <w:rsid w:val="00272B7F"/>
    <w:rsid w:val="00272C2F"/>
    <w:rsid w:val="00272EBD"/>
    <w:rsid w:val="00272EC0"/>
    <w:rsid w:val="00273FAA"/>
    <w:rsid w:val="002751E5"/>
    <w:rsid w:val="00275229"/>
    <w:rsid w:val="00276134"/>
    <w:rsid w:val="002761AD"/>
    <w:rsid w:val="00276475"/>
    <w:rsid w:val="0027648D"/>
    <w:rsid w:val="0027693D"/>
    <w:rsid w:val="00276C6C"/>
    <w:rsid w:val="00276DDD"/>
    <w:rsid w:val="00276E7D"/>
    <w:rsid w:val="00277536"/>
    <w:rsid w:val="0027779D"/>
    <w:rsid w:val="0028135A"/>
    <w:rsid w:val="002820FF"/>
    <w:rsid w:val="00283356"/>
    <w:rsid w:val="00283521"/>
    <w:rsid w:val="00283DD6"/>
    <w:rsid w:val="00284C41"/>
    <w:rsid w:val="00285384"/>
    <w:rsid w:val="0028565A"/>
    <w:rsid w:val="00285993"/>
    <w:rsid w:val="002864A7"/>
    <w:rsid w:val="002868AA"/>
    <w:rsid w:val="00287244"/>
    <w:rsid w:val="0028752F"/>
    <w:rsid w:val="00290546"/>
    <w:rsid w:val="00290A6C"/>
    <w:rsid w:val="00290E13"/>
    <w:rsid w:val="002910B5"/>
    <w:rsid w:val="002915C7"/>
    <w:rsid w:val="00291955"/>
    <w:rsid w:val="00291C2D"/>
    <w:rsid w:val="00292334"/>
    <w:rsid w:val="0029378A"/>
    <w:rsid w:val="00293974"/>
    <w:rsid w:val="002939FD"/>
    <w:rsid w:val="00293E0C"/>
    <w:rsid w:val="00294425"/>
    <w:rsid w:val="00294E87"/>
    <w:rsid w:val="00294FE6"/>
    <w:rsid w:val="00295769"/>
    <w:rsid w:val="00295817"/>
    <w:rsid w:val="00296935"/>
    <w:rsid w:val="00297355"/>
    <w:rsid w:val="002A055E"/>
    <w:rsid w:val="002A140C"/>
    <w:rsid w:val="002A1C17"/>
    <w:rsid w:val="002A21A8"/>
    <w:rsid w:val="002A22CD"/>
    <w:rsid w:val="002A2FF1"/>
    <w:rsid w:val="002A367C"/>
    <w:rsid w:val="002A369E"/>
    <w:rsid w:val="002A38FE"/>
    <w:rsid w:val="002A3946"/>
    <w:rsid w:val="002A3AA0"/>
    <w:rsid w:val="002A3FB4"/>
    <w:rsid w:val="002A4055"/>
    <w:rsid w:val="002A4762"/>
    <w:rsid w:val="002A4BD7"/>
    <w:rsid w:val="002A4D98"/>
    <w:rsid w:val="002A57FA"/>
    <w:rsid w:val="002A775A"/>
    <w:rsid w:val="002A7B63"/>
    <w:rsid w:val="002B0901"/>
    <w:rsid w:val="002B135A"/>
    <w:rsid w:val="002B21E5"/>
    <w:rsid w:val="002B24D7"/>
    <w:rsid w:val="002B26E7"/>
    <w:rsid w:val="002B282E"/>
    <w:rsid w:val="002B2CF8"/>
    <w:rsid w:val="002B356A"/>
    <w:rsid w:val="002B3A7F"/>
    <w:rsid w:val="002B40C8"/>
    <w:rsid w:val="002B4118"/>
    <w:rsid w:val="002B47A4"/>
    <w:rsid w:val="002B4C19"/>
    <w:rsid w:val="002B4C84"/>
    <w:rsid w:val="002B570E"/>
    <w:rsid w:val="002B5DBF"/>
    <w:rsid w:val="002B66FD"/>
    <w:rsid w:val="002B7068"/>
    <w:rsid w:val="002B774F"/>
    <w:rsid w:val="002B7A66"/>
    <w:rsid w:val="002C0234"/>
    <w:rsid w:val="002C04AA"/>
    <w:rsid w:val="002C180F"/>
    <w:rsid w:val="002C1E8C"/>
    <w:rsid w:val="002C2B67"/>
    <w:rsid w:val="002C304D"/>
    <w:rsid w:val="002C31AC"/>
    <w:rsid w:val="002C34BE"/>
    <w:rsid w:val="002C40CE"/>
    <w:rsid w:val="002C4AFE"/>
    <w:rsid w:val="002C4C91"/>
    <w:rsid w:val="002C5D99"/>
    <w:rsid w:val="002C6705"/>
    <w:rsid w:val="002C688A"/>
    <w:rsid w:val="002C6928"/>
    <w:rsid w:val="002C6ACA"/>
    <w:rsid w:val="002C73EC"/>
    <w:rsid w:val="002D0A7F"/>
    <w:rsid w:val="002D1350"/>
    <w:rsid w:val="002D184B"/>
    <w:rsid w:val="002D2A21"/>
    <w:rsid w:val="002D2A41"/>
    <w:rsid w:val="002D2A58"/>
    <w:rsid w:val="002D34E2"/>
    <w:rsid w:val="002D3688"/>
    <w:rsid w:val="002D38C1"/>
    <w:rsid w:val="002D47A3"/>
    <w:rsid w:val="002D4E0D"/>
    <w:rsid w:val="002D508F"/>
    <w:rsid w:val="002D61FF"/>
    <w:rsid w:val="002D6823"/>
    <w:rsid w:val="002D692D"/>
    <w:rsid w:val="002D69F6"/>
    <w:rsid w:val="002D6A27"/>
    <w:rsid w:val="002D6B3B"/>
    <w:rsid w:val="002D6D32"/>
    <w:rsid w:val="002D73F2"/>
    <w:rsid w:val="002D7B43"/>
    <w:rsid w:val="002D7C4C"/>
    <w:rsid w:val="002D7C92"/>
    <w:rsid w:val="002E07F7"/>
    <w:rsid w:val="002E1359"/>
    <w:rsid w:val="002E18FB"/>
    <w:rsid w:val="002E218B"/>
    <w:rsid w:val="002E2443"/>
    <w:rsid w:val="002E3CBD"/>
    <w:rsid w:val="002E4063"/>
    <w:rsid w:val="002E5567"/>
    <w:rsid w:val="002E5DE4"/>
    <w:rsid w:val="002E6342"/>
    <w:rsid w:val="002E6704"/>
    <w:rsid w:val="002E68E6"/>
    <w:rsid w:val="002E6C3A"/>
    <w:rsid w:val="002E715C"/>
    <w:rsid w:val="002E7661"/>
    <w:rsid w:val="002F021C"/>
    <w:rsid w:val="002F10E2"/>
    <w:rsid w:val="002F192D"/>
    <w:rsid w:val="002F1DED"/>
    <w:rsid w:val="002F1FFB"/>
    <w:rsid w:val="002F24BE"/>
    <w:rsid w:val="002F27FB"/>
    <w:rsid w:val="002F2970"/>
    <w:rsid w:val="002F2A7C"/>
    <w:rsid w:val="002F2A81"/>
    <w:rsid w:val="002F355C"/>
    <w:rsid w:val="002F40FD"/>
    <w:rsid w:val="002F4C1B"/>
    <w:rsid w:val="002F5046"/>
    <w:rsid w:val="002F5246"/>
    <w:rsid w:val="002F53FC"/>
    <w:rsid w:val="002F5821"/>
    <w:rsid w:val="002F6220"/>
    <w:rsid w:val="002F6EDC"/>
    <w:rsid w:val="002F73B0"/>
    <w:rsid w:val="0030010D"/>
    <w:rsid w:val="0030134D"/>
    <w:rsid w:val="00301675"/>
    <w:rsid w:val="00301A76"/>
    <w:rsid w:val="00302AB4"/>
    <w:rsid w:val="00303188"/>
    <w:rsid w:val="003037EB"/>
    <w:rsid w:val="00303C51"/>
    <w:rsid w:val="00304588"/>
    <w:rsid w:val="003046F4"/>
    <w:rsid w:val="00304E09"/>
    <w:rsid w:val="00304EE0"/>
    <w:rsid w:val="003051A5"/>
    <w:rsid w:val="00305490"/>
    <w:rsid w:val="00305578"/>
    <w:rsid w:val="00305780"/>
    <w:rsid w:val="003063B3"/>
    <w:rsid w:val="003068A1"/>
    <w:rsid w:val="00307CB9"/>
    <w:rsid w:val="00307F03"/>
    <w:rsid w:val="00307FDF"/>
    <w:rsid w:val="003117B1"/>
    <w:rsid w:val="003123D7"/>
    <w:rsid w:val="0031357E"/>
    <w:rsid w:val="003137CB"/>
    <w:rsid w:val="003145D1"/>
    <w:rsid w:val="0031467E"/>
    <w:rsid w:val="00315529"/>
    <w:rsid w:val="00315833"/>
    <w:rsid w:val="00315FAF"/>
    <w:rsid w:val="003168F7"/>
    <w:rsid w:val="00317543"/>
    <w:rsid w:val="003175CC"/>
    <w:rsid w:val="00317E7A"/>
    <w:rsid w:val="00320273"/>
    <w:rsid w:val="00320D31"/>
    <w:rsid w:val="003214A1"/>
    <w:rsid w:val="00321CDB"/>
    <w:rsid w:val="00322371"/>
    <w:rsid w:val="00323566"/>
    <w:rsid w:val="00323EA0"/>
    <w:rsid w:val="00324163"/>
    <w:rsid w:val="0032516E"/>
    <w:rsid w:val="0032565B"/>
    <w:rsid w:val="00325A39"/>
    <w:rsid w:val="00325F6B"/>
    <w:rsid w:val="0032650C"/>
    <w:rsid w:val="0032706A"/>
    <w:rsid w:val="00327247"/>
    <w:rsid w:val="00327A3F"/>
    <w:rsid w:val="00327A93"/>
    <w:rsid w:val="00327D17"/>
    <w:rsid w:val="00327FD6"/>
    <w:rsid w:val="0033064A"/>
    <w:rsid w:val="00331B7D"/>
    <w:rsid w:val="00332079"/>
    <w:rsid w:val="003325C6"/>
    <w:rsid w:val="00333271"/>
    <w:rsid w:val="003335AE"/>
    <w:rsid w:val="003337ED"/>
    <w:rsid w:val="00333D65"/>
    <w:rsid w:val="00333F3F"/>
    <w:rsid w:val="003341CE"/>
    <w:rsid w:val="0033454A"/>
    <w:rsid w:val="003347C9"/>
    <w:rsid w:val="00335237"/>
    <w:rsid w:val="00335691"/>
    <w:rsid w:val="00335B59"/>
    <w:rsid w:val="003369B5"/>
    <w:rsid w:val="00337437"/>
    <w:rsid w:val="003374A5"/>
    <w:rsid w:val="003374C5"/>
    <w:rsid w:val="003375AF"/>
    <w:rsid w:val="003400B8"/>
    <w:rsid w:val="00340440"/>
    <w:rsid w:val="00340485"/>
    <w:rsid w:val="003404B2"/>
    <w:rsid w:val="00340B37"/>
    <w:rsid w:val="00340BAB"/>
    <w:rsid w:val="00340D77"/>
    <w:rsid w:val="00342C6B"/>
    <w:rsid w:val="00342D48"/>
    <w:rsid w:val="00343A0C"/>
    <w:rsid w:val="00343C4F"/>
    <w:rsid w:val="00344AA9"/>
    <w:rsid w:val="00344FDF"/>
    <w:rsid w:val="00345131"/>
    <w:rsid w:val="00345602"/>
    <w:rsid w:val="003459B1"/>
    <w:rsid w:val="003459D4"/>
    <w:rsid w:val="003459E2"/>
    <w:rsid w:val="003460F3"/>
    <w:rsid w:val="00346673"/>
    <w:rsid w:val="00346868"/>
    <w:rsid w:val="00346F49"/>
    <w:rsid w:val="00346FAB"/>
    <w:rsid w:val="00347230"/>
    <w:rsid w:val="003502BF"/>
    <w:rsid w:val="003507E4"/>
    <w:rsid w:val="003508C6"/>
    <w:rsid w:val="00351730"/>
    <w:rsid w:val="00351736"/>
    <w:rsid w:val="00351D78"/>
    <w:rsid w:val="00353B40"/>
    <w:rsid w:val="00353BE4"/>
    <w:rsid w:val="0035462B"/>
    <w:rsid w:val="00354661"/>
    <w:rsid w:val="0035513D"/>
    <w:rsid w:val="003553B8"/>
    <w:rsid w:val="00355E85"/>
    <w:rsid w:val="00356857"/>
    <w:rsid w:val="00356B29"/>
    <w:rsid w:val="00356BE8"/>
    <w:rsid w:val="00357401"/>
    <w:rsid w:val="003574F5"/>
    <w:rsid w:val="00357C72"/>
    <w:rsid w:val="0036044E"/>
    <w:rsid w:val="00360BCF"/>
    <w:rsid w:val="00361810"/>
    <w:rsid w:val="00361ECF"/>
    <w:rsid w:val="003621F4"/>
    <w:rsid w:val="0036222C"/>
    <w:rsid w:val="00362A9E"/>
    <w:rsid w:val="00362C7F"/>
    <w:rsid w:val="00362E91"/>
    <w:rsid w:val="00362F87"/>
    <w:rsid w:val="0036301F"/>
    <w:rsid w:val="003630EB"/>
    <w:rsid w:val="003631A8"/>
    <w:rsid w:val="003635A3"/>
    <w:rsid w:val="003645DD"/>
    <w:rsid w:val="00364C32"/>
    <w:rsid w:val="00364C6B"/>
    <w:rsid w:val="003651FC"/>
    <w:rsid w:val="00365664"/>
    <w:rsid w:val="003669A4"/>
    <w:rsid w:val="00366BBC"/>
    <w:rsid w:val="00367F11"/>
    <w:rsid w:val="003702F1"/>
    <w:rsid w:val="00370945"/>
    <w:rsid w:val="00370C98"/>
    <w:rsid w:val="00370E1E"/>
    <w:rsid w:val="00371534"/>
    <w:rsid w:val="00371844"/>
    <w:rsid w:val="00371D1D"/>
    <w:rsid w:val="003749FE"/>
    <w:rsid w:val="00375029"/>
    <w:rsid w:val="00375561"/>
    <w:rsid w:val="00375E38"/>
    <w:rsid w:val="0037604D"/>
    <w:rsid w:val="00376217"/>
    <w:rsid w:val="003762AE"/>
    <w:rsid w:val="003762CA"/>
    <w:rsid w:val="00376F66"/>
    <w:rsid w:val="00377334"/>
    <w:rsid w:val="0037752C"/>
    <w:rsid w:val="00377631"/>
    <w:rsid w:val="00377D66"/>
    <w:rsid w:val="0038066C"/>
    <w:rsid w:val="00381183"/>
    <w:rsid w:val="00381BB2"/>
    <w:rsid w:val="00381F85"/>
    <w:rsid w:val="00382447"/>
    <w:rsid w:val="003835F7"/>
    <w:rsid w:val="003838F1"/>
    <w:rsid w:val="00383B49"/>
    <w:rsid w:val="00384096"/>
    <w:rsid w:val="00384364"/>
    <w:rsid w:val="003849B8"/>
    <w:rsid w:val="00384D56"/>
    <w:rsid w:val="00384F05"/>
    <w:rsid w:val="00384FDD"/>
    <w:rsid w:val="003852BD"/>
    <w:rsid w:val="003858FF"/>
    <w:rsid w:val="00386050"/>
    <w:rsid w:val="00386218"/>
    <w:rsid w:val="0038632D"/>
    <w:rsid w:val="00386A73"/>
    <w:rsid w:val="00386C80"/>
    <w:rsid w:val="00386F7A"/>
    <w:rsid w:val="00387938"/>
    <w:rsid w:val="00387CB0"/>
    <w:rsid w:val="00387F3A"/>
    <w:rsid w:val="00390D0E"/>
    <w:rsid w:val="00390E0B"/>
    <w:rsid w:val="00391020"/>
    <w:rsid w:val="003913B1"/>
    <w:rsid w:val="0039158B"/>
    <w:rsid w:val="0039179E"/>
    <w:rsid w:val="00391D30"/>
    <w:rsid w:val="00391D9B"/>
    <w:rsid w:val="00392496"/>
    <w:rsid w:val="00392605"/>
    <w:rsid w:val="00392870"/>
    <w:rsid w:val="00393204"/>
    <w:rsid w:val="00393239"/>
    <w:rsid w:val="0039334E"/>
    <w:rsid w:val="00394818"/>
    <w:rsid w:val="00395835"/>
    <w:rsid w:val="00395B57"/>
    <w:rsid w:val="00396A3A"/>
    <w:rsid w:val="00396D67"/>
    <w:rsid w:val="00397A66"/>
    <w:rsid w:val="003A0606"/>
    <w:rsid w:val="003A07A5"/>
    <w:rsid w:val="003A1CAF"/>
    <w:rsid w:val="003A233D"/>
    <w:rsid w:val="003A28CF"/>
    <w:rsid w:val="003A2908"/>
    <w:rsid w:val="003A3095"/>
    <w:rsid w:val="003A3A7F"/>
    <w:rsid w:val="003A3EDA"/>
    <w:rsid w:val="003A41FB"/>
    <w:rsid w:val="003A4990"/>
    <w:rsid w:val="003A4F7C"/>
    <w:rsid w:val="003A61A1"/>
    <w:rsid w:val="003A64C3"/>
    <w:rsid w:val="003A7129"/>
    <w:rsid w:val="003A74D7"/>
    <w:rsid w:val="003B113C"/>
    <w:rsid w:val="003B1162"/>
    <w:rsid w:val="003B12FA"/>
    <w:rsid w:val="003B1DF1"/>
    <w:rsid w:val="003B217F"/>
    <w:rsid w:val="003B2436"/>
    <w:rsid w:val="003B252B"/>
    <w:rsid w:val="003B2D52"/>
    <w:rsid w:val="003B2E39"/>
    <w:rsid w:val="003B3D59"/>
    <w:rsid w:val="003B3EE8"/>
    <w:rsid w:val="003B3FF3"/>
    <w:rsid w:val="003B4B82"/>
    <w:rsid w:val="003B50FA"/>
    <w:rsid w:val="003B55CF"/>
    <w:rsid w:val="003B5E2B"/>
    <w:rsid w:val="003B6A24"/>
    <w:rsid w:val="003B6C48"/>
    <w:rsid w:val="003B736B"/>
    <w:rsid w:val="003B7684"/>
    <w:rsid w:val="003B7F7D"/>
    <w:rsid w:val="003C0337"/>
    <w:rsid w:val="003C05DA"/>
    <w:rsid w:val="003C0D43"/>
    <w:rsid w:val="003C0E3B"/>
    <w:rsid w:val="003C12C4"/>
    <w:rsid w:val="003C18C6"/>
    <w:rsid w:val="003C1E03"/>
    <w:rsid w:val="003C236B"/>
    <w:rsid w:val="003C34BE"/>
    <w:rsid w:val="003C3934"/>
    <w:rsid w:val="003C3AFE"/>
    <w:rsid w:val="003C5372"/>
    <w:rsid w:val="003C704D"/>
    <w:rsid w:val="003C7168"/>
    <w:rsid w:val="003C7908"/>
    <w:rsid w:val="003C7D2E"/>
    <w:rsid w:val="003D095D"/>
    <w:rsid w:val="003D0F74"/>
    <w:rsid w:val="003D18AA"/>
    <w:rsid w:val="003D1CE3"/>
    <w:rsid w:val="003D2C91"/>
    <w:rsid w:val="003D2FFF"/>
    <w:rsid w:val="003D354F"/>
    <w:rsid w:val="003D3882"/>
    <w:rsid w:val="003D3CAD"/>
    <w:rsid w:val="003D44DA"/>
    <w:rsid w:val="003D4B2D"/>
    <w:rsid w:val="003D4BE8"/>
    <w:rsid w:val="003D55A4"/>
    <w:rsid w:val="003D6D21"/>
    <w:rsid w:val="003D704F"/>
    <w:rsid w:val="003E00E2"/>
    <w:rsid w:val="003E13A5"/>
    <w:rsid w:val="003E1591"/>
    <w:rsid w:val="003E18DB"/>
    <w:rsid w:val="003E2585"/>
    <w:rsid w:val="003E34D9"/>
    <w:rsid w:val="003E365C"/>
    <w:rsid w:val="003E3BBF"/>
    <w:rsid w:val="003E3C91"/>
    <w:rsid w:val="003E4A3E"/>
    <w:rsid w:val="003E4B56"/>
    <w:rsid w:val="003E4DC0"/>
    <w:rsid w:val="003E52C4"/>
    <w:rsid w:val="003E565B"/>
    <w:rsid w:val="003E5881"/>
    <w:rsid w:val="003E62F8"/>
    <w:rsid w:val="003E6B4B"/>
    <w:rsid w:val="003E7014"/>
    <w:rsid w:val="003E71D4"/>
    <w:rsid w:val="003E7961"/>
    <w:rsid w:val="003E7D0E"/>
    <w:rsid w:val="003E7FAE"/>
    <w:rsid w:val="003F001E"/>
    <w:rsid w:val="003F1AF4"/>
    <w:rsid w:val="003F2244"/>
    <w:rsid w:val="003F231F"/>
    <w:rsid w:val="003F2391"/>
    <w:rsid w:val="003F3D38"/>
    <w:rsid w:val="003F45DA"/>
    <w:rsid w:val="003F4894"/>
    <w:rsid w:val="003F4EE5"/>
    <w:rsid w:val="003F5161"/>
    <w:rsid w:val="003F629B"/>
    <w:rsid w:val="003F6A86"/>
    <w:rsid w:val="003F74F4"/>
    <w:rsid w:val="003F784E"/>
    <w:rsid w:val="003F7CAC"/>
    <w:rsid w:val="00400198"/>
    <w:rsid w:val="004004F4"/>
    <w:rsid w:val="00400A71"/>
    <w:rsid w:val="00401046"/>
    <w:rsid w:val="00401245"/>
    <w:rsid w:val="0040149A"/>
    <w:rsid w:val="004015D9"/>
    <w:rsid w:val="00401C65"/>
    <w:rsid w:val="00401E4E"/>
    <w:rsid w:val="00402259"/>
    <w:rsid w:val="004028FD"/>
    <w:rsid w:val="00402B12"/>
    <w:rsid w:val="00403021"/>
    <w:rsid w:val="0040347C"/>
    <w:rsid w:val="00403F4D"/>
    <w:rsid w:val="004055CC"/>
    <w:rsid w:val="00405760"/>
    <w:rsid w:val="004059BF"/>
    <w:rsid w:val="00405E33"/>
    <w:rsid w:val="00406C34"/>
    <w:rsid w:val="00406F62"/>
    <w:rsid w:val="00407429"/>
    <w:rsid w:val="0040778A"/>
    <w:rsid w:val="0040792E"/>
    <w:rsid w:val="00407A29"/>
    <w:rsid w:val="00407E0B"/>
    <w:rsid w:val="00410442"/>
    <w:rsid w:val="00410D52"/>
    <w:rsid w:val="00410E77"/>
    <w:rsid w:val="00410FD1"/>
    <w:rsid w:val="00411120"/>
    <w:rsid w:val="00411A77"/>
    <w:rsid w:val="00411AA4"/>
    <w:rsid w:val="00411CC7"/>
    <w:rsid w:val="00411CFC"/>
    <w:rsid w:val="00412D54"/>
    <w:rsid w:val="00413987"/>
    <w:rsid w:val="00414959"/>
    <w:rsid w:val="00414B1D"/>
    <w:rsid w:val="00414BBF"/>
    <w:rsid w:val="0041544A"/>
    <w:rsid w:val="00415C96"/>
    <w:rsid w:val="00416152"/>
    <w:rsid w:val="00416A44"/>
    <w:rsid w:val="00416D72"/>
    <w:rsid w:val="00416DE5"/>
    <w:rsid w:val="004175A6"/>
    <w:rsid w:val="00417681"/>
    <w:rsid w:val="00420ABF"/>
    <w:rsid w:val="00420EDB"/>
    <w:rsid w:val="00422032"/>
    <w:rsid w:val="004221A7"/>
    <w:rsid w:val="0042229D"/>
    <w:rsid w:val="00422965"/>
    <w:rsid w:val="004230A5"/>
    <w:rsid w:val="0042341C"/>
    <w:rsid w:val="004237D3"/>
    <w:rsid w:val="004238C7"/>
    <w:rsid w:val="00423FB3"/>
    <w:rsid w:val="00424D88"/>
    <w:rsid w:val="004251C5"/>
    <w:rsid w:val="004258C1"/>
    <w:rsid w:val="00425EBB"/>
    <w:rsid w:val="0042675E"/>
    <w:rsid w:val="00427574"/>
    <w:rsid w:val="004275C5"/>
    <w:rsid w:val="00427D39"/>
    <w:rsid w:val="00430A53"/>
    <w:rsid w:val="00430D83"/>
    <w:rsid w:val="004316E0"/>
    <w:rsid w:val="00431C78"/>
    <w:rsid w:val="00432389"/>
    <w:rsid w:val="00432984"/>
    <w:rsid w:val="00432EAD"/>
    <w:rsid w:val="00432F1A"/>
    <w:rsid w:val="00432FC6"/>
    <w:rsid w:val="00433483"/>
    <w:rsid w:val="004337DC"/>
    <w:rsid w:val="00433853"/>
    <w:rsid w:val="00433BE3"/>
    <w:rsid w:val="004349D7"/>
    <w:rsid w:val="00435261"/>
    <w:rsid w:val="00435F8A"/>
    <w:rsid w:val="0043645E"/>
    <w:rsid w:val="0043662A"/>
    <w:rsid w:val="00436696"/>
    <w:rsid w:val="00437028"/>
    <w:rsid w:val="00437305"/>
    <w:rsid w:val="00437CBA"/>
    <w:rsid w:val="004406A3"/>
    <w:rsid w:val="004406B1"/>
    <w:rsid w:val="00440A2C"/>
    <w:rsid w:val="00441440"/>
    <w:rsid w:val="00441B21"/>
    <w:rsid w:val="00441C04"/>
    <w:rsid w:val="00441EAA"/>
    <w:rsid w:val="00442114"/>
    <w:rsid w:val="00442609"/>
    <w:rsid w:val="00443040"/>
    <w:rsid w:val="004439F8"/>
    <w:rsid w:val="00443A4D"/>
    <w:rsid w:val="00443D92"/>
    <w:rsid w:val="00443E08"/>
    <w:rsid w:val="00444E94"/>
    <w:rsid w:val="004451DF"/>
    <w:rsid w:val="00445797"/>
    <w:rsid w:val="00445A32"/>
    <w:rsid w:val="00445A57"/>
    <w:rsid w:val="004469B5"/>
    <w:rsid w:val="0044774F"/>
    <w:rsid w:val="004500D1"/>
    <w:rsid w:val="0045068D"/>
    <w:rsid w:val="00450732"/>
    <w:rsid w:val="00450C33"/>
    <w:rsid w:val="0045136F"/>
    <w:rsid w:val="004528F2"/>
    <w:rsid w:val="004529A1"/>
    <w:rsid w:val="00453085"/>
    <w:rsid w:val="004535D6"/>
    <w:rsid w:val="004539E0"/>
    <w:rsid w:val="00453AD9"/>
    <w:rsid w:val="004542D0"/>
    <w:rsid w:val="004550FC"/>
    <w:rsid w:val="00455ECB"/>
    <w:rsid w:val="0045651F"/>
    <w:rsid w:val="004567E0"/>
    <w:rsid w:val="00456C01"/>
    <w:rsid w:val="00457565"/>
    <w:rsid w:val="0045761D"/>
    <w:rsid w:val="00457998"/>
    <w:rsid w:val="00457F96"/>
    <w:rsid w:val="00457FB2"/>
    <w:rsid w:val="004609FE"/>
    <w:rsid w:val="00461642"/>
    <w:rsid w:val="00462C90"/>
    <w:rsid w:val="0046313C"/>
    <w:rsid w:val="004633B7"/>
    <w:rsid w:val="00463452"/>
    <w:rsid w:val="004635B6"/>
    <w:rsid w:val="00463845"/>
    <w:rsid w:val="004639F5"/>
    <w:rsid w:val="00463CC4"/>
    <w:rsid w:val="00464981"/>
    <w:rsid w:val="00464F9C"/>
    <w:rsid w:val="00465085"/>
    <w:rsid w:val="00465941"/>
    <w:rsid w:val="00465AD9"/>
    <w:rsid w:val="00465FE3"/>
    <w:rsid w:val="0046642C"/>
    <w:rsid w:val="00466597"/>
    <w:rsid w:val="00466F25"/>
    <w:rsid w:val="004670FB"/>
    <w:rsid w:val="0046773F"/>
    <w:rsid w:val="004678D0"/>
    <w:rsid w:val="004679E9"/>
    <w:rsid w:val="00467C31"/>
    <w:rsid w:val="00467D04"/>
    <w:rsid w:val="00470233"/>
    <w:rsid w:val="004709CD"/>
    <w:rsid w:val="00470CD6"/>
    <w:rsid w:val="0047164D"/>
    <w:rsid w:val="0047180C"/>
    <w:rsid w:val="00471AEB"/>
    <w:rsid w:val="00472A5E"/>
    <w:rsid w:val="00472D4E"/>
    <w:rsid w:val="00473497"/>
    <w:rsid w:val="00473F17"/>
    <w:rsid w:val="0047441D"/>
    <w:rsid w:val="00475898"/>
    <w:rsid w:val="004758CB"/>
    <w:rsid w:val="00475E1A"/>
    <w:rsid w:val="00476623"/>
    <w:rsid w:val="004766F5"/>
    <w:rsid w:val="00476EB8"/>
    <w:rsid w:val="0047753A"/>
    <w:rsid w:val="00477740"/>
    <w:rsid w:val="00477B63"/>
    <w:rsid w:val="00480116"/>
    <w:rsid w:val="00480B47"/>
    <w:rsid w:val="00480C1B"/>
    <w:rsid w:val="00482814"/>
    <w:rsid w:val="00482D9D"/>
    <w:rsid w:val="0048336F"/>
    <w:rsid w:val="0048347C"/>
    <w:rsid w:val="00483E1A"/>
    <w:rsid w:val="00483FCC"/>
    <w:rsid w:val="00484464"/>
    <w:rsid w:val="004846BE"/>
    <w:rsid w:val="00484803"/>
    <w:rsid w:val="0048493C"/>
    <w:rsid w:val="00485185"/>
    <w:rsid w:val="00486A51"/>
    <w:rsid w:val="00486B66"/>
    <w:rsid w:val="00486F3B"/>
    <w:rsid w:val="0048715D"/>
    <w:rsid w:val="00487C6D"/>
    <w:rsid w:val="0049054E"/>
    <w:rsid w:val="00490DFC"/>
    <w:rsid w:val="00492389"/>
    <w:rsid w:val="004937A1"/>
    <w:rsid w:val="00493D74"/>
    <w:rsid w:val="00493EBB"/>
    <w:rsid w:val="004942E1"/>
    <w:rsid w:val="004945B0"/>
    <w:rsid w:val="00495A10"/>
    <w:rsid w:val="00496CB5"/>
    <w:rsid w:val="004972DB"/>
    <w:rsid w:val="004A0538"/>
    <w:rsid w:val="004A07D9"/>
    <w:rsid w:val="004A0F3D"/>
    <w:rsid w:val="004A114B"/>
    <w:rsid w:val="004A153B"/>
    <w:rsid w:val="004A2175"/>
    <w:rsid w:val="004A242E"/>
    <w:rsid w:val="004A25BB"/>
    <w:rsid w:val="004A2E0B"/>
    <w:rsid w:val="004A30C7"/>
    <w:rsid w:val="004A366A"/>
    <w:rsid w:val="004A3A33"/>
    <w:rsid w:val="004A3AB1"/>
    <w:rsid w:val="004A4426"/>
    <w:rsid w:val="004A4A64"/>
    <w:rsid w:val="004A5D32"/>
    <w:rsid w:val="004A7FA2"/>
    <w:rsid w:val="004B021D"/>
    <w:rsid w:val="004B0B9B"/>
    <w:rsid w:val="004B1BAD"/>
    <w:rsid w:val="004B24E8"/>
    <w:rsid w:val="004B332F"/>
    <w:rsid w:val="004B43F2"/>
    <w:rsid w:val="004B4824"/>
    <w:rsid w:val="004B4C17"/>
    <w:rsid w:val="004B4D02"/>
    <w:rsid w:val="004B4DF7"/>
    <w:rsid w:val="004B526D"/>
    <w:rsid w:val="004B53EB"/>
    <w:rsid w:val="004B581A"/>
    <w:rsid w:val="004B5AEF"/>
    <w:rsid w:val="004B67F8"/>
    <w:rsid w:val="004B70B9"/>
    <w:rsid w:val="004B7C7B"/>
    <w:rsid w:val="004B7F6A"/>
    <w:rsid w:val="004BABBA"/>
    <w:rsid w:val="004C1447"/>
    <w:rsid w:val="004C25BF"/>
    <w:rsid w:val="004C2C4A"/>
    <w:rsid w:val="004C3110"/>
    <w:rsid w:val="004C351A"/>
    <w:rsid w:val="004C3C17"/>
    <w:rsid w:val="004C4236"/>
    <w:rsid w:val="004C44A8"/>
    <w:rsid w:val="004C4595"/>
    <w:rsid w:val="004C4FC9"/>
    <w:rsid w:val="004C5900"/>
    <w:rsid w:val="004C6052"/>
    <w:rsid w:val="004C67E3"/>
    <w:rsid w:val="004C713A"/>
    <w:rsid w:val="004C7704"/>
    <w:rsid w:val="004C79C5"/>
    <w:rsid w:val="004C7F6A"/>
    <w:rsid w:val="004D0A57"/>
    <w:rsid w:val="004D0D78"/>
    <w:rsid w:val="004D102F"/>
    <w:rsid w:val="004D1383"/>
    <w:rsid w:val="004D1CFB"/>
    <w:rsid w:val="004D2396"/>
    <w:rsid w:val="004D2B82"/>
    <w:rsid w:val="004D3084"/>
    <w:rsid w:val="004D33BC"/>
    <w:rsid w:val="004D384D"/>
    <w:rsid w:val="004D4003"/>
    <w:rsid w:val="004D47E1"/>
    <w:rsid w:val="004D48FB"/>
    <w:rsid w:val="004D4EDF"/>
    <w:rsid w:val="004D4F34"/>
    <w:rsid w:val="004D501F"/>
    <w:rsid w:val="004D58D7"/>
    <w:rsid w:val="004D6394"/>
    <w:rsid w:val="004D6507"/>
    <w:rsid w:val="004D69A5"/>
    <w:rsid w:val="004D6D4C"/>
    <w:rsid w:val="004E020F"/>
    <w:rsid w:val="004E0433"/>
    <w:rsid w:val="004E0FBE"/>
    <w:rsid w:val="004E1393"/>
    <w:rsid w:val="004E153E"/>
    <w:rsid w:val="004E16B1"/>
    <w:rsid w:val="004E1FEB"/>
    <w:rsid w:val="004E31E1"/>
    <w:rsid w:val="004E3435"/>
    <w:rsid w:val="004E3AE6"/>
    <w:rsid w:val="004E3EDE"/>
    <w:rsid w:val="004E44BB"/>
    <w:rsid w:val="004E4532"/>
    <w:rsid w:val="004E4D28"/>
    <w:rsid w:val="004E57F6"/>
    <w:rsid w:val="004E5A37"/>
    <w:rsid w:val="004E5E1A"/>
    <w:rsid w:val="004E6EF5"/>
    <w:rsid w:val="004E7AED"/>
    <w:rsid w:val="004E7BA1"/>
    <w:rsid w:val="004F0432"/>
    <w:rsid w:val="004F0630"/>
    <w:rsid w:val="004F0A0C"/>
    <w:rsid w:val="004F0BD7"/>
    <w:rsid w:val="004F0D03"/>
    <w:rsid w:val="004F0D4F"/>
    <w:rsid w:val="004F101B"/>
    <w:rsid w:val="004F1286"/>
    <w:rsid w:val="004F287F"/>
    <w:rsid w:val="004F2AF6"/>
    <w:rsid w:val="004F2CF1"/>
    <w:rsid w:val="004F2DE7"/>
    <w:rsid w:val="004F4C3C"/>
    <w:rsid w:val="004F4CBA"/>
    <w:rsid w:val="004F4E96"/>
    <w:rsid w:val="004F5212"/>
    <w:rsid w:val="004F5DCA"/>
    <w:rsid w:val="004F5DCF"/>
    <w:rsid w:val="004F6203"/>
    <w:rsid w:val="004F6B3C"/>
    <w:rsid w:val="004F6F7F"/>
    <w:rsid w:val="004F7383"/>
    <w:rsid w:val="004F77A1"/>
    <w:rsid w:val="00500542"/>
    <w:rsid w:val="00501064"/>
    <w:rsid w:val="0050194A"/>
    <w:rsid w:val="0050197A"/>
    <w:rsid w:val="00501B9A"/>
    <w:rsid w:val="00501B9E"/>
    <w:rsid w:val="00503558"/>
    <w:rsid w:val="00503E80"/>
    <w:rsid w:val="00504785"/>
    <w:rsid w:val="00504E48"/>
    <w:rsid w:val="00504EF0"/>
    <w:rsid w:val="00505B7F"/>
    <w:rsid w:val="00505D1B"/>
    <w:rsid w:val="00505E86"/>
    <w:rsid w:val="005061EE"/>
    <w:rsid w:val="0050643C"/>
    <w:rsid w:val="00506782"/>
    <w:rsid w:val="0050720B"/>
    <w:rsid w:val="00507691"/>
    <w:rsid w:val="00507B60"/>
    <w:rsid w:val="00507B78"/>
    <w:rsid w:val="0051053C"/>
    <w:rsid w:val="00510ABA"/>
    <w:rsid w:val="00511502"/>
    <w:rsid w:val="0051186A"/>
    <w:rsid w:val="00511E37"/>
    <w:rsid w:val="005120D6"/>
    <w:rsid w:val="005123C4"/>
    <w:rsid w:val="00512556"/>
    <w:rsid w:val="00512A26"/>
    <w:rsid w:val="00513152"/>
    <w:rsid w:val="005139DC"/>
    <w:rsid w:val="00513AAF"/>
    <w:rsid w:val="00514F7B"/>
    <w:rsid w:val="00515121"/>
    <w:rsid w:val="005154F2"/>
    <w:rsid w:val="00516249"/>
    <w:rsid w:val="005166ED"/>
    <w:rsid w:val="00516AB5"/>
    <w:rsid w:val="00517B84"/>
    <w:rsid w:val="00517D76"/>
    <w:rsid w:val="005204B3"/>
    <w:rsid w:val="0052082B"/>
    <w:rsid w:val="0052087F"/>
    <w:rsid w:val="00520B39"/>
    <w:rsid w:val="00521ECE"/>
    <w:rsid w:val="005220CC"/>
    <w:rsid w:val="00523403"/>
    <w:rsid w:val="005234DB"/>
    <w:rsid w:val="0052359C"/>
    <w:rsid w:val="00523B93"/>
    <w:rsid w:val="00523E05"/>
    <w:rsid w:val="005244C2"/>
    <w:rsid w:val="00524931"/>
    <w:rsid w:val="0052598C"/>
    <w:rsid w:val="0052638D"/>
    <w:rsid w:val="005269E5"/>
    <w:rsid w:val="0052714D"/>
    <w:rsid w:val="00527FC1"/>
    <w:rsid w:val="00530D3D"/>
    <w:rsid w:val="00531274"/>
    <w:rsid w:val="0053136E"/>
    <w:rsid w:val="005317FF"/>
    <w:rsid w:val="0053246F"/>
    <w:rsid w:val="0053307A"/>
    <w:rsid w:val="00533A1A"/>
    <w:rsid w:val="00533D96"/>
    <w:rsid w:val="00533F70"/>
    <w:rsid w:val="005355EC"/>
    <w:rsid w:val="005358AA"/>
    <w:rsid w:val="00535DB7"/>
    <w:rsid w:val="0053612E"/>
    <w:rsid w:val="00536393"/>
    <w:rsid w:val="00536511"/>
    <w:rsid w:val="00536A39"/>
    <w:rsid w:val="005375B9"/>
    <w:rsid w:val="00537962"/>
    <w:rsid w:val="00537F9B"/>
    <w:rsid w:val="00540446"/>
    <w:rsid w:val="005419C7"/>
    <w:rsid w:val="00541BAF"/>
    <w:rsid w:val="00541BC6"/>
    <w:rsid w:val="00541C1C"/>
    <w:rsid w:val="00542534"/>
    <w:rsid w:val="00542D85"/>
    <w:rsid w:val="00543489"/>
    <w:rsid w:val="005437E4"/>
    <w:rsid w:val="00544D45"/>
    <w:rsid w:val="005456CA"/>
    <w:rsid w:val="0054583A"/>
    <w:rsid w:val="00545A17"/>
    <w:rsid w:val="00546D6D"/>
    <w:rsid w:val="005470D8"/>
    <w:rsid w:val="00547D98"/>
    <w:rsid w:val="00550DA3"/>
    <w:rsid w:val="00551000"/>
    <w:rsid w:val="005513DB"/>
    <w:rsid w:val="0055181E"/>
    <w:rsid w:val="005520E1"/>
    <w:rsid w:val="0055275C"/>
    <w:rsid w:val="0055288B"/>
    <w:rsid w:val="005528DA"/>
    <w:rsid w:val="00552D96"/>
    <w:rsid w:val="00552DFF"/>
    <w:rsid w:val="00553733"/>
    <w:rsid w:val="00553921"/>
    <w:rsid w:val="00554095"/>
    <w:rsid w:val="00554813"/>
    <w:rsid w:val="00554D3A"/>
    <w:rsid w:val="00554F6D"/>
    <w:rsid w:val="0055577F"/>
    <w:rsid w:val="00556969"/>
    <w:rsid w:val="005569FC"/>
    <w:rsid w:val="00557249"/>
    <w:rsid w:val="005577FF"/>
    <w:rsid w:val="00557966"/>
    <w:rsid w:val="00557AF4"/>
    <w:rsid w:val="00557DBC"/>
    <w:rsid w:val="00560395"/>
    <w:rsid w:val="00562D5B"/>
    <w:rsid w:val="00562E25"/>
    <w:rsid w:val="00562EC2"/>
    <w:rsid w:val="005632E5"/>
    <w:rsid w:val="00564742"/>
    <w:rsid w:val="00564A78"/>
    <w:rsid w:val="00564B99"/>
    <w:rsid w:val="005654BE"/>
    <w:rsid w:val="005656F2"/>
    <w:rsid w:val="00565F58"/>
    <w:rsid w:val="00566493"/>
    <w:rsid w:val="0056681A"/>
    <w:rsid w:val="00566981"/>
    <w:rsid w:val="00566E51"/>
    <w:rsid w:val="00567655"/>
    <w:rsid w:val="0056779D"/>
    <w:rsid w:val="00570878"/>
    <w:rsid w:val="00570932"/>
    <w:rsid w:val="005709D0"/>
    <w:rsid w:val="00570B61"/>
    <w:rsid w:val="00570B7F"/>
    <w:rsid w:val="00571296"/>
    <w:rsid w:val="005714F6"/>
    <w:rsid w:val="00571828"/>
    <w:rsid w:val="00571AFE"/>
    <w:rsid w:val="0057209C"/>
    <w:rsid w:val="005721D1"/>
    <w:rsid w:val="00572337"/>
    <w:rsid w:val="005724E1"/>
    <w:rsid w:val="0057276F"/>
    <w:rsid w:val="00572EE6"/>
    <w:rsid w:val="0057310B"/>
    <w:rsid w:val="005746DA"/>
    <w:rsid w:val="00574B13"/>
    <w:rsid w:val="005753A1"/>
    <w:rsid w:val="00575EDE"/>
    <w:rsid w:val="00576A24"/>
    <w:rsid w:val="005774EB"/>
    <w:rsid w:val="00577737"/>
    <w:rsid w:val="005777ED"/>
    <w:rsid w:val="005804ED"/>
    <w:rsid w:val="005806C5"/>
    <w:rsid w:val="00581C85"/>
    <w:rsid w:val="00582364"/>
    <w:rsid w:val="00582BAC"/>
    <w:rsid w:val="00582F23"/>
    <w:rsid w:val="005832EC"/>
    <w:rsid w:val="005833D9"/>
    <w:rsid w:val="0058455F"/>
    <w:rsid w:val="00584573"/>
    <w:rsid w:val="005845F9"/>
    <w:rsid w:val="00584980"/>
    <w:rsid w:val="00585431"/>
    <w:rsid w:val="005854EE"/>
    <w:rsid w:val="00585E77"/>
    <w:rsid w:val="00586A2B"/>
    <w:rsid w:val="00587347"/>
    <w:rsid w:val="00587E0E"/>
    <w:rsid w:val="00590001"/>
    <w:rsid w:val="005907C3"/>
    <w:rsid w:val="00590C34"/>
    <w:rsid w:val="00590D99"/>
    <w:rsid w:val="005913D8"/>
    <w:rsid w:val="00592915"/>
    <w:rsid w:val="00592B03"/>
    <w:rsid w:val="00592F9E"/>
    <w:rsid w:val="00593270"/>
    <w:rsid w:val="00595761"/>
    <w:rsid w:val="00596391"/>
    <w:rsid w:val="005973B5"/>
    <w:rsid w:val="005A0EF9"/>
    <w:rsid w:val="005A1508"/>
    <w:rsid w:val="005A1663"/>
    <w:rsid w:val="005A192E"/>
    <w:rsid w:val="005A19EE"/>
    <w:rsid w:val="005A2AD6"/>
    <w:rsid w:val="005A3772"/>
    <w:rsid w:val="005A3F69"/>
    <w:rsid w:val="005A41CD"/>
    <w:rsid w:val="005A470D"/>
    <w:rsid w:val="005A5BD1"/>
    <w:rsid w:val="005A6EF3"/>
    <w:rsid w:val="005A7061"/>
    <w:rsid w:val="005B05E3"/>
    <w:rsid w:val="005B0C76"/>
    <w:rsid w:val="005B1E51"/>
    <w:rsid w:val="005B24CD"/>
    <w:rsid w:val="005B2962"/>
    <w:rsid w:val="005B29B7"/>
    <w:rsid w:val="005B303E"/>
    <w:rsid w:val="005B3379"/>
    <w:rsid w:val="005B40E7"/>
    <w:rsid w:val="005B43D6"/>
    <w:rsid w:val="005B4E0A"/>
    <w:rsid w:val="005B4E29"/>
    <w:rsid w:val="005B5443"/>
    <w:rsid w:val="005B54C3"/>
    <w:rsid w:val="005B5768"/>
    <w:rsid w:val="005B57AE"/>
    <w:rsid w:val="005B58FB"/>
    <w:rsid w:val="005B5DFF"/>
    <w:rsid w:val="005B6232"/>
    <w:rsid w:val="005B624B"/>
    <w:rsid w:val="005C0088"/>
    <w:rsid w:val="005C00E3"/>
    <w:rsid w:val="005C08A5"/>
    <w:rsid w:val="005C0934"/>
    <w:rsid w:val="005C09B1"/>
    <w:rsid w:val="005C0D2F"/>
    <w:rsid w:val="005C1152"/>
    <w:rsid w:val="005C122C"/>
    <w:rsid w:val="005C16C5"/>
    <w:rsid w:val="005C16E8"/>
    <w:rsid w:val="005C1FB3"/>
    <w:rsid w:val="005C21DE"/>
    <w:rsid w:val="005C2330"/>
    <w:rsid w:val="005C2DC9"/>
    <w:rsid w:val="005C3335"/>
    <w:rsid w:val="005C45C5"/>
    <w:rsid w:val="005C4D48"/>
    <w:rsid w:val="005C5053"/>
    <w:rsid w:val="005C5301"/>
    <w:rsid w:val="005C5518"/>
    <w:rsid w:val="005C5B1D"/>
    <w:rsid w:val="005C5E42"/>
    <w:rsid w:val="005C7BFF"/>
    <w:rsid w:val="005D0C92"/>
    <w:rsid w:val="005D0DA2"/>
    <w:rsid w:val="005D108B"/>
    <w:rsid w:val="005D11D6"/>
    <w:rsid w:val="005D1A33"/>
    <w:rsid w:val="005D1EE6"/>
    <w:rsid w:val="005D1F50"/>
    <w:rsid w:val="005D23A7"/>
    <w:rsid w:val="005D245B"/>
    <w:rsid w:val="005D2D44"/>
    <w:rsid w:val="005D30E8"/>
    <w:rsid w:val="005D3513"/>
    <w:rsid w:val="005D36C0"/>
    <w:rsid w:val="005D40E4"/>
    <w:rsid w:val="005D4124"/>
    <w:rsid w:val="005D4301"/>
    <w:rsid w:val="005D444D"/>
    <w:rsid w:val="005D44E0"/>
    <w:rsid w:val="005D4932"/>
    <w:rsid w:val="005D49C1"/>
    <w:rsid w:val="005D4DF8"/>
    <w:rsid w:val="005D571A"/>
    <w:rsid w:val="005D5C2D"/>
    <w:rsid w:val="005D5DCD"/>
    <w:rsid w:val="005D5F1B"/>
    <w:rsid w:val="005D6928"/>
    <w:rsid w:val="005D6B31"/>
    <w:rsid w:val="005D6DD7"/>
    <w:rsid w:val="005D795F"/>
    <w:rsid w:val="005D7BFC"/>
    <w:rsid w:val="005D7DE9"/>
    <w:rsid w:val="005D7E5D"/>
    <w:rsid w:val="005E0412"/>
    <w:rsid w:val="005E05CC"/>
    <w:rsid w:val="005E085B"/>
    <w:rsid w:val="005E1328"/>
    <w:rsid w:val="005E20E0"/>
    <w:rsid w:val="005E2136"/>
    <w:rsid w:val="005E21F3"/>
    <w:rsid w:val="005E27E5"/>
    <w:rsid w:val="005E2F9D"/>
    <w:rsid w:val="005E3027"/>
    <w:rsid w:val="005E3129"/>
    <w:rsid w:val="005E5336"/>
    <w:rsid w:val="005E6561"/>
    <w:rsid w:val="005E700D"/>
    <w:rsid w:val="005E76AF"/>
    <w:rsid w:val="005E7A7F"/>
    <w:rsid w:val="005E7C72"/>
    <w:rsid w:val="005F0483"/>
    <w:rsid w:val="005F091C"/>
    <w:rsid w:val="005F0C19"/>
    <w:rsid w:val="005F1282"/>
    <w:rsid w:val="005F12AB"/>
    <w:rsid w:val="005F1403"/>
    <w:rsid w:val="005F1645"/>
    <w:rsid w:val="005F174D"/>
    <w:rsid w:val="005F26D7"/>
    <w:rsid w:val="005F2AF5"/>
    <w:rsid w:val="005F2C7F"/>
    <w:rsid w:val="005F33C2"/>
    <w:rsid w:val="005F3640"/>
    <w:rsid w:val="005F4AF6"/>
    <w:rsid w:val="005F5466"/>
    <w:rsid w:val="005F5D32"/>
    <w:rsid w:val="005F5EC7"/>
    <w:rsid w:val="005F6014"/>
    <w:rsid w:val="005F66D1"/>
    <w:rsid w:val="005F7451"/>
    <w:rsid w:val="005F786E"/>
    <w:rsid w:val="005F7C51"/>
    <w:rsid w:val="0060007E"/>
    <w:rsid w:val="00600218"/>
    <w:rsid w:val="00600421"/>
    <w:rsid w:val="006008A6"/>
    <w:rsid w:val="00600BBF"/>
    <w:rsid w:val="00600CD6"/>
    <w:rsid w:val="00600FC2"/>
    <w:rsid w:val="0060140E"/>
    <w:rsid w:val="00601563"/>
    <w:rsid w:val="00601E80"/>
    <w:rsid w:val="006027F8"/>
    <w:rsid w:val="00602A16"/>
    <w:rsid w:val="00602AE9"/>
    <w:rsid w:val="00602BEC"/>
    <w:rsid w:val="00602D6C"/>
    <w:rsid w:val="00602F27"/>
    <w:rsid w:val="00603EE1"/>
    <w:rsid w:val="006046AB"/>
    <w:rsid w:val="00605172"/>
    <w:rsid w:val="0060552D"/>
    <w:rsid w:val="00605DBA"/>
    <w:rsid w:val="0060623E"/>
    <w:rsid w:val="00606286"/>
    <w:rsid w:val="006063B5"/>
    <w:rsid w:val="00606B61"/>
    <w:rsid w:val="00606DA1"/>
    <w:rsid w:val="00606DAF"/>
    <w:rsid w:val="0060750E"/>
    <w:rsid w:val="0060751F"/>
    <w:rsid w:val="0060752E"/>
    <w:rsid w:val="00610511"/>
    <w:rsid w:val="00610AA9"/>
    <w:rsid w:val="00610EE1"/>
    <w:rsid w:val="00610F4C"/>
    <w:rsid w:val="006126AA"/>
    <w:rsid w:val="00612ED8"/>
    <w:rsid w:val="00613052"/>
    <w:rsid w:val="00613866"/>
    <w:rsid w:val="006139A3"/>
    <w:rsid w:val="00613BD0"/>
    <w:rsid w:val="0061436B"/>
    <w:rsid w:val="00614636"/>
    <w:rsid w:val="0061554B"/>
    <w:rsid w:val="00615A73"/>
    <w:rsid w:val="00615B03"/>
    <w:rsid w:val="00616503"/>
    <w:rsid w:val="00616786"/>
    <w:rsid w:val="006173D9"/>
    <w:rsid w:val="00620197"/>
    <w:rsid w:val="00621051"/>
    <w:rsid w:val="00621348"/>
    <w:rsid w:val="0062183F"/>
    <w:rsid w:val="00621BD0"/>
    <w:rsid w:val="00621CF1"/>
    <w:rsid w:val="006229D1"/>
    <w:rsid w:val="00622A1B"/>
    <w:rsid w:val="00622B97"/>
    <w:rsid w:val="00622D13"/>
    <w:rsid w:val="006241C2"/>
    <w:rsid w:val="00625D9E"/>
    <w:rsid w:val="00626192"/>
    <w:rsid w:val="00626307"/>
    <w:rsid w:val="0062636F"/>
    <w:rsid w:val="00626A16"/>
    <w:rsid w:val="00626CE9"/>
    <w:rsid w:val="00626EE5"/>
    <w:rsid w:val="00627598"/>
    <w:rsid w:val="006276FD"/>
    <w:rsid w:val="006278B4"/>
    <w:rsid w:val="00627DB0"/>
    <w:rsid w:val="006305DC"/>
    <w:rsid w:val="00630659"/>
    <w:rsid w:val="00631267"/>
    <w:rsid w:val="00631C7B"/>
    <w:rsid w:val="00631E9D"/>
    <w:rsid w:val="00632204"/>
    <w:rsid w:val="00633AF2"/>
    <w:rsid w:val="00634702"/>
    <w:rsid w:val="00634BF7"/>
    <w:rsid w:val="00635187"/>
    <w:rsid w:val="0063550B"/>
    <w:rsid w:val="0063566F"/>
    <w:rsid w:val="00635E16"/>
    <w:rsid w:val="00636AD7"/>
    <w:rsid w:val="00636B30"/>
    <w:rsid w:val="006374C5"/>
    <w:rsid w:val="00637947"/>
    <w:rsid w:val="006400F9"/>
    <w:rsid w:val="00640730"/>
    <w:rsid w:val="0064096C"/>
    <w:rsid w:val="00640DEF"/>
    <w:rsid w:val="0064118E"/>
    <w:rsid w:val="006412A2"/>
    <w:rsid w:val="0064314C"/>
    <w:rsid w:val="006432AB"/>
    <w:rsid w:val="006432C6"/>
    <w:rsid w:val="006433A6"/>
    <w:rsid w:val="00643D9D"/>
    <w:rsid w:val="006442C6"/>
    <w:rsid w:val="0064583F"/>
    <w:rsid w:val="0064605E"/>
    <w:rsid w:val="00646099"/>
    <w:rsid w:val="00646645"/>
    <w:rsid w:val="00646E4F"/>
    <w:rsid w:val="00647000"/>
    <w:rsid w:val="00650860"/>
    <w:rsid w:val="00650AD4"/>
    <w:rsid w:val="0065179E"/>
    <w:rsid w:val="00652E18"/>
    <w:rsid w:val="00653182"/>
    <w:rsid w:val="006535FC"/>
    <w:rsid w:val="00653A6C"/>
    <w:rsid w:val="006542A1"/>
    <w:rsid w:val="0065442B"/>
    <w:rsid w:val="006571C6"/>
    <w:rsid w:val="00657BF3"/>
    <w:rsid w:val="0065FD94"/>
    <w:rsid w:val="00660550"/>
    <w:rsid w:val="00660B86"/>
    <w:rsid w:val="00660BAC"/>
    <w:rsid w:val="00661237"/>
    <w:rsid w:val="00661399"/>
    <w:rsid w:val="006615AF"/>
    <w:rsid w:val="006617D8"/>
    <w:rsid w:val="00661A23"/>
    <w:rsid w:val="00661BB8"/>
    <w:rsid w:val="00661D86"/>
    <w:rsid w:val="0066279E"/>
    <w:rsid w:val="00662810"/>
    <w:rsid w:val="00662ACE"/>
    <w:rsid w:val="006632DD"/>
    <w:rsid w:val="00663A98"/>
    <w:rsid w:val="00664045"/>
    <w:rsid w:val="00664C59"/>
    <w:rsid w:val="00664F28"/>
    <w:rsid w:val="0066540A"/>
    <w:rsid w:val="00665730"/>
    <w:rsid w:val="0066598A"/>
    <w:rsid w:val="00665BD8"/>
    <w:rsid w:val="00665E09"/>
    <w:rsid w:val="00666134"/>
    <w:rsid w:val="006667A9"/>
    <w:rsid w:val="0066694C"/>
    <w:rsid w:val="006670C0"/>
    <w:rsid w:val="0066753A"/>
    <w:rsid w:val="0066793E"/>
    <w:rsid w:val="0067006B"/>
    <w:rsid w:val="006702DA"/>
    <w:rsid w:val="0067190D"/>
    <w:rsid w:val="00671DCD"/>
    <w:rsid w:val="00672498"/>
    <w:rsid w:val="00672C09"/>
    <w:rsid w:val="00672DE3"/>
    <w:rsid w:val="00673B49"/>
    <w:rsid w:val="00673BBD"/>
    <w:rsid w:val="00673D92"/>
    <w:rsid w:val="00673FCC"/>
    <w:rsid w:val="00674323"/>
    <w:rsid w:val="00674869"/>
    <w:rsid w:val="006757F4"/>
    <w:rsid w:val="00675FC3"/>
    <w:rsid w:val="00677DAB"/>
    <w:rsid w:val="00677E25"/>
    <w:rsid w:val="006811D0"/>
    <w:rsid w:val="0068140F"/>
    <w:rsid w:val="00681826"/>
    <w:rsid w:val="00681D91"/>
    <w:rsid w:val="0068239D"/>
    <w:rsid w:val="00682539"/>
    <w:rsid w:val="00682C74"/>
    <w:rsid w:val="00683121"/>
    <w:rsid w:val="00683EF2"/>
    <w:rsid w:val="00684134"/>
    <w:rsid w:val="00684509"/>
    <w:rsid w:val="00684AF0"/>
    <w:rsid w:val="00684C97"/>
    <w:rsid w:val="00684E6D"/>
    <w:rsid w:val="00685944"/>
    <w:rsid w:val="00685C1D"/>
    <w:rsid w:val="00687E9A"/>
    <w:rsid w:val="0069040E"/>
    <w:rsid w:val="006904A8"/>
    <w:rsid w:val="0069081D"/>
    <w:rsid w:val="00690A01"/>
    <w:rsid w:val="00690FD3"/>
    <w:rsid w:val="00691112"/>
    <w:rsid w:val="0069150B"/>
    <w:rsid w:val="00691BF5"/>
    <w:rsid w:val="00691CBE"/>
    <w:rsid w:val="00691EF5"/>
    <w:rsid w:val="006925C9"/>
    <w:rsid w:val="00692CF8"/>
    <w:rsid w:val="00693408"/>
    <w:rsid w:val="00693C63"/>
    <w:rsid w:val="00693F10"/>
    <w:rsid w:val="006956E5"/>
    <w:rsid w:val="00696767"/>
    <w:rsid w:val="006A0052"/>
    <w:rsid w:val="006A0117"/>
    <w:rsid w:val="006A06AD"/>
    <w:rsid w:val="006A0A28"/>
    <w:rsid w:val="006A1499"/>
    <w:rsid w:val="006A1E9F"/>
    <w:rsid w:val="006A25FE"/>
    <w:rsid w:val="006A36D1"/>
    <w:rsid w:val="006A4015"/>
    <w:rsid w:val="006A47BF"/>
    <w:rsid w:val="006A4E0F"/>
    <w:rsid w:val="006A4F40"/>
    <w:rsid w:val="006A5158"/>
    <w:rsid w:val="006A5246"/>
    <w:rsid w:val="006A57E9"/>
    <w:rsid w:val="006A5EEF"/>
    <w:rsid w:val="006A622E"/>
    <w:rsid w:val="006A63A1"/>
    <w:rsid w:val="006B0A51"/>
    <w:rsid w:val="006B13FD"/>
    <w:rsid w:val="006B1B9A"/>
    <w:rsid w:val="006B1D18"/>
    <w:rsid w:val="006B20AA"/>
    <w:rsid w:val="006B248D"/>
    <w:rsid w:val="006B2A54"/>
    <w:rsid w:val="006B3BF5"/>
    <w:rsid w:val="006B4208"/>
    <w:rsid w:val="006B4782"/>
    <w:rsid w:val="006B52E8"/>
    <w:rsid w:val="006B60D1"/>
    <w:rsid w:val="006B6203"/>
    <w:rsid w:val="006B6688"/>
    <w:rsid w:val="006B686C"/>
    <w:rsid w:val="006B6AB9"/>
    <w:rsid w:val="006B70E5"/>
    <w:rsid w:val="006B7E7C"/>
    <w:rsid w:val="006C03D7"/>
    <w:rsid w:val="006C043B"/>
    <w:rsid w:val="006C0A01"/>
    <w:rsid w:val="006C0B83"/>
    <w:rsid w:val="006C1427"/>
    <w:rsid w:val="006C22D6"/>
    <w:rsid w:val="006C34FD"/>
    <w:rsid w:val="006C42FB"/>
    <w:rsid w:val="006C5C33"/>
    <w:rsid w:val="006C5E97"/>
    <w:rsid w:val="006C5EC0"/>
    <w:rsid w:val="006C6139"/>
    <w:rsid w:val="006C66B3"/>
    <w:rsid w:val="006C787F"/>
    <w:rsid w:val="006D0A7F"/>
    <w:rsid w:val="006D19BF"/>
    <w:rsid w:val="006D1C5A"/>
    <w:rsid w:val="006D2143"/>
    <w:rsid w:val="006D262F"/>
    <w:rsid w:val="006D34B4"/>
    <w:rsid w:val="006D3A4C"/>
    <w:rsid w:val="006D3D23"/>
    <w:rsid w:val="006D41D1"/>
    <w:rsid w:val="006D449D"/>
    <w:rsid w:val="006D472D"/>
    <w:rsid w:val="006D55D2"/>
    <w:rsid w:val="006D5968"/>
    <w:rsid w:val="006D59DC"/>
    <w:rsid w:val="006D5AFF"/>
    <w:rsid w:val="006D632C"/>
    <w:rsid w:val="006D63F4"/>
    <w:rsid w:val="006D6DF7"/>
    <w:rsid w:val="006E000D"/>
    <w:rsid w:val="006E0E5F"/>
    <w:rsid w:val="006E0F1F"/>
    <w:rsid w:val="006E13B5"/>
    <w:rsid w:val="006E1492"/>
    <w:rsid w:val="006E19A1"/>
    <w:rsid w:val="006E2165"/>
    <w:rsid w:val="006E21A9"/>
    <w:rsid w:val="006E2367"/>
    <w:rsid w:val="006E25D8"/>
    <w:rsid w:val="006E26B6"/>
    <w:rsid w:val="006E353E"/>
    <w:rsid w:val="006E3558"/>
    <w:rsid w:val="006E3676"/>
    <w:rsid w:val="006E39FC"/>
    <w:rsid w:val="006E3C15"/>
    <w:rsid w:val="006E3C21"/>
    <w:rsid w:val="006E3FC3"/>
    <w:rsid w:val="006E4568"/>
    <w:rsid w:val="006E4756"/>
    <w:rsid w:val="006E4DA8"/>
    <w:rsid w:val="006E4F80"/>
    <w:rsid w:val="006E5880"/>
    <w:rsid w:val="006E5CE8"/>
    <w:rsid w:val="006E75E3"/>
    <w:rsid w:val="006E7637"/>
    <w:rsid w:val="006E785A"/>
    <w:rsid w:val="006F0424"/>
    <w:rsid w:val="006F076F"/>
    <w:rsid w:val="006F1AD7"/>
    <w:rsid w:val="006F21C4"/>
    <w:rsid w:val="006F2697"/>
    <w:rsid w:val="006F2775"/>
    <w:rsid w:val="006F3AED"/>
    <w:rsid w:val="006F4227"/>
    <w:rsid w:val="006F494E"/>
    <w:rsid w:val="006F5966"/>
    <w:rsid w:val="006F5EB6"/>
    <w:rsid w:val="006F64E8"/>
    <w:rsid w:val="006F6B85"/>
    <w:rsid w:val="006F7064"/>
    <w:rsid w:val="006F70F6"/>
    <w:rsid w:val="006F7188"/>
    <w:rsid w:val="006F73C9"/>
    <w:rsid w:val="006F75EF"/>
    <w:rsid w:val="006F78C6"/>
    <w:rsid w:val="0070102B"/>
    <w:rsid w:val="0070181E"/>
    <w:rsid w:val="00701C4B"/>
    <w:rsid w:val="00702212"/>
    <w:rsid w:val="00702D67"/>
    <w:rsid w:val="00703EA8"/>
    <w:rsid w:val="0070403D"/>
    <w:rsid w:val="00704213"/>
    <w:rsid w:val="0070424E"/>
    <w:rsid w:val="007043CA"/>
    <w:rsid w:val="00705CB5"/>
    <w:rsid w:val="007062D1"/>
    <w:rsid w:val="00706541"/>
    <w:rsid w:val="00707C89"/>
    <w:rsid w:val="00707FB5"/>
    <w:rsid w:val="00707FBC"/>
    <w:rsid w:val="0071141B"/>
    <w:rsid w:val="00711478"/>
    <w:rsid w:val="007118DC"/>
    <w:rsid w:val="00712065"/>
    <w:rsid w:val="00712147"/>
    <w:rsid w:val="00712CFB"/>
    <w:rsid w:val="00713960"/>
    <w:rsid w:val="007143AC"/>
    <w:rsid w:val="007144C2"/>
    <w:rsid w:val="00715211"/>
    <w:rsid w:val="007155F5"/>
    <w:rsid w:val="0071567A"/>
    <w:rsid w:val="0071584C"/>
    <w:rsid w:val="0071617C"/>
    <w:rsid w:val="0071692F"/>
    <w:rsid w:val="00716B85"/>
    <w:rsid w:val="00717161"/>
    <w:rsid w:val="00717909"/>
    <w:rsid w:val="00717BE0"/>
    <w:rsid w:val="00717E2D"/>
    <w:rsid w:val="00720097"/>
    <w:rsid w:val="00720AB9"/>
    <w:rsid w:val="00720BB6"/>
    <w:rsid w:val="007215C2"/>
    <w:rsid w:val="00721958"/>
    <w:rsid w:val="007219FE"/>
    <w:rsid w:val="007221D1"/>
    <w:rsid w:val="00722A27"/>
    <w:rsid w:val="00722D7B"/>
    <w:rsid w:val="00722E6C"/>
    <w:rsid w:val="00723CDA"/>
    <w:rsid w:val="00724B5C"/>
    <w:rsid w:val="00725611"/>
    <w:rsid w:val="0072586A"/>
    <w:rsid w:val="00727AB0"/>
    <w:rsid w:val="00727EBF"/>
    <w:rsid w:val="00730626"/>
    <w:rsid w:val="00732C7F"/>
    <w:rsid w:val="007330BA"/>
    <w:rsid w:val="007335F0"/>
    <w:rsid w:val="00733FEF"/>
    <w:rsid w:val="007340A2"/>
    <w:rsid w:val="00734142"/>
    <w:rsid w:val="0073434B"/>
    <w:rsid w:val="007348D6"/>
    <w:rsid w:val="007349EA"/>
    <w:rsid w:val="007350FC"/>
    <w:rsid w:val="0073626B"/>
    <w:rsid w:val="007364ED"/>
    <w:rsid w:val="00736792"/>
    <w:rsid w:val="00736A66"/>
    <w:rsid w:val="00737243"/>
    <w:rsid w:val="007376D4"/>
    <w:rsid w:val="007377EE"/>
    <w:rsid w:val="00737ABB"/>
    <w:rsid w:val="00737EEE"/>
    <w:rsid w:val="00737FE8"/>
    <w:rsid w:val="007438E1"/>
    <w:rsid w:val="007440DC"/>
    <w:rsid w:val="00744159"/>
    <w:rsid w:val="0074449A"/>
    <w:rsid w:val="007449F6"/>
    <w:rsid w:val="00745415"/>
    <w:rsid w:val="00745D26"/>
    <w:rsid w:val="00746F66"/>
    <w:rsid w:val="0074705D"/>
    <w:rsid w:val="00747A45"/>
    <w:rsid w:val="007501E2"/>
    <w:rsid w:val="00751E75"/>
    <w:rsid w:val="00752490"/>
    <w:rsid w:val="007524EC"/>
    <w:rsid w:val="00753B6F"/>
    <w:rsid w:val="00754179"/>
    <w:rsid w:val="00754909"/>
    <w:rsid w:val="00755235"/>
    <w:rsid w:val="00755E95"/>
    <w:rsid w:val="00755EAE"/>
    <w:rsid w:val="00756445"/>
    <w:rsid w:val="00756481"/>
    <w:rsid w:val="00756969"/>
    <w:rsid w:val="00756BD0"/>
    <w:rsid w:val="007576B2"/>
    <w:rsid w:val="00757933"/>
    <w:rsid w:val="00757C7D"/>
    <w:rsid w:val="00757F6C"/>
    <w:rsid w:val="0076068E"/>
    <w:rsid w:val="00760980"/>
    <w:rsid w:val="0076147A"/>
    <w:rsid w:val="007626DA"/>
    <w:rsid w:val="00762C17"/>
    <w:rsid w:val="00763192"/>
    <w:rsid w:val="00763460"/>
    <w:rsid w:val="00763815"/>
    <w:rsid w:val="00763EAA"/>
    <w:rsid w:val="00764400"/>
    <w:rsid w:val="00764C6D"/>
    <w:rsid w:val="00765045"/>
    <w:rsid w:val="00765A89"/>
    <w:rsid w:val="007663C3"/>
    <w:rsid w:val="00766759"/>
    <w:rsid w:val="00766B0B"/>
    <w:rsid w:val="007675ED"/>
    <w:rsid w:val="00767CD1"/>
    <w:rsid w:val="00770B82"/>
    <w:rsid w:val="00770D1C"/>
    <w:rsid w:val="00771434"/>
    <w:rsid w:val="0077161B"/>
    <w:rsid w:val="0077166C"/>
    <w:rsid w:val="007719BF"/>
    <w:rsid w:val="007726EC"/>
    <w:rsid w:val="007727A2"/>
    <w:rsid w:val="00772CB3"/>
    <w:rsid w:val="00772CED"/>
    <w:rsid w:val="007731DD"/>
    <w:rsid w:val="00773599"/>
    <w:rsid w:val="007735A2"/>
    <w:rsid w:val="00773748"/>
    <w:rsid w:val="00774164"/>
    <w:rsid w:val="0077449D"/>
    <w:rsid w:val="00774A70"/>
    <w:rsid w:val="00774A93"/>
    <w:rsid w:val="00774E7E"/>
    <w:rsid w:val="00775170"/>
    <w:rsid w:val="00776D32"/>
    <w:rsid w:val="00777086"/>
    <w:rsid w:val="007772FE"/>
    <w:rsid w:val="007801E5"/>
    <w:rsid w:val="007803B2"/>
    <w:rsid w:val="0078127B"/>
    <w:rsid w:val="007815E3"/>
    <w:rsid w:val="00782A2A"/>
    <w:rsid w:val="00782E51"/>
    <w:rsid w:val="00783AE7"/>
    <w:rsid w:val="00783C17"/>
    <w:rsid w:val="00783D43"/>
    <w:rsid w:val="0078457D"/>
    <w:rsid w:val="00784892"/>
    <w:rsid w:val="00785138"/>
    <w:rsid w:val="0078534C"/>
    <w:rsid w:val="00785FAA"/>
    <w:rsid w:val="00786693"/>
    <w:rsid w:val="00786B4E"/>
    <w:rsid w:val="007879D0"/>
    <w:rsid w:val="00787F40"/>
    <w:rsid w:val="0079028E"/>
    <w:rsid w:val="0079033B"/>
    <w:rsid w:val="007905EA"/>
    <w:rsid w:val="00790661"/>
    <w:rsid w:val="00790AF3"/>
    <w:rsid w:val="00791788"/>
    <w:rsid w:val="00792325"/>
    <w:rsid w:val="007923FB"/>
    <w:rsid w:val="007926A0"/>
    <w:rsid w:val="007930BB"/>
    <w:rsid w:val="00793D5A"/>
    <w:rsid w:val="0079480C"/>
    <w:rsid w:val="00794E55"/>
    <w:rsid w:val="007950B9"/>
    <w:rsid w:val="0079594B"/>
    <w:rsid w:val="00795D9C"/>
    <w:rsid w:val="00795DCC"/>
    <w:rsid w:val="007965E8"/>
    <w:rsid w:val="00797092"/>
    <w:rsid w:val="007989EB"/>
    <w:rsid w:val="007A07E1"/>
    <w:rsid w:val="007A0E3B"/>
    <w:rsid w:val="007A0E87"/>
    <w:rsid w:val="007A1059"/>
    <w:rsid w:val="007A13FE"/>
    <w:rsid w:val="007A197E"/>
    <w:rsid w:val="007A2587"/>
    <w:rsid w:val="007A276C"/>
    <w:rsid w:val="007A2789"/>
    <w:rsid w:val="007A2B62"/>
    <w:rsid w:val="007A3535"/>
    <w:rsid w:val="007A3D65"/>
    <w:rsid w:val="007A4092"/>
    <w:rsid w:val="007A45F1"/>
    <w:rsid w:val="007A48A8"/>
    <w:rsid w:val="007A5614"/>
    <w:rsid w:val="007A5627"/>
    <w:rsid w:val="007A5917"/>
    <w:rsid w:val="007A60B2"/>
    <w:rsid w:val="007A65A8"/>
    <w:rsid w:val="007A6AAF"/>
    <w:rsid w:val="007A70C9"/>
    <w:rsid w:val="007A71DC"/>
    <w:rsid w:val="007A74F4"/>
    <w:rsid w:val="007A79ED"/>
    <w:rsid w:val="007A7F73"/>
    <w:rsid w:val="007B042A"/>
    <w:rsid w:val="007B0CF2"/>
    <w:rsid w:val="007B0FD9"/>
    <w:rsid w:val="007B12AA"/>
    <w:rsid w:val="007B12B9"/>
    <w:rsid w:val="007B12FC"/>
    <w:rsid w:val="007B1657"/>
    <w:rsid w:val="007B2047"/>
    <w:rsid w:val="007B221E"/>
    <w:rsid w:val="007B257F"/>
    <w:rsid w:val="007B362E"/>
    <w:rsid w:val="007B4545"/>
    <w:rsid w:val="007B4978"/>
    <w:rsid w:val="007B5711"/>
    <w:rsid w:val="007B5FD9"/>
    <w:rsid w:val="007B65A6"/>
    <w:rsid w:val="007B737E"/>
    <w:rsid w:val="007C0F41"/>
    <w:rsid w:val="007C125C"/>
    <w:rsid w:val="007C1709"/>
    <w:rsid w:val="007C18E2"/>
    <w:rsid w:val="007C1B79"/>
    <w:rsid w:val="007C201E"/>
    <w:rsid w:val="007C2103"/>
    <w:rsid w:val="007C2428"/>
    <w:rsid w:val="007C258A"/>
    <w:rsid w:val="007C25CB"/>
    <w:rsid w:val="007C27D8"/>
    <w:rsid w:val="007C31F3"/>
    <w:rsid w:val="007C3448"/>
    <w:rsid w:val="007C3FB8"/>
    <w:rsid w:val="007C43A9"/>
    <w:rsid w:val="007C482A"/>
    <w:rsid w:val="007C4879"/>
    <w:rsid w:val="007C494B"/>
    <w:rsid w:val="007C4C47"/>
    <w:rsid w:val="007C7454"/>
    <w:rsid w:val="007C7B79"/>
    <w:rsid w:val="007D026F"/>
    <w:rsid w:val="007D028D"/>
    <w:rsid w:val="007D0474"/>
    <w:rsid w:val="007D095A"/>
    <w:rsid w:val="007D1C17"/>
    <w:rsid w:val="007D1E4A"/>
    <w:rsid w:val="007D1E6F"/>
    <w:rsid w:val="007D2187"/>
    <w:rsid w:val="007D362A"/>
    <w:rsid w:val="007D3B0C"/>
    <w:rsid w:val="007D3C02"/>
    <w:rsid w:val="007D3D37"/>
    <w:rsid w:val="007D4516"/>
    <w:rsid w:val="007D4C58"/>
    <w:rsid w:val="007D4C65"/>
    <w:rsid w:val="007D4F47"/>
    <w:rsid w:val="007D55D5"/>
    <w:rsid w:val="007D6072"/>
    <w:rsid w:val="007D6510"/>
    <w:rsid w:val="007D6DB3"/>
    <w:rsid w:val="007D7527"/>
    <w:rsid w:val="007E1086"/>
    <w:rsid w:val="007E3612"/>
    <w:rsid w:val="007E3ECB"/>
    <w:rsid w:val="007E47B1"/>
    <w:rsid w:val="007E4858"/>
    <w:rsid w:val="007E537D"/>
    <w:rsid w:val="007E5BD8"/>
    <w:rsid w:val="007E5CA0"/>
    <w:rsid w:val="007E6237"/>
    <w:rsid w:val="007E7874"/>
    <w:rsid w:val="007E7878"/>
    <w:rsid w:val="007F0077"/>
    <w:rsid w:val="007F0237"/>
    <w:rsid w:val="007F0E7F"/>
    <w:rsid w:val="007F185B"/>
    <w:rsid w:val="007F19A1"/>
    <w:rsid w:val="007F1B58"/>
    <w:rsid w:val="007F2A4D"/>
    <w:rsid w:val="007F3D92"/>
    <w:rsid w:val="007F3E14"/>
    <w:rsid w:val="007F4367"/>
    <w:rsid w:val="007F4803"/>
    <w:rsid w:val="007F5AFF"/>
    <w:rsid w:val="007F5E28"/>
    <w:rsid w:val="007F6613"/>
    <w:rsid w:val="007F6879"/>
    <w:rsid w:val="007F68CF"/>
    <w:rsid w:val="007F6E43"/>
    <w:rsid w:val="007F77AD"/>
    <w:rsid w:val="0080096D"/>
    <w:rsid w:val="00800A62"/>
    <w:rsid w:val="00801113"/>
    <w:rsid w:val="0080123B"/>
    <w:rsid w:val="0080189F"/>
    <w:rsid w:val="0080193D"/>
    <w:rsid w:val="00801A87"/>
    <w:rsid w:val="00801BF9"/>
    <w:rsid w:val="00802837"/>
    <w:rsid w:val="00802F22"/>
    <w:rsid w:val="0080379A"/>
    <w:rsid w:val="008039B0"/>
    <w:rsid w:val="008040D5"/>
    <w:rsid w:val="00804369"/>
    <w:rsid w:val="00804423"/>
    <w:rsid w:val="008050BA"/>
    <w:rsid w:val="00805311"/>
    <w:rsid w:val="00805568"/>
    <w:rsid w:val="008057A7"/>
    <w:rsid w:val="00805F2A"/>
    <w:rsid w:val="00806203"/>
    <w:rsid w:val="0080628C"/>
    <w:rsid w:val="00806BFC"/>
    <w:rsid w:val="0080739F"/>
    <w:rsid w:val="008078BF"/>
    <w:rsid w:val="00810C08"/>
    <w:rsid w:val="008112F3"/>
    <w:rsid w:val="00811587"/>
    <w:rsid w:val="00812578"/>
    <w:rsid w:val="008127CE"/>
    <w:rsid w:val="00812AF1"/>
    <w:rsid w:val="00812E96"/>
    <w:rsid w:val="008132F6"/>
    <w:rsid w:val="00813582"/>
    <w:rsid w:val="00813E4E"/>
    <w:rsid w:val="00813F03"/>
    <w:rsid w:val="00815340"/>
    <w:rsid w:val="00815BD0"/>
    <w:rsid w:val="00815C0C"/>
    <w:rsid w:val="00815ED9"/>
    <w:rsid w:val="0081644E"/>
    <w:rsid w:val="0081688C"/>
    <w:rsid w:val="00816B14"/>
    <w:rsid w:val="00816B3A"/>
    <w:rsid w:val="00816DDA"/>
    <w:rsid w:val="0082088F"/>
    <w:rsid w:val="008212AB"/>
    <w:rsid w:val="0082142D"/>
    <w:rsid w:val="0082150D"/>
    <w:rsid w:val="008220D7"/>
    <w:rsid w:val="0082239B"/>
    <w:rsid w:val="00822AC0"/>
    <w:rsid w:val="00823030"/>
    <w:rsid w:val="0082392F"/>
    <w:rsid w:val="00823AD6"/>
    <w:rsid w:val="00823BB9"/>
    <w:rsid w:val="00824A53"/>
    <w:rsid w:val="00824E75"/>
    <w:rsid w:val="0082521F"/>
    <w:rsid w:val="0082582D"/>
    <w:rsid w:val="008264C6"/>
    <w:rsid w:val="0082660F"/>
    <w:rsid w:val="0082689B"/>
    <w:rsid w:val="00826929"/>
    <w:rsid w:val="008269C6"/>
    <w:rsid w:val="00826F47"/>
    <w:rsid w:val="00827C16"/>
    <w:rsid w:val="00831F1E"/>
    <w:rsid w:val="00832A8E"/>
    <w:rsid w:val="008337E5"/>
    <w:rsid w:val="008339DB"/>
    <w:rsid w:val="00834463"/>
    <w:rsid w:val="008351C0"/>
    <w:rsid w:val="00836532"/>
    <w:rsid w:val="0083762A"/>
    <w:rsid w:val="00841487"/>
    <w:rsid w:val="00841563"/>
    <w:rsid w:val="0084168C"/>
    <w:rsid w:val="00841891"/>
    <w:rsid w:val="008429AB"/>
    <w:rsid w:val="00842D3F"/>
    <w:rsid w:val="00842DF1"/>
    <w:rsid w:val="00844128"/>
    <w:rsid w:val="008445BC"/>
    <w:rsid w:val="00844816"/>
    <w:rsid w:val="00845630"/>
    <w:rsid w:val="00845C74"/>
    <w:rsid w:val="00845EA6"/>
    <w:rsid w:val="00846356"/>
    <w:rsid w:val="00846C1D"/>
    <w:rsid w:val="00846F5E"/>
    <w:rsid w:val="00847304"/>
    <w:rsid w:val="00847711"/>
    <w:rsid w:val="00847B5E"/>
    <w:rsid w:val="00847E72"/>
    <w:rsid w:val="00850D39"/>
    <w:rsid w:val="0085116C"/>
    <w:rsid w:val="008511FF"/>
    <w:rsid w:val="008513BA"/>
    <w:rsid w:val="00851AC0"/>
    <w:rsid w:val="00851E35"/>
    <w:rsid w:val="00851F9C"/>
    <w:rsid w:val="0085296B"/>
    <w:rsid w:val="00853436"/>
    <w:rsid w:val="008534DC"/>
    <w:rsid w:val="0085468E"/>
    <w:rsid w:val="008552E4"/>
    <w:rsid w:val="00855614"/>
    <w:rsid w:val="0085589B"/>
    <w:rsid w:val="00856724"/>
    <w:rsid w:val="00857287"/>
    <w:rsid w:val="00857FE3"/>
    <w:rsid w:val="0086004F"/>
    <w:rsid w:val="008608AF"/>
    <w:rsid w:val="00860C32"/>
    <w:rsid w:val="00861188"/>
    <w:rsid w:val="00861590"/>
    <w:rsid w:val="0086176F"/>
    <w:rsid w:val="0086190E"/>
    <w:rsid w:val="00862887"/>
    <w:rsid w:val="008630C2"/>
    <w:rsid w:val="008632BC"/>
    <w:rsid w:val="0086350B"/>
    <w:rsid w:val="00863DC1"/>
    <w:rsid w:val="0086424A"/>
    <w:rsid w:val="008642B5"/>
    <w:rsid w:val="00864C7E"/>
    <w:rsid w:val="008650E6"/>
    <w:rsid w:val="008654C8"/>
    <w:rsid w:val="00865511"/>
    <w:rsid w:val="00865A7E"/>
    <w:rsid w:val="00865D7D"/>
    <w:rsid w:val="008664A6"/>
    <w:rsid w:val="0086678C"/>
    <w:rsid w:val="008672C1"/>
    <w:rsid w:val="0086760D"/>
    <w:rsid w:val="00867A35"/>
    <w:rsid w:val="008704AA"/>
    <w:rsid w:val="00870701"/>
    <w:rsid w:val="0087126D"/>
    <w:rsid w:val="00871F3B"/>
    <w:rsid w:val="00872182"/>
    <w:rsid w:val="00873131"/>
    <w:rsid w:val="00873C90"/>
    <w:rsid w:val="00874033"/>
    <w:rsid w:val="00874499"/>
    <w:rsid w:val="0087466F"/>
    <w:rsid w:val="00875934"/>
    <w:rsid w:val="00875E8B"/>
    <w:rsid w:val="00875F1D"/>
    <w:rsid w:val="008764E2"/>
    <w:rsid w:val="00876B35"/>
    <w:rsid w:val="00876F82"/>
    <w:rsid w:val="00876FC3"/>
    <w:rsid w:val="00877041"/>
    <w:rsid w:val="008774C6"/>
    <w:rsid w:val="00880ED8"/>
    <w:rsid w:val="008811A9"/>
    <w:rsid w:val="008812D5"/>
    <w:rsid w:val="0088138D"/>
    <w:rsid w:val="008813DF"/>
    <w:rsid w:val="00882195"/>
    <w:rsid w:val="008825FA"/>
    <w:rsid w:val="008829F6"/>
    <w:rsid w:val="00882B0D"/>
    <w:rsid w:val="008832A9"/>
    <w:rsid w:val="00883CFB"/>
    <w:rsid w:val="0088425C"/>
    <w:rsid w:val="00884AD4"/>
    <w:rsid w:val="00884D2D"/>
    <w:rsid w:val="00885633"/>
    <w:rsid w:val="00885FED"/>
    <w:rsid w:val="0088613C"/>
    <w:rsid w:val="008864B6"/>
    <w:rsid w:val="00887413"/>
    <w:rsid w:val="008878DA"/>
    <w:rsid w:val="00887C65"/>
    <w:rsid w:val="00887D70"/>
    <w:rsid w:val="00890350"/>
    <w:rsid w:val="0089061D"/>
    <w:rsid w:val="008911BE"/>
    <w:rsid w:val="00891514"/>
    <w:rsid w:val="00892027"/>
    <w:rsid w:val="00892162"/>
    <w:rsid w:val="008922BE"/>
    <w:rsid w:val="00893271"/>
    <w:rsid w:val="00894124"/>
    <w:rsid w:val="00895EAC"/>
    <w:rsid w:val="00895ED9"/>
    <w:rsid w:val="008963F9"/>
    <w:rsid w:val="00896925"/>
    <w:rsid w:val="00896C6C"/>
    <w:rsid w:val="008A0641"/>
    <w:rsid w:val="008A0CAE"/>
    <w:rsid w:val="008A0F4F"/>
    <w:rsid w:val="008A101B"/>
    <w:rsid w:val="008A15BA"/>
    <w:rsid w:val="008A1C0D"/>
    <w:rsid w:val="008A1FF1"/>
    <w:rsid w:val="008A2103"/>
    <w:rsid w:val="008A231C"/>
    <w:rsid w:val="008A249D"/>
    <w:rsid w:val="008A24E1"/>
    <w:rsid w:val="008A385A"/>
    <w:rsid w:val="008A3ADB"/>
    <w:rsid w:val="008A3B9B"/>
    <w:rsid w:val="008A494B"/>
    <w:rsid w:val="008A4DF3"/>
    <w:rsid w:val="008A5110"/>
    <w:rsid w:val="008A5480"/>
    <w:rsid w:val="008A5C2E"/>
    <w:rsid w:val="008A5CC1"/>
    <w:rsid w:val="008A5D12"/>
    <w:rsid w:val="008A6872"/>
    <w:rsid w:val="008A7352"/>
    <w:rsid w:val="008A739F"/>
    <w:rsid w:val="008A7612"/>
    <w:rsid w:val="008A7C96"/>
    <w:rsid w:val="008A7D85"/>
    <w:rsid w:val="008A7E3D"/>
    <w:rsid w:val="008B01B5"/>
    <w:rsid w:val="008B0F96"/>
    <w:rsid w:val="008B1766"/>
    <w:rsid w:val="008B1E17"/>
    <w:rsid w:val="008B2EC1"/>
    <w:rsid w:val="008B2EF0"/>
    <w:rsid w:val="008B2FAD"/>
    <w:rsid w:val="008B40DE"/>
    <w:rsid w:val="008B45E3"/>
    <w:rsid w:val="008B46EE"/>
    <w:rsid w:val="008B4C7A"/>
    <w:rsid w:val="008B4E62"/>
    <w:rsid w:val="008B54EF"/>
    <w:rsid w:val="008B5B21"/>
    <w:rsid w:val="008B5CAE"/>
    <w:rsid w:val="008B61A7"/>
    <w:rsid w:val="008B684B"/>
    <w:rsid w:val="008B6C3E"/>
    <w:rsid w:val="008B7E7E"/>
    <w:rsid w:val="008C0814"/>
    <w:rsid w:val="008C0A48"/>
    <w:rsid w:val="008C0B5D"/>
    <w:rsid w:val="008C103F"/>
    <w:rsid w:val="008C2314"/>
    <w:rsid w:val="008C2AC8"/>
    <w:rsid w:val="008C2B4B"/>
    <w:rsid w:val="008C4322"/>
    <w:rsid w:val="008C5551"/>
    <w:rsid w:val="008C5E11"/>
    <w:rsid w:val="008C619A"/>
    <w:rsid w:val="008C61EA"/>
    <w:rsid w:val="008C6E77"/>
    <w:rsid w:val="008C70BB"/>
    <w:rsid w:val="008C744D"/>
    <w:rsid w:val="008C7A83"/>
    <w:rsid w:val="008D07FC"/>
    <w:rsid w:val="008D0895"/>
    <w:rsid w:val="008D0925"/>
    <w:rsid w:val="008D0DCC"/>
    <w:rsid w:val="008D151A"/>
    <w:rsid w:val="008D1CDF"/>
    <w:rsid w:val="008D4108"/>
    <w:rsid w:val="008D4AEF"/>
    <w:rsid w:val="008D53AC"/>
    <w:rsid w:val="008D5D80"/>
    <w:rsid w:val="008D5EFA"/>
    <w:rsid w:val="008D64A7"/>
    <w:rsid w:val="008D6803"/>
    <w:rsid w:val="008D685B"/>
    <w:rsid w:val="008D7326"/>
    <w:rsid w:val="008D7956"/>
    <w:rsid w:val="008D7C73"/>
    <w:rsid w:val="008D7ED9"/>
    <w:rsid w:val="008E0909"/>
    <w:rsid w:val="008E0AE3"/>
    <w:rsid w:val="008E0D64"/>
    <w:rsid w:val="008E122E"/>
    <w:rsid w:val="008E1523"/>
    <w:rsid w:val="008E16EB"/>
    <w:rsid w:val="008E1D98"/>
    <w:rsid w:val="008E261D"/>
    <w:rsid w:val="008E2D48"/>
    <w:rsid w:val="008E3CEB"/>
    <w:rsid w:val="008E46A7"/>
    <w:rsid w:val="008E4A9C"/>
    <w:rsid w:val="008E6B42"/>
    <w:rsid w:val="008E7029"/>
    <w:rsid w:val="008E71B4"/>
    <w:rsid w:val="008E72ED"/>
    <w:rsid w:val="008E7946"/>
    <w:rsid w:val="008E79BF"/>
    <w:rsid w:val="008E79F9"/>
    <w:rsid w:val="008E7A17"/>
    <w:rsid w:val="008E7FD9"/>
    <w:rsid w:val="008F035A"/>
    <w:rsid w:val="008F0723"/>
    <w:rsid w:val="008F0A30"/>
    <w:rsid w:val="008F0B96"/>
    <w:rsid w:val="008F0C0B"/>
    <w:rsid w:val="008F0FE2"/>
    <w:rsid w:val="008F20D4"/>
    <w:rsid w:val="008F29EB"/>
    <w:rsid w:val="008F2ED0"/>
    <w:rsid w:val="008F3066"/>
    <w:rsid w:val="008F3187"/>
    <w:rsid w:val="008F325E"/>
    <w:rsid w:val="008F36C0"/>
    <w:rsid w:val="008F3C03"/>
    <w:rsid w:val="008F40AD"/>
    <w:rsid w:val="008F46CE"/>
    <w:rsid w:val="008F4898"/>
    <w:rsid w:val="008F50E5"/>
    <w:rsid w:val="008F51F0"/>
    <w:rsid w:val="008F56D6"/>
    <w:rsid w:val="008F5C5F"/>
    <w:rsid w:val="008F63B9"/>
    <w:rsid w:val="008F6432"/>
    <w:rsid w:val="008F676E"/>
    <w:rsid w:val="008F6CB2"/>
    <w:rsid w:val="008F7D53"/>
    <w:rsid w:val="008F7DE0"/>
    <w:rsid w:val="008F7F67"/>
    <w:rsid w:val="00900871"/>
    <w:rsid w:val="00900CB5"/>
    <w:rsid w:val="00901063"/>
    <w:rsid w:val="0090112B"/>
    <w:rsid w:val="00901166"/>
    <w:rsid w:val="009019D5"/>
    <w:rsid w:val="00901E7B"/>
    <w:rsid w:val="009029E8"/>
    <w:rsid w:val="009032AE"/>
    <w:rsid w:val="00903588"/>
    <w:rsid w:val="00903639"/>
    <w:rsid w:val="0090380C"/>
    <w:rsid w:val="00903945"/>
    <w:rsid w:val="00904A7F"/>
    <w:rsid w:val="00904A8A"/>
    <w:rsid w:val="00904DA9"/>
    <w:rsid w:val="00906012"/>
    <w:rsid w:val="0090636C"/>
    <w:rsid w:val="009066B0"/>
    <w:rsid w:val="00906D3D"/>
    <w:rsid w:val="00906FEF"/>
    <w:rsid w:val="009104EB"/>
    <w:rsid w:val="00910BCA"/>
    <w:rsid w:val="00911868"/>
    <w:rsid w:val="009130CC"/>
    <w:rsid w:val="00913E6F"/>
    <w:rsid w:val="00913FF9"/>
    <w:rsid w:val="00914729"/>
    <w:rsid w:val="0091476B"/>
    <w:rsid w:val="009152A8"/>
    <w:rsid w:val="009153BE"/>
    <w:rsid w:val="00915A35"/>
    <w:rsid w:val="00915ACC"/>
    <w:rsid w:val="00915D25"/>
    <w:rsid w:val="0091671B"/>
    <w:rsid w:val="00916C49"/>
    <w:rsid w:val="00916E70"/>
    <w:rsid w:val="00920F07"/>
    <w:rsid w:val="0092123D"/>
    <w:rsid w:val="009216C5"/>
    <w:rsid w:val="009217C3"/>
    <w:rsid w:val="00923243"/>
    <w:rsid w:val="0092336D"/>
    <w:rsid w:val="009237C1"/>
    <w:rsid w:val="00923E30"/>
    <w:rsid w:val="00923E8F"/>
    <w:rsid w:val="00923F01"/>
    <w:rsid w:val="00924122"/>
    <w:rsid w:val="009241E6"/>
    <w:rsid w:val="00924638"/>
    <w:rsid w:val="00924680"/>
    <w:rsid w:val="00924CF7"/>
    <w:rsid w:val="009252EE"/>
    <w:rsid w:val="00925AA8"/>
    <w:rsid w:val="00925E0A"/>
    <w:rsid w:val="0092657D"/>
    <w:rsid w:val="009266FF"/>
    <w:rsid w:val="00930844"/>
    <w:rsid w:val="00930BD3"/>
    <w:rsid w:val="00930E97"/>
    <w:rsid w:val="00931687"/>
    <w:rsid w:val="009318D2"/>
    <w:rsid w:val="00931BB5"/>
    <w:rsid w:val="00931BF8"/>
    <w:rsid w:val="00932B2A"/>
    <w:rsid w:val="00933AB1"/>
    <w:rsid w:val="0093414A"/>
    <w:rsid w:val="009345DA"/>
    <w:rsid w:val="0093482C"/>
    <w:rsid w:val="00934E5C"/>
    <w:rsid w:val="00935666"/>
    <w:rsid w:val="00936454"/>
    <w:rsid w:val="0093649F"/>
    <w:rsid w:val="009369CC"/>
    <w:rsid w:val="00936B04"/>
    <w:rsid w:val="00937845"/>
    <w:rsid w:val="00937BE7"/>
    <w:rsid w:val="0094042E"/>
    <w:rsid w:val="00940760"/>
    <w:rsid w:val="009408C5"/>
    <w:rsid w:val="00940DA2"/>
    <w:rsid w:val="00941264"/>
    <w:rsid w:val="00942340"/>
    <w:rsid w:val="009423F9"/>
    <w:rsid w:val="00942C61"/>
    <w:rsid w:val="00942F2D"/>
    <w:rsid w:val="00943345"/>
    <w:rsid w:val="009436F2"/>
    <w:rsid w:val="00943E33"/>
    <w:rsid w:val="00944888"/>
    <w:rsid w:val="00946991"/>
    <w:rsid w:val="00947749"/>
    <w:rsid w:val="00947853"/>
    <w:rsid w:val="00947BA7"/>
    <w:rsid w:val="00947BAD"/>
    <w:rsid w:val="00947E35"/>
    <w:rsid w:val="00947EAB"/>
    <w:rsid w:val="009508A2"/>
    <w:rsid w:val="0095091A"/>
    <w:rsid w:val="00950DA9"/>
    <w:rsid w:val="00951197"/>
    <w:rsid w:val="00951E67"/>
    <w:rsid w:val="00951EB4"/>
    <w:rsid w:val="00951EC6"/>
    <w:rsid w:val="0095267F"/>
    <w:rsid w:val="0095299F"/>
    <w:rsid w:val="00952A95"/>
    <w:rsid w:val="009533FF"/>
    <w:rsid w:val="009539FF"/>
    <w:rsid w:val="00953C01"/>
    <w:rsid w:val="00953DF8"/>
    <w:rsid w:val="00954AD5"/>
    <w:rsid w:val="00954E30"/>
    <w:rsid w:val="0095518C"/>
    <w:rsid w:val="0095588D"/>
    <w:rsid w:val="009563A0"/>
    <w:rsid w:val="00956A93"/>
    <w:rsid w:val="00956EEC"/>
    <w:rsid w:val="009575C0"/>
    <w:rsid w:val="0095792A"/>
    <w:rsid w:val="00960075"/>
    <w:rsid w:val="00960362"/>
    <w:rsid w:val="00960FBE"/>
    <w:rsid w:val="009610B5"/>
    <w:rsid w:val="0096146C"/>
    <w:rsid w:val="00961ED1"/>
    <w:rsid w:val="009623AF"/>
    <w:rsid w:val="00962954"/>
    <w:rsid w:val="00963366"/>
    <w:rsid w:val="00963712"/>
    <w:rsid w:val="0096458E"/>
    <w:rsid w:val="0096527F"/>
    <w:rsid w:val="0096571C"/>
    <w:rsid w:val="00965AB5"/>
    <w:rsid w:val="009668B2"/>
    <w:rsid w:val="00966B23"/>
    <w:rsid w:val="009676EF"/>
    <w:rsid w:val="009677D4"/>
    <w:rsid w:val="00970842"/>
    <w:rsid w:val="00970934"/>
    <w:rsid w:val="00970D26"/>
    <w:rsid w:val="00970E21"/>
    <w:rsid w:val="009713FE"/>
    <w:rsid w:val="009716C3"/>
    <w:rsid w:val="009718F7"/>
    <w:rsid w:val="00971919"/>
    <w:rsid w:val="00971987"/>
    <w:rsid w:val="009719B8"/>
    <w:rsid w:val="00971C1F"/>
    <w:rsid w:val="00971FFD"/>
    <w:rsid w:val="00972AAC"/>
    <w:rsid w:val="00972B60"/>
    <w:rsid w:val="00973793"/>
    <w:rsid w:val="009743CE"/>
    <w:rsid w:val="00974466"/>
    <w:rsid w:val="00974860"/>
    <w:rsid w:val="0097486F"/>
    <w:rsid w:val="009748A3"/>
    <w:rsid w:val="00974C84"/>
    <w:rsid w:val="009752DB"/>
    <w:rsid w:val="009762A1"/>
    <w:rsid w:val="00976F82"/>
    <w:rsid w:val="00977BF2"/>
    <w:rsid w:val="00977F89"/>
    <w:rsid w:val="00980195"/>
    <w:rsid w:val="009809CC"/>
    <w:rsid w:val="009816C9"/>
    <w:rsid w:val="0098197C"/>
    <w:rsid w:val="0098204B"/>
    <w:rsid w:val="0098230F"/>
    <w:rsid w:val="0098357A"/>
    <w:rsid w:val="00984A93"/>
    <w:rsid w:val="00985A6B"/>
    <w:rsid w:val="009861AB"/>
    <w:rsid w:val="00986FC9"/>
    <w:rsid w:val="0098739E"/>
    <w:rsid w:val="009875E3"/>
    <w:rsid w:val="0098799F"/>
    <w:rsid w:val="00990C29"/>
    <w:rsid w:val="00990CF6"/>
    <w:rsid w:val="00991F73"/>
    <w:rsid w:val="00992199"/>
    <w:rsid w:val="009921F8"/>
    <w:rsid w:val="009925AE"/>
    <w:rsid w:val="00992860"/>
    <w:rsid w:val="00993D6B"/>
    <w:rsid w:val="00993E91"/>
    <w:rsid w:val="009941A1"/>
    <w:rsid w:val="009942FE"/>
    <w:rsid w:val="00994A55"/>
    <w:rsid w:val="00994AA8"/>
    <w:rsid w:val="009967ED"/>
    <w:rsid w:val="00996B97"/>
    <w:rsid w:val="00997699"/>
    <w:rsid w:val="00997CD5"/>
    <w:rsid w:val="009A0222"/>
    <w:rsid w:val="009A10A1"/>
    <w:rsid w:val="009A150B"/>
    <w:rsid w:val="009A17A4"/>
    <w:rsid w:val="009A17D3"/>
    <w:rsid w:val="009A1FFB"/>
    <w:rsid w:val="009A21E9"/>
    <w:rsid w:val="009A288B"/>
    <w:rsid w:val="009A2990"/>
    <w:rsid w:val="009A2A03"/>
    <w:rsid w:val="009A2F56"/>
    <w:rsid w:val="009A3115"/>
    <w:rsid w:val="009A42A7"/>
    <w:rsid w:val="009A544B"/>
    <w:rsid w:val="009A62A9"/>
    <w:rsid w:val="009A7024"/>
    <w:rsid w:val="009A722E"/>
    <w:rsid w:val="009B071F"/>
    <w:rsid w:val="009B1039"/>
    <w:rsid w:val="009B13CC"/>
    <w:rsid w:val="009B24FE"/>
    <w:rsid w:val="009B26B0"/>
    <w:rsid w:val="009B26DE"/>
    <w:rsid w:val="009B2825"/>
    <w:rsid w:val="009B28C9"/>
    <w:rsid w:val="009B2B02"/>
    <w:rsid w:val="009B3205"/>
    <w:rsid w:val="009B34F9"/>
    <w:rsid w:val="009B35F7"/>
    <w:rsid w:val="009B3D7F"/>
    <w:rsid w:val="009B4BF0"/>
    <w:rsid w:val="009B55D5"/>
    <w:rsid w:val="009B57CC"/>
    <w:rsid w:val="009B5A97"/>
    <w:rsid w:val="009B5DB6"/>
    <w:rsid w:val="009B6596"/>
    <w:rsid w:val="009B6E17"/>
    <w:rsid w:val="009C0235"/>
    <w:rsid w:val="009C1050"/>
    <w:rsid w:val="009C19B7"/>
    <w:rsid w:val="009C2565"/>
    <w:rsid w:val="009C2A75"/>
    <w:rsid w:val="009C3375"/>
    <w:rsid w:val="009C41F5"/>
    <w:rsid w:val="009C44BF"/>
    <w:rsid w:val="009C4574"/>
    <w:rsid w:val="009C4E58"/>
    <w:rsid w:val="009C5F5B"/>
    <w:rsid w:val="009C6542"/>
    <w:rsid w:val="009C6B4C"/>
    <w:rsid w:val="009C6DDF"/>
    <w:rsid w:val="009C726C"/>
    <w:rsid w:val="009C73BE"/>
    <w:rsid w:val="009C7B3E"/>
    <w:rsid w:val="009D0016"/>
    <w:rsid w:val="009D00A9"/>
    <w:rsid w:val="009D0506"/>
    <w:rsid w:val="009D088B"/>
    <w:rsid w:val="009D1200"/>
    <w:rsid w:val="009D24A0"/>
    <w:rsid w:val="009D26E3"/>
    <w:rsid w:val="009D2C76"/>
    <w:rsid w:val="009D32BB"/>
    <w:rsid w:val="009D44F7"/>
    <w:rsid w:val="009D47C1"/>
    <w:rsid w:val="009D5F5E"/>
    <w:rsid w:val="009D6161"/>
    <w:rsid w:val="009D666A"/>
    <w:rsid w:val="009D69CB"/>
    <w:rsid w:val="009D6B83"/>
    <w:rsid w:val="009D7CC2"/>
    <w:rsid w:val="009E09AA"/>
    <w:rsid w:val="009E0AF2"/>
    <w:rsid w:val="009E0BCA"/>
    <w:rsid w:val="009E12FF"/>
    <w:rsid w:val="009E1368"/>
    <w:rsid w:val="009E1579"/>
    <w:rsid w:val="009E19DF"/>
    <w:rsid w:val="009E2BF6"/>
    <w:rsid w:val="009E2EE7"/>
    <w:rsid w:val="009E3455"/>
    <w:rsid w:val="009E39F0"/>
    <w:rsid w:val="009E4158"/>
    <w:rsid w:val="009E43CB"/>
    <w:rsid w:val="009E45A0"/>
    <w:rsid w:val="009E4DA4"/>
    <w:rsid w:val="009E4E1E"/>
    <w:rsid w:val="009E5334"/>
    <w:rsid w:val="009E5462"/>
    <w:rsid w:val="009E588D"/>
    <w:rsid w:val="009E5D0D"/>
    <w:rsid w:val="009E6888"/>
    <w:rsid w:val="009E7005"/>
    <w:rsid w:val="009E75FD"/>
    <w:rsid w:val="009E7641"/>
    <w:rsid w:val="009F073C"/>
    <w:rsid w:val="009F08D7"/>
    <w:rsid w:val="009F0C74"/>
    <w:rsid w:val="009F0CF8"/>
    <w:rsid w:val="009F0F9F"/>
    <w:rsid w:val="009F1212"/>
    <w:rsid w:val="009F1788"/>
    <w:rsid w:val="009F1824"/>
    <w:rsid w:val="009F1E65"/>
    <w:rsid w:val="009F24FE"/>
    <w:rsid w:val="009F27F8"/>
    <w:rsid w:val="009F2EDC"/>
    <w:rsid w:val="009F30CB"/>
    <w:rsid w:val="009F409C"/>
    <w:rsid w:val="009F5445"/>
    <w:rsid w:val="009F630D"/>
    <w:rsid w:val="009F67BD"/>
    <w:rsid w:val="009F73A4"/>
    <w:rsid w:val="009F7BAE"/>
    <w:rsid w:val="009F7D2D"/>
    <w:rsid w:val="00A00148"/>
    <w:rsid w:val="00A00262"/>
    <w:rsid w:val="00A01043"/>
    <w:rsid w:val="00A01D07"/>
    <w:rsid w:val="00A01D74"/>
    <w:rsid w:val="00A01DAB"/>
    <w:rsid w:val="00A02557"/>
    <w:rsid w:val="00A02BC9"/>
    <w:rsid w:val="00A0358E"/>
    <w:rsid w:val="00A035ED"/>
    <w:rsid w:val="00A037AE"/>
    <w:rsid w:val="00A041BE"/>
    <w:rsid w:val="00A04F51"/>
    <w:rsid w:val="00A0510A"/>
    <w:rsid w:val="00A05E8D"/>
    <w:rsid w:val="00A062D6"/>
    <w:rsid w:val="00A069B9"/>
    <w:rsid w:val="00A06DE2"/>
    <w:rsid w:val="00A07432"/>
    <w:rsid w:val="00A0790C"/>
    <w:rsid w:val="00A07E12"/>
    <w:rsid w:val="00A10A07"/>
    <w:rsid w:val="00A117A1"/>
    <w:rsid w:val="00A11A1C"/>
    <w:rsid w:val="00A11C27"/>
    <w:rsid w:val="00A12004"/>
    <w:rsid w:val="00A127CC"/>
    <w:rsid w:val="00A129AC"/>
    <w:rsid w:val="00A13A3C"/>
    <w:rsid w:val="00A13EE0"/>
    <w:rsid w:val="00A145E8"/>
    <w:rsid w:val="00A14796"/>
    <w:rsid w:val="00A14EF6"/>
    <w:rsid w:val="00A155AF"/>
    <w:rsid w:val="00A165E2"/>
    <w:rsid w:val="00A171BD"/>
    <w:rsid w:val="00A17504"/>
    <w:rsid w:val="00A179CD"/>
    <w:rsid w:val="00A17FF3"/>
    <w:rsid w:val="00A200B9"/>
    <w:rsid w:val="00A203AE"/>
    <w:rsid w:val="00A20AA1"/>
    <w:rsid w:val="00A20C34"/>
    <w:rsid w:val="00A21E45"/>
    <w:rsid w:val="00A21EB7"/>
    <w:rsid w:val="00A22D84"/>
    <w:rsid w:val="00A22DDA"/>
    <w:rsid w:val="00A22F31"/>
    <w:rsid w:val="00A23473"/>
    <w:rsid w:val="00A25CD0"/>
    <w:rsid w:val="00A25E9F"/>
    <w:rsid w:val="00A261FC"/>
    <w:rsid w:val="00A2621E"/>
    <w:rsid w:val="00A263B1"/>
    <w:rsid w:val="00A26B18"/>
    <w:rsid w:val="00A270DC"/>
    <w:rsid w:val="00A270EA"/>
    <w:rsid w:val="00A27EC5"/>
    <w:rsid w:val="00A3047B"/>
    <w:rsid w:val="00A30B35"/>
    <w:rsid w:val="00A31B93"/>
    <w:rsid w:val="00A32424"/>
    <w:rsid w:val="00A327BC"/>
    <w:rsid w:val="00A33409"/>
    <w:rsid w:val="00A33554"/>
    <w:rsid w:val="00A33C1A"/>
    <w:rsid w:val="00A33C7D"/>
    <w:rsid w:val="00A33D72"/>
    <w:rsid w:val="00A33EBF"/>
    <w:rsid w:val="00A33FD7"/>
    <w:rsid w:val="00A34134"/>
    <w:rsid w:val="00A34B35"/>
    <w:rsid w:val="00A34BCD"/>
    <w:rsid w:val="00A34DB8"/>
    <w:rsid w:val="00A35105"/>
    <w:rsid w:val="00A35355"/>
    <w:rsid w:val="00A35C40"/>
    <w:rsid w:val="00A35F37"/>
    <w:rsid w:val="00A36C9A"/>
    <w:rsid w:val="00A36E3C"/>
    <w:rsid w:val="00A37254"/>
    <w:rsid w:val="00A372C2"/>
    <w:rsid w:val="00A37448"/>
    <w:rsid w:val="00A375D6"/>
    <w:rsid w:val="00A4031B"/>
    <w:rsid w:val="00A40840"/>
    <w:rsid w:val="00A40D55"/>
    <w:rsid w:val="00A410B4"/>
    <w:rsid w:val="00A413CC"/>
    <w:rsid w:val="00A41EC5"/>
    <w:rsid w:val="00A424AF"/>
    <w:rsid w:val="00A429BD"/>
    <w:rsid w:val="00A42A6A"/>
    <w:rsid w:val="00A42D01"/>
    <w:rsid w:val="00A42E04"/>
    <w:rsid w:val="00A430BB"/>
    <w:rsid w:val="00A43362"/>
    <w:rsid w:val="00A43597"/>
    <w:rsid w:val="00A437F1"/>
    <w:rsid w:val="00A43B03"/>
    <w:rsid w:val="00A4521D"/>
    <w:rsid w:val="00A452E0"/>
    <w:rsid w:val="00A4573D"/>
    <w:rsid w:val="00A457CA"/>
    <w:rsid w:val="00A45A73"/>
    <w:rsid w:val="00A45C8F"/>
    <w:rsid w:val="00A476E7"/>
    <w:rsid w:val="00A47B9D"/>
    <w:rsid w:val="00A50705"/>
    <w:rsid w:val="00A50C98"/>
    <w:rsid w:val="00A510F3"/>
    <w:rsid w:val="00A52B95"/>
    <w:rsid w:val="00A539AA"/>
    <w:rsid w:val="00A539F4"/>
    <w:rsid w:val="00A53B37"/>
    <w:rsid w:val="00A552AF"/>
    <w:rsid w:val="00A5533E"/>
    <w:rsid w:val="00A5757A"/>
    <w:rsid w:val="00A578EA"/>
    <w:rsid w:val="00A57DE0"/>
    <w:rsid w:val="00A57E1E"/>
    <w:rsid w:val="00A60281"/>
    <w:rsid w:val="00A606A0"/>
    <w:rsid w:val="00A610EA"/>
    <w:rsid w:val="00A61151"/>
    <w:rsid w:val="00A61244"/>
    <w:rsid w:val="00A61B71"/>
    <w:rsid w:val="00A62077"/>
    <w:rsid w:val="00A629D6"/>
    <w:rsid w:val="00A62B0E"/>
    <w:rsid w:val="00A63355"/>
    <w:rsid w:val="00A63440"/>
    <w:rsid w:val="00A638C2"/>
    <w:rsid w:val="00A63F0A"/>
    <w:rsid w:val="00A658C5"/>
    <w:rsid w:val="00A6597F"/>
    <w:rsid w:val="00A66553"/>
    <w:rsid w:val="00A7033F"/>
    <w:rsid w:val="00A712B1"/>
    <w:rsid w:val="00A71633"/>
    <w:rsid w:val="00A71BA2"/>
    <w:rsid w:val="00A71C57"/>
    <w:rsid w:val="00A72417"/>
    <w:rsid w:val="00A7331B"/>
    <w:rsid w:val="00A73331"/>
    <w:rsid w:val="00A73B45"/>
    <w:rsid w:val="00A73EBE"/>
    <w:rsid w:val="00A75831"/>
    <w:rsid w:val="00A761D2"/>
    <w:rsid w:val="00A763AB"/>
    <w:rsid w:val="00A76D26"/>
    <w:rsid w:val="00A76F65"/>
    <w:rsid w:val="00A7709E"/>
    <w:rsid w:val="00A77198"/>
    <w:rsid w:val="00A777CE"/>
    <w:rsid w:val="00A77851"/>
    <w:rsid w:val="00A8069E"/>
    <w:rsid w:val="00A809B5"/>
    <w:rsid w:val="00A8111F"/>
    <w:rsid w:val="00A8124C"/>
    <w:rsid w:val="00A819B6"/>
    <w:rsid w:val="00A81A87"/>
    <w:rsid w:val="00A81D03"/>
    <w:rsid w:val="00A81E90"/>
    <w:rsid w:val="00A81F0B"/>
    <w:rsid w:val="00A82088"/>
    <w:rsid w:val="00A823D1"/>
    <w:rsid w:val="00A82B5A"/>
    <w:rsid w:val="00A82E95"/>
    <w:rsid w:val="00A83980"/>
    <w:rsid w:val="00A83981"/>
    <w:rsid w:val="00A83D1A"/>
    <w:rsid w:val="00A84708"/>
    <w:rsid w:val="00A84AE4"/>
    <w:rsid w:val="00A84E79"/>
    <w:rsid w:val="00A8533C"/>
    <w:rsid w:val="00A85572"/>
    <w:rsid w:val="00A857BC"/>
    <w:rsid w:val="00A85B41"/>
    <w:rsid w:val="00A85BA2"/>
    <w:rsid w:val="00A8753C"/>
    <w:rsid w:val="00A87DFC"/>
    <w:rsid w:val="00A90B02"/>
    <w:rsid w:val="00A9285B"/>
    <w:rsid w:val="00A9291B"/>
    <w:rsid w:val="00A92A71"/>
    <w:rsid w:val="00A92AB2"/>
    <w:rsid w:val="00A93866"/>
    <w:rsid w:val="00A9388A"/>
    <w:rsid w:val="00A93946"/>
    <w:rsid w:val="00A9414A"/>
    <w:rsid w:val="00A94B35"/>
    <w:rsid w:val="00A94B54"/>
    <w:rsid w:val="00A94B92"/>
    <w:rsid w:val="00A95A58"/>
    <w:rsid w:val="00A9635A"/>
    <w:rsid w:val="00A963EC"/>
    <w:rsid w:val="00A96D5D"/>
    <w:rsid w:val="00A97A32"/>
    <w:rsid w:val="00AA00BA"/>
    <w:rsid w:val="00AA053F"/>
    <w:rsid w:val="00AA0735"/>
    <w:rsid w:val="00AA128D"/>
    <w:rsid w:val="00AA15B2"/>
    <w:rsid w:val="00AA164A"/>
    <w:rsid w:val="00AA1E5B"/>
    <w:rsid w:val="00AA3320"/>
    <w:rsid w:val="00AA3773"/>
    <w:rsid w:val="00AA3FF4"/>
    <w:rsid w:val="00AA4800"/>
    <w:rsid w:val="00AA4BD5"/>
    <w:rsid w:val="00AA54AD"/>
    <w:rsid w:val="00AA57B1"/>
    <w:rsid w:val="00AA6DF5"/>
    <w:rsid w:val="00AA6E05"/>
    <w:rsid w:val="00AB0145"/>
    <w:rsid w:val="00AB0BAC"/>
    <w:rsid w:val="00AB0F16"/>
    <w:rsid w:val="00AB1508"/>
    <w:rsid w:val="00AB17DD"/>
    <w:rsid w:val="00AB1F65"/>
    <w:rsid w:val="00AB2859"/>
    <w:rsid w:val="00AB2876"/>
    <w:rsid w:val="00AB2B51"/>
    <w:rsid w:val="00AB312E"/>
    <w:rsid w:val="00AB3DB2"/>
    <w:rsid w:val="00AB550A"/>
    <w:rsid w:val="00AB5C8C"/>
    <w:rsid w:val="00AB5D2B"/>
    <w:rsid w:val="00AB6866"/>
    <w:rsid w:val="00AB6E1D"/>
    <w:rsid w:val="00AB70DE"/>
    <w:rsid w:val="00AB7CB3"/>
    <w:rsid w:val="00AC0517"/>
    <w:rsid w:val="00AC098A"/>
    <w:rsid w:val="00AC0DB6"/>
    <w:rsid w:val="00AC122D"/>
    <w:rsid w:val="00AC19C3"/>
    <w:rsid w:val="00AC2720"/>
    <w:rsid w:val="00AC2DF1"/>
    <w:rsid w:val="00AC2FF2"/>
    <w:rsid w:val="00AC3B12"/>
    <w:rsid w:val="00AC40B6"/>
    <w:rsid w:val="00AC4283"/>
    <w:rsid w:val="00AC4960"/>
    <w:rsid w:val="00AC5E86"/>
    <w:rsid w:val="00AC6183"/>
    <w:rsid w:val="00AC63C5"/>
    <w:rsid w:val="00AC68DF"/>
    <w:rsid w:val="00AD00A9"/>
    <w:rsid w:val="00AD04B2"/>
    <w:rsid w:val="00AD04BB"/>
    <w:rsid w:val="00AD0635"/>
    <w:rsid w:val="00AD066B"/>
    <w:rsid w:val="00AD06C3"/>
    <w:rsid w:val="00AD11B8"/>
    <w:rsid w:val="00AD1BF6"/>
    <w:rsid w:val="00AD1F10"/>
    <w:rsid w:val="00AD276F"/>
    <w:rsid w:val="00AD33E8"/>
    <w:rsid w:val="00AD361E"/>
    <w:rsid w:val="00AD408F"/>
    <w:rsid w:val="00AD46D2"/>
    <w:rsid w:val="00AD4F1C"/>
    <w:rsid w:val="00AD5191"/>
    <w:rsid w:val="00AD551F"/>
    <w:rsid w:val="00AD5D99"/>
    <w:rsid w:val="00AD6812"/>
    <w:rsid w:val="00AD695B"/>
    <w:rsid w:val="00AD6DC1"/>
    <w:rsid w:val="00AD6E73"/>
    <w:rsid w:val="00AD6EF3"/>
    <w:rsid w:val="00AD74DC"/>
    <w:rsid w:val="00AD7D1F"/>
    <w:rsid w:val="00AD7DB3"/>
    <w:rsid w:val="00AE0F29"/>
    <w:rsid w:val="00AE123A"/>
    <w:rsid w:val="00AE1652"/>
    <w:rsid w:val="00AE1803"/>
    <w:rsid w:val="00AE2252"/>
    <w:rsid w:val="00AE22A8"/>
    <w:rsid w:val="00AE2AB0"/>
    <w:rsid w:val="00AE34CC"/>
    <w:rsid w:val="00AE3EF8"/>
    <w:rsid w:val="00AE4AC4"/>
    <w:rsid w:val="00AE4BF1"/>
    <w:rsid w:val="00AE4D28"/>
    <w:rsid w:val="00AE4E23"/>
    <w:rsid w:val="00AE5430"/>
    <w:rsid w:val="00AE5852"/>
    <w:rsid w:val="00AE5D40"/>
    <w:rsid w:val="00AE6D27"/>
    <w:rsid w:val="00AE6D67"/>
    <w:rsid w:val="00AE73EC"/>
    <w:rsid w:val="00AE793F"/>
    <w:rsid w:val="00AE798F"/>
    <w:rsid w:val="00AE7C64"/>
    <w:rsid w:val="00AF015F"/>
    <w:rsid w:val="00AF0AEC"/>
    <w:rsid w:val="00AF0E6A"/>
    <w:rsid w:val="00AF23A0"/>
    <w:rsid w:val="00AF261F"/>
    <w:rsid w:val="00AF2EA1"/>
    <w:rsid w:val="00AF2EC4"/>
    <w:rsid w:val="00AF3E91"/>
    <w:rsid w:val="00AF4CFF"/>
    <w:rsid w:val="00AF517E"/>
    <w:rsid w:val="00AF53EA"/>
    <w:rsid w:val="00AF5522"/>
    <w:rsid w:val="00AF5868"/>
    <w:rsid w:val="00AF6126"/>
    <w:rsid w:val="00AF708F"/>
    <w:rsid w:val="00AF7897"/>
    <w:rsid w:val="00B0040E"/>
    <w:rsid w:val="00B0078E"/>
    <w:rsid w:val="00B00973"/>
    <w:rsid w:val="00B00C2E"/>
    <w:rsid w:val="00B00D85"/>
    <w:rsid w:val="00B0171A"/>
    <w:rsid w:val="00B01B05"/>
    <w:rsid w:val="00B01DD4"/>
    <w:rsid w:val="00B02127"/>
    <w:rsid w:val="00B026F7"/>
    <w:rsid w:val="00B028A1"/>
    <w:rsid w:val="00B03318"/>
    <w:rsid w:val="00B033E9"/>
    <w:rsid w:val="00B03644"/>
    <w:rsid w:val="00B04093"/>
    <w:rsid w:val="00B04340"/>
    <w:rsid w:val="00B051A5"/>
    <w:rsid w:val="00B05762"/>
    <w:rsid w:val="00B063D5"/>
    <w:rsid w:val="00B06C21"/>
    <w:rsid w:val="00B06F0C"/>
    <w:rsid w:val="00B0747F"/>
    <w:rsid w:val="00B07F05"/>
    <w:rsid w:val="00B10144"/>
    <w:rsid w:val="00B1046E"/>
    <w:rsid w:val="00B1052F"/>
    <w:rsid w:val="00B1085B"/>
    <w:rsid w:val="00B108D3"/>
    <w:rsid w:val="00B12AE0"/>
    <w:rsid w:val="00B13DCF"/>
    <w:rsid w:val="00B14A04"/>
    <w:rsid w:val="00B14B52"/>
    <w:rsid w:val="00B14DFE"/>
    <w:rsid w:val="00B1554B"/>
    <w:rsid w:val="00B156A8"/>
    <w:rsid w:val="00B17789"/>
    <w:rsid w:val="00B17865"/>
    <w:rsid w:val="00B17F2D"/>
    <w:rsid w:val="00B17FAB"/>
    <w:rsid w:val="00B201DB"/>
    <w:rsid w:val="00B203D8"/>
    <w:rsid w:val="00B2202C"/>
    <w:rsid w:val="00B2235C"/>
    <w:rsid w:val="00B22A95"/>
    <w:rsid w:val="00B238A7"/>
    <w:rsid w:val="00B23979"/>
    <w:rsid w:val="00B23C93"/>
    <w:rsid w:val="00B23E47"/>
    <w:rsid w:val="00B23E7D"/>
    <w:rsid w:val="00B24312"/>
    <w:rsid w:val="00B257CC"/>
    <w:rsid w:val="00B2633C"/>
    <w:rsid w:val="00B26AAE"/>
    <w:rsid w:val="00B272BB"/>
    <w:rsid w:val="00B27452"/>
    <w:rsid w:val="00B279F5"/>
    <w:rsid w:val="00B27C87"/>
    <w:rsid w:val="00B27F8A"/>
    <w:rsid w:val="00B30A4C"/>
    <w:rsid w:val="00B31DB1"/>
    <w:rsid w:val="00B3200E"/>
    <w:rsid w:val="00B325E1"/>
    <w:rsid w:val="00B338AA"/>
    <w:rsid w:val="00B33A95"/>
    <w:rsid w:val="00B3487E"/>
    <w:rsid w:val="00B3543D"/>
    <w:rsid w:val="00B35A07"/>
    <w:rsid w:val="00B35F43"/>
    <w:rsid w:val="00B366D6"/>
    <w:rsid w:val="00B36875"/>
    <w:rsid w:val="00B369BD"/>
    <w:rsid w:val="00B3782D"/>
    <w:rsid w:val="00B37C9E"/>
    <w:rsid w:val="00B4012E"/>
    <w:rsid w:val="00B409FD"/>
    <w:rsid w:val="00B412DD"/>
    <w:rsid w:val="00B41F7D"/>
    <w:rsid w:val="00B41FBB"/>
    <w:rsid w:val="00B42314"/>
    <w:rsid w:val="00B42367"/>
    <w:rsid w:val="00B4252A"/>
    <w:rsid w:val="00B4283A"/>
    <w:rsid w:val="00B43436"/>
    <w:rsid w:val="00B43CF4"/>
    <w:rsid w:val="00B441FC"/>
    <w:rsid w:val="00B4427E"/>
    <w:rsid w:val="00B44812"/>
    <w:rsid w:val="00B4512C"/>
    <w:rsid w:val="00B455B4"/>
    <w:rsid w:val="00B47025"/>
    <w:rsid w:val="00B4718D"/>
    <w:rsid w:val="00B471FE"/>
    <w:rsid w:val="00B472C6"/>
    <w:rsid w:val="00B47990"/>
    <w:rsid w:val="00B50800"/>
    <w:rsid w:val="00B50F74"/>
    <w:rsid w:val="00B50FED"/>
    <w:rsid w:val="00B51481"/>
    <w:rsid w:val="00B51C9E"/>
    <w:rsid w:val="00B51FE6"/>
    <w:rsid w:val="00B52590"/>
    <w:rsid w:val="00B526AC"/>
    <w:rsid w:val="00B52D31"/>
    <w:rsid w:val="00B53063"/>
    <w:rsid w:val="00B533B8"/>
    <w:rsid w:val="00B53837"/>
    <w:rsid w:val="00B53E31"/>
    <w:rsid w:val="00B55262"/>
    <w:rsid w:val="00B554C0"/>
    <w:rsid w:val="00B561C9"/>
    <w:rsid w:val="00B561D5"/>
    <w:rsid w:val="00B56D31"/>
    <w:rsid w:val="00B57024"/>
    <w:rsid w:val="00B60C32"/>
    <w:rsid w:val="00B61AAB"/>
    <w:rsid w:val="00B63022"/>
    <w:rsid w:val="00B630C4"/>
    <w:rsid w:val="00B633D3"/>
    <w:rsid w:val="00B6372A"/>
    <w:rsid w:val="00B637CC"/>
    <w:rsid w:val="00B637D3"/>
    <w:rsid w:val="00B63838"/>
    <w:rsid w:val="00B63953"/>
    <w:rsid w:val="00B64000"/>
    <w:rsid w:val="00B652ED"/>
    <w:rsid w:val="00B67136"/>
    <w:rsid w:val="00B67213"/>
    <w:rsid w:val="00B674F3"/>
    <w:rsid w:val="00B67537"/>
    <w:rsid w:val="00B67E81"/>
    <w:rsid w:val="00B71054"/>
    <w:rsid w:val="00B71FB7"/>
    <w:rsid w:val="00B722A1"/>
    <w:rsid w:val="00B72A98"/>
    <w:rsid w:val="00B73358"/>
    <w:rsid w:val="00B73637"/>
    <w:rsid w:val="00B743C6"/>
    <w:rsid w:val="00B743F4"/>
    <w:rsid w:val="00B74707"/>
    <w:rsid w:val="00B74BC3"/>
    <w:rsid w:val="00B74FB2"/>
    <w:rsid w:val="00B75BEF"/>
    <w:rsid w:val="00B768DE"/>
    <w:rsid w:val="00B76C95"/>
    <w:rsid w:val="00B7745C"/>
    <w:rsid w:val="00B77FB9"/>
    <w:rsid w:val="00B80B79"/>
    <w:rsid w:val="00B81449"/>
    <w:rsid w:val="00B82A91"/>
    <w:rsid w:val="00B82E94"/>
    <w:rsid w:val="00B83354"/>
    <w:rsid w:val="00B839D0"/>
    <w:rsid w:val="00B83A55"/>
    <w:rsid w:val="00B8444D"/>
    <w:rsid w:val="00B84CDC"/>
    <w:rsid w:val="00B84E13"/>
    <w:rsid w:val="00B853BE"/>
    <w:rsid w:val="00B85D37"/>
    <w:rsid w:val="00B85D85"/>
    <w:rsid w:val="00B86760"/>
    <w:rsid w:val="00B86FA8"/>
    <w:rsid w:val="00B8710D"/>
    <w:rsid w:val="00B87D3E"/>
    <w:rsid w:val="00B901E8"/>
    <w:rsid w:val="00B91D1F"/>
    <w:rsid w:val="00B92997"/>
    <w:rsid w:val="00B92BE3"/>
    <w:rsid w:val="00B93110"/>
    <w:rsid w:val="00B931D0"/>
    <w:rsid w:val="00B9324A"/>
    <w:rsid w:val="00B937F7"/>
    <w:rsid w:val="00B938B9"/>
    <w:rsid w:val="00B94920"/>
    <w:rsid w:val="00B94979"/>
    <w:rsid w:val="00B94AF6"/>
    <w:rsid w:val="00B94CA0"/>
    <w:rsid w:val="00B95653"/>
    <w:rsid w:val="00B95E5E"/>
    <w:rsid w:val="00B964D2"/>
    <w:rsid w:val="00B9661E"/>
    <w:rsid w:val="00B96993"/>
    <w:rsid w:val="00BA0088"/>
    <w:rsid w:val="00BA04E8"/>
    <w:rsid w:val="00BA0C6D"/>
    <w:rsid w:val="00BA0DF5"/>
    <w:rsid w:val="00BA11C9"/>
    <w:rsid w:val="00BA145A"/>
    <w:rsid w:val="00BA214C"/>
    <w:rsid w:val="00BA2789"/>
    <w:rsid w:val="00BA2FE3"/>
    <w:rsid w:val="00BA3069"/>
    <w:rsid w:val="00BA3266"/>
    <w:rsid w:val="00BA3E20"/>
    <w:rsid w:val="00BA3F8C"/>
    <w:rsid w:val="00BA432B"/>
    <w:rsid w:val="00BA4EE1"/>
    <w:rsid w:val="00BA4F2C"/>
    <w:rsid w:val="00BA55FE"/>
    <w:rsid w:val="00BA58D6"/>
    <w:rsid w:val="00BA64A7"/>
    <w:rsid w:val="00BA670E"/>
    <w:rsid w:val="00BA6761"/>
    <w:rsid w:val="00BA6F5E"/>
    <w:rsid w:val="00BA732A"/>
    <w:rsid w:val="00BA763E"/>
    <w:rsid w:val="00BA7FCE"/>
    <w:rsid w:val="00BB037D"/>
    <w:rsid w:val="00BB0425"/>
    <w:rsid w:val="00BB1537"/>
    <w:rsid w:val="00BB1A1F"/>
    <w:rsid w:val="00BB1A82"/>
    <w:rsid w:val="00BB1B76"/>
    <w:rsid w:val="00BB1BF2"/>
    <w:rsid w:val="00BB2318"/>
    <w:rsid w:val="00BB2435"/>
    <w:rsid w:val="00BB2553"/>
    <w:rsid w:val="00BB2C3E"/>
    <w:rsid w:val="00BB518C"/>
    <w:rsid w:val="00BB5359"/>
    <w:rsid w:val="00BB59A0"/>
    <w:rsid w:val="00BB5F62"/>
    <w:rsid w:val="00BB678D"/>
    <w:rsid w:val="00BB67FF"/>
    <w:rsid w:val="00BB69CD"/>
    <w:rsid w:val="00BB6BD5"/>
    <w:rsid w:val="00BB6D54"/>
    <w:rsid w:val="00BB72B1"/>
    <w:rsid w:val="00BB7E1D"/>
    <w:rsid w:val="00BC10C8"/>
    <w:rsid w:val="00BC15A5"/>
    <w:rsid w:val="00BC227B"/>
    <w:rsid w:val="00BC23DE"/>
    <w:rsid w:val="00BC2D0D"/>
    <w:rsid w:val="00BC3058"/>
    <w:rsid w:val="00BC3506"/>
    <w:rsid w:val="00BC3DD5"/>
    <w:rsid w:val="00BC5115"/>
    <w:rsid w:val="00BC592C"/>
    <w:rsid w:val="00BC5A93"/>
    <w:rsid w:val="00BC5C93"/>
    <w:rsid w:val="00BC66E1"/>
    <w:rsid w:val="00BC66E8"/>
    <w:rsid w:val="00BC67EB"/>
    <w:rsid w:val="00BC6832"/>
    <w:rsid w:val="00BC7B31"/>
    <w:rsid w:val="00BD0DC2"/>
    <w:rsid w:val="00BD130A"/>
    <w:rsid w:val="00BD1547"/>
    <w:rsid w:val="00BD1C16"/>
    <w:rsid w:val="00BD31A4"/>
    <w:rsid w:val="00BD3B92"/>
    <w:rsid w:val="00BD40AE"/>
    <w:rsid w:val="00BD469C"/>
    <w:rsid w:val="00BD4F05"/>
    <w:rsid w:val="00BD5129"/>
    <w:rsid w:val="00BD5529"/>
    <w:rsid w:val="00BD569A"/>
    <w:rsid w:val="00BD5B01"/>
    <w:rsid w:val="00BD69B6"/>
    <w:rsid w:val="00BD748E"/>
    <w:rsid w:val="00BD7C8B"/>
    <w:rsid w:val="00BD7DFA"/>
    <w:rsid w:val="00BE0539"/>
    <w:rsid w:val="00BE10B8"/>
    <w:rsid w:val="00BE1916"/>
    <w:rsid w:val="00BE1A91"/>
    <w:rsid w:val="00BE25E0"/>
    <w:rsid w:val="00BE2764"/>
    <w:rsid w:val="00BE284A"/>
    <w:rsid w:val="00BE28DA"/>
    <w:rsid w:val="00BE39D9"/>
    <w:rsid w:val="00BE3DD6"/>
    <w:rsid w:val="00BE46F0"/>
    <w:rsid w:val="00BE4E41"/>
    <w:rsid w:val="00BE539D"/>
    <w:rsid w:val="00BE5930"/>
    <w:rsid w:val="00BE5A53"/>
    <w:rsid w:val="00BE64AC"/>
    <w:rsid w:val="00BE67A0"/>
    <w:rsid w:val="00BE6A81"/>
    <w:rsid w:val="00BE787A"/>
    <w:rsid w:val="00BE7A3A"/>
    <w:rsid w:val="00BE7DA6"/>
    <w:rsid w:val="00BF0AD1"/>
    <w:rsid w:val="00BF0BCC"/>
    <w:rsid w:val="00BF1174"/>
    <w:rsid w:val="00BF139D"/>
    <w:rsid w:val="00BF21A8"/>
    <w:rsid w:val="00BF2C12"/>
    <w:rsid w:val="00BF33BA"/>
    <w:rsid w:val="00BF46B2"/>
    <w:rsid w:val="00BF4B9B"/>
    <w:rsid w:val="00BF4FA3"/>
    <w:rsid w:val="00BF502E"/>
    <w:rsid w:val="00BF5FE6"/>
    <w:rsid w:val="00BF6E70"/>
    <w:rsid w:val="00BF718B"/>
    <w:rsid w:val="00BF7A8E"/>
    <w:rsid w:val="00C00A7A"/>
    <w:rsid w:val="00C01AB6"/>
    <w:rsid w:val="00C0250A"/>
    <w:rsid w:val="00C03165"/>
    <w:rsid w:val="00C0323E"/>
    <w:rsid w:val="00C0324C"/>
    <w:rsid w:val="00C037E6"/>
    <w:rsid w:val="00C038D8"/>
    <w:rsid w:val="00C03B76"/>
    <w:rsid w:val="00C03BB0"/>
    <w:rsid w:val="00C03F18"/>
    <w:rsid w:val="00C04147"/>
    <w:rsid w:val="00C04660"/>
    <w:rsid w:val="00C0478D"/>
    <w:rsid w:val="00C04BE8"/>
    <w:rsid w:val="00C04DFC"/>
    <w:rsid w:val="00C05213"/>
    <w:rsid w:val="00C055E9"/>
    <w:rsid w:val="00C058E2"/>
    <w:rsid w:val="00C05A87"/>
    <w:rsid w:val="00C0693C"/>
    <w:rsid w:val="00C06A0B"/>
    <w:rsid w:val="00C07120"/>
    <w:rsid w:val="00C07E7B"/>
    <w:rsid w:val="00C11B83"/>
    <w:rsid w:val="00C12510"/>
    <w:rsid w:val="00C12548"/>
    <w:rsid w:val="00C125ED"/>
    <w:rsid w:val="00C13B32"/>
    <w:rsid w:val="00C13C91"/>
    <w:rsid w:val="00C1436F"/>
    <w:rsid w:val="00C14537"/>
    <w:rsid w:val="00C1459C"/>
    <w:rsid w:val="00C14740"/>
    <w:rsid w:val="00C14BEC"/>
    <w:rsid w:val="00C1542E"/>
    <w:rsid w:val="00C15535"/>
    <w:rsid w:val="00C15BAF"/>
    <w:rsid w:val="00C170B2"/>
    <w:rsid w:val="00C17CEC"/>
    <w:rsid w:val="00C20479"/>
    <w:rsid w:val="00C21D1F"/>
    <w:rsid w:val="00C2276B"/>
    <w:rsid w:val="00C22A50"/>
    <w:rsid w:val="00C22E3F"/>
    <w:rsid w:val="00C23091"/>
    <w:rsid w:val="00C2335B"/>
    <w:rsid w:val="00C236B5"/>
    <w:rsid w:val="00C23BFD"/>
    <w:rsid w:val="00C24956"/>
    <w:rsid w:val="00C24AEF"/>
    <w:rsid w:val="00C24FEC"/>
    <w:rsid w:val="00C2533A"/>
    <w:rsid w:val="00C262D4"/>
    <w:rsid w:val="00C26550"/>
    <w:rsid w:val="00C26B1E"/>
    <w:rsid w:val="00C27495"/>
    <w:rsid w:val="00C311A1"/>
    <w:rsid w:val="00C317D1"/>
    <w:rsid w:val="00C31B45"/>
    <w:rsid w:val="00C31F0C"/>
    <w:rsid w:val="00C31F35"/>
    <w:rsid w:val="00C32629"/>
    <w:rsid w:val="00C32781"/>
    <w:rsid w:val="00C32A36"/>
    <w:rsid w:val="00C32F7B"/>
    <w:rsid w:val="00C32FEA"/>
    <w:rsid w:val="00C33044"/>
    <w:rsid w:val="00C33514"/>
    <w:rsid w:val="00C34BD6"/>
    <w:rsid w:val="00C34CAE"/>
    <w:rsid w:val="00C34D9B"/>
    <w:rsid w:val="00C3578F"/>
    <w:rsid w:val="00C3587A"/>
    <w:rsid w:val="00C35CE4"/>
    <w:rsid w:val="00C35D4C"/>
    <w:rsid w:val="00C36067"/>
    <w:rsid w:val="00C360C4"/>
    <w:rsid w:val="00C3620C"/>
    <w:rsid w:val="00C366FB"/>
    <w:rsid w:val="00C36776"/>
    <w:rsid w:val="00C36BF9"/>
    <w:rsid w:val="00C36E74"/>
    <w:rsid w:val="00C37372"/>
    <w:rsid w:val="00C400EC"/>
    <w:rsid w:val="00C40877"/>
    <w:rsid w:val="00C41087"/>
    <w:rsid w:val="00C420BC"/>
    <w:rsid w:val="00C4220E"/>
    <w:rsid w:val="00C4281F"/>
    <w:rsid w:val="00C429C9"/>
    <w:rsid w:val="00C433A9"/>
    <w:rsid w:val="00C44180"/>
    <w:rsid w:val="00C444E5"/>
    <w:rsid w:val="00C448CB"/>
    <w:rsid w:val="00C44D73"/>
    <w:rsid w:val="00C452AB"/>
    <w:rsid w:val="00C457BB"/>
    <w:rsid w:val="00C4606C"/>
    <w:rsid w:val="00C46430"/>
    <w:rsid w:val="00C46473"/>
    <w:rsid w:val="00C465BF"/>
    <w:rsid w:val="00C472AD"/>
    <w:rsid w:val="00C47379"/>
    <w:rsid w:val="00C4792A"/>
    <w:rsid w:val="00C47973"/>
    <w:rsid w:val="00C5014F"/>
    <w:rsid w:val="00C506AD"/>
    <w:rsid w:val="00C51407"/>
    <w:rsid w:val="00C514D2"/>
    <w:rsid w:val="00C5174D"/>
    <w:rsid w:val="00C51977"/>
    <w:rsid w:val="00C520C0"/>
    <w:rsid w:val="00C5242F"/>
    <w:rsid w:val="00C52B17"/>
    <w:rsid w:val="00C5442C"/>
    <w:rsid w:val="00C54919"/>
    <w:rsid w:val="00C5507B"/>
    <w:rsid w:val="00C55357"/>
    <w:rsid w:val="00C556CA"/>
    <w:rsid w:val="00C562EE"/>
    <w:rsid w:val="00C567CC"/>
    <w:rsid w:val="00C56C11"/>
    <w:rsid w:val="00C5753D"/>
    <w:rsid w:val="00C576AC"/>
    <w:rsid w:val="00C57ACA"/>
    <w:rsid w:val="00C6068A"/>
    <w:rsid w:val="00C606FA"/>
    <w:rsid w:val="00C60D5D"/>
    <w:rsid w:val="00C60EC0"/>
    <w:rsid w:val="00C6132D"/>
    <w:rsid w:val="00C61EB1"/>
    <w:rsid w:val="00C62D83"/>
    <w:rsid w:val="00C62F33"/>
    <w:rsid w:val="00C635AD"/>
    <w:rsid w:val="00C63922"/>
    <w:rsid w:val="00C63CB4"/>
    <w:rsid w:val="00C63FE2"/>
    <w:rsid w:val="00C64733"/>
    <w:rsid w:val="00C6750B"/>
    <w:rsid w:val="00C67748"/>
    <w:rsid w:val="00C677B9"/>
    <w:rsid w:val="00C67990"/>
    <w:rsid w:val="00C70814"/>
    <w:rsid w:val="00C71B79"/>
    <w:rsid w:val="00C71C2F"/>
    <w:rsid w:val="00C72065"/>
    <w:rsid w:val="00C72490"/>
    <w:rsid w:val="00C72757"/>
    <w:rsid w:val="00C73028"/>
    <w:rsid w:val="00C7313A"/>
    <w:rsid w:val="00C752F4"/>
    <w:rsid w:val="00C75630"/>
    <w:rsid w:val="00C777FF"/>
    <w:rsid w:val="00C77C67"/>
    <w:rsid w:val="00C77E50"/>
    <w:rsid w:val="00C80B79"/>
    <w:rsid w:val="00C81482"/>
    <w:rsid w:val="00C82354"/>
    <w:rsid w:val="00C825E7"/>
    <w:rsid w:val="00C8328F"/>
    <w:rsid w:val="00C83834"/>
    <w:rsid w:val="00C858F0"/>
    <w:rsid w:val="00C85E36"/>
    <w:rsid w:val="00C864EE"/>
    <w:rsid w:val="00C86774"/>
    <w:rsid w:val="00C86CBF"/>
    <w:rsid w:val="00C86ED0"/>
    <w:rsid w:val="00C902E2"/>
    <w:rsid w:val="00C9045A"/>
    <w:rsid w:val="00C90949"/>
    <w:rsid w:val="00C90BBA"/>
    <w:rsid w:val="00C9198C"/>
    <w:rsid w:val="00C921B5"/>
    <w:rsid w:val="00C9356D"/>
    <w:rsid w:val="00C94426"/>
    <w:rsid w:val="00C9579E"/>
    <w:rsid w:val="00C9598E"/>
    <w:rsid w:val="00C96230"/>
    <w:rsid w:val="00CA03CF"/>
    <w:rsid w:val="00CA077B"/>
    <w:rsid w:val="00CA0C93"/>
    <w:rsid w:val="00CA1322"/>
    <w:rsid w:val="00CA1B10"/>
    <w:rsid w:val="00CA1D0F"/>
    <w:rsid w:val="00CA22D8"/>
    <w:rsid w:val="00CA2A5C"/>
    <w:rsid w:val="00CA2A7A"/>
    <w:rsid w:val="00CA3F74"/>
    <w:rsid w:val="00CA466A"/>
    <w:rsid w:val="00CA4F1E"/>
    <w:rsid w:val="00CA5C2D"/>
    <w:rsid w:val="00CA6517"/>
    <w:rsid w:val="00CA65D5"/>
    <w:rsid w:val="00CA70B6"/>
    <w:rsid w:val="00CA7135"/>
    <w:rsid w:val="00CA734E"/>
    <w:rsid w:val="00CA751E"/>
    <w:rsid w:val="00CA7573"/>
    <w:rsid w:val="00CA76DA"/>
    <w:rsid w:val="00CA7F93"/>
    <w:rsid w:val="00CB0BFD"/>
    <w:rsid w:val="00CB142B"/>
    <w:rsid w:val="00CB15A1"/>
    <w:rsid w:val="00CB1B7B"/>
    <w:rsid w:val="00CB20D7"/>
    <w:rsid w:val="00CB21A9"/>
    <w:rsid w:val="00CB31A1"/>
    <w:rsid w:val="00CB32B5"/>
    <w:rsid w:val="00CB3CC2"/>
    <w:rsid w:val="00CB3CD1"/>
    <w:rsid w:val="00CB3EA6"/>
    <w:rsid w:val="00CB4BA7"/>
    <w:rsid w:val="00CB6142"/>
    <w:rsid w:val="00CB6490"/>
    <w:rsid w:val="00CB7905"/>
    <w:rsid w:val="00CC0630"/>
    <w:rsid w:val="00CC0A21"/>
    <w:rsid w:val="00CC0FB4"/>
    <w:rsid w:val="00CC19DC"/>
    <w:rsid w:val="00CC23E7"/>
    <w:rsid w:val="00CC2627"/>
    <w:rsid w:val="00CC27DE"/>
    <w:rsid w:val="00CC2D1A"/>
    <w:rsid w:val="00CC2F60"/>
    <w:rsid w:val="00CC3780"/>
    <w:rsid w:val="00CC3A1C"/>
    <w:rsid w:val="00CC3D16"/>
    <w:rsid w:val="00CC4A69"/>
    <w:rsid w:val="00CC52C2"/>
    <w:rsid w:val="00CC6291"/>
    <w:rsid w:val="00CC6946"/>
    <w:rsid w:val="00CC7295"/>
    <w:rsid w:val="00CC79C5"/>
    <w:rsid w:val="00CC7E05"/>
    <w:rsid w:val="00CD012B"/>
    <w:rsid w:val="00CD1D33"/>
    <w:rsid w:val="00CD1FC7"/>
    <w:rsid w:val="00CD370F"/>
    <w:rsid w:val="00CD5354"/>
    <w:rsid w:val="00CD59B0"/>
    <w:rsid w:val="00CD5D3A"/>
    <w:rsid w:val="00CD6180"/>
    <w:rsid w:val="00CD7731"/>
    <w:rsid w:val="00CE0B56"/>
    <w:rsid w:val="00CE0BE4"/>
    <w:rsid w:val="00CE0CDD"/>
    <w:rsid w:val="00CE104F"/>
    <w:rsid w:val="00CE178E"/>
    <w:rsid w:val="00CE1A88"/>
    <w:rsid w:val="00CE2C18"/>
    <w:rsid w:val="00CE2E89"/>
    <w:rsid w:val="00CE31BC"/>
    <w:rsid w:val="00CE38CB"/>
    <w:rsid w:val="00CE5013"/>
    <w:rsid w:val="00CE5C02"/>
    <w:rsid w:val="00CE5FFF"/>
    <w:rsid w:val="00CE62CF"/>
    <w:rsid w:val="00CE63F4"/>
    <w:rsid w:val="00CE6A71"/>
    <w:rsid w:val="00CE71A3"/>
    <w:rsid w:val="00CE7376"/>
    <w:rsid w:val="00CE794F"/>
    <w:rsid w:val="00CE7F8B"/>
    <w:rsid w:val="00CF03B0"/>
    <w:rsid w:val="00CF056E"/>
    <w:rsid w:val="00CF1385"/>
    <w:rsid w:val="00CF1A89"/>
    <w:rsid w:val="00CF1A90"/>
    <w:rsid w:val="00CF1EBD"/>
    <w:rsid w:val="00CF2270"/>
    <w:rsid w:val="00CF2447"/>
    <w:rsid w:val="00CF25D6"/>
    <w:rsid w:val="00CF42E7"/>
    <w:rsid w:val="00CF44FD"/>
    <w:rsid w:val="00CF47C8"/>
    <w:rsid w:val="00CF546C"/>
    <w:rsid w:val="00CF6BEB"/>
    <w:rsid w:val="00CF6C1C"/>
    <w:rsid w:val="00CF762B"/>
    <w:rsid w:val="00CF7691"/>
    <w:rsid w:val="00D006AB"/>
    <w:rsid w:val="00D00D5C"/>
    <w:rsid w:val="00D00E66"/>
    <w:rsid w:val="00D00F97"/>
    <w:rsid w:val="00D01406"/>
    <w:rsid w:val="00D01EB1"/>
    <w:rsid w:val="00D02755"/>
    <w:rsid w:val="00D02F59"/>
    <w:rsid w:val="00D0307A"/>
    <w:rsid w:val="00D03ADF"/>
    <w:rsid w:val="00D03BBF"/>
    <w:rsid w:val="00D0486E"/>
    <w:rsid w:val="00D04EB1"/>
    <w:rsid w:val="00D061FE"/>
    <w:rsid w:val="00D068E2"/>
    <w:rsid w:val="00D06A6B"/>
    <w:rsid w:val="00D10007"/>
    <w:rsid w:val="00D10B16"/>
    <w:rsid w:val="00D11868"/>
    <w:rsid w:val="00D118E2"/>
    <w:rsid w:val="00D12394"/>
    <w:rsid w:val="00D12547"/>
    <w:rsid w:val="00D12F2F"/>
    <w:rsid w:val="00D13457"/>
    <w:rsid w:val="00D13B5E"/>
    <w:rsid w:val="00D13B60"/>
    <w:rsid w:val="00D13CDD"/>
    <w:rsid w:val="00D14786"/>
    <w:rsid w:val="00D150BC"/>
    <w:rsid w:val="00D158C1"/>
    <w:rsid w:val="00D169FD"/>
    <w:rsid w:val="00D16B0F"/>
    <w:rsid w:val="00D16D76"/>
    <w:rsid w:val="00D17314"/>
    <w:rsid w:val="00D17F07"/>
    <w:rsid w:val="00D20C5B"/>
    <w:rsid w:val="00D21030"/>
    <w:rsid w:val="00D2133F"/>
    <w:rsid w:val="00D220BB"/>
    <w:rsid w:val="00D229D9"/>
    <w:rsid w:val="00D22EBC"/>
    <w:rsid w:val="00D23F92"/>
    <w:rsid w:val="00D24D60"/>
    <w:rsid w:val="00D25BF0"/>
    <w:rsid w:val="00D25C55"/>
    <w:rsid w:val="00D26264"/>
    <w:rsid w:val="00D26420"/>
    <w:rsid w:val="00D2651E"/>
    <w:rsid w:val="00D27C1D"/>
    <w:rsid w:val="00D27E56"/>
    <w:rsid w:val="00D27FCE"/>
    <w:rsid w:val="00D31CD9"/>
    <w:rsid w:val="00D31F3A"/>
    <w:rsid w:val="00D3280F"/>
    <w:rsid w:val="00D330A6"/>
    <w:rsid w:val="00D33200"/>
    <w:rsid w:val="00D33FE6"/>
    <w:rsid w:val="00D3456A"/>
    <w:rsid w:val="00D34841"/>
    <w:rsid w:val="00D3502C"/>
    <w:rsid w:val="00D3545E"/>
    <w:rsid w:val="00D3611C"/>
    <w:rsid w:val="00D368BF"/>
    <w:rsid w:val="00D36DB6"/>
    <w:rsid w:val="00D40965"/>
    <w:rsid w:val="00D40C77"/>
    <w:rsid w:val="00D40D96"/>
    <w:rsid w:val="00D4105D"/>
    <w:rsid w:val="00D41320"/>
    <w:rsid w:val="00D416D8"/>
    <w:rsid w:val="00D4187B"/>
    <w:rsid w:val="00D42389"/>
    <w:rsid w:val="00D42E33"/>
    <w:rsid w:val="00D42F90"/>
    <w:rsid w:val="00D43152"/>
    <w:rsid w:val="00D43432"/>
    <w:rsid w:val="00D43E94"/>
    <w:rsid w:val="00D43F09"/>
    <w:rsid w:val="00D449A2"/>
    <w:rsid w:val="00D45507"/>
    <w:rsid w:val="00D45E30"/>
    <w:rsid w:val="00D46E21"/>
    <w:rsid w:val="00D4741A"/>
    <w:rsid w:val="00D5033F"/>
    <w:rsid w:val="00D503C3"/>
    <w:rsid w:val="00D50DAB"/>
    <w:rsid w:val="00D5150C"/>
    <w:rsid w:val="00D528FE"/>
    <w:rsid w:val="00D5290C"/>
    <w:rsid w:val="00D52DFE"/>
    <w:rsid w:val="00D54051"/>
    <w:rsid w:val="00D543CD"/>
    <w:rsid w:val="00D54F0B"/>
    <w:rsid w:val="00D55A46"/>
    <w:rsid w:val="00D55EF7"/>
    <w:rsid w:val="00D5679E"/>
    <w:rsid w:val="00D577F5"/>
    <w:rsid w:val="00D57D1D"/>
    <w:rsid w:val="00D57FF0"/>
    <w:rsid w:val="00D60B82"/>
    <w:rsid w:val="00D61E21"/>
    <w:rsid w:val="00D61E85"/>
    <w:rsid w:val="00D6278E"/>
    <w:rsid w:val="00D628C9"/>
    <w:rsid w:val="00D6345C"/>
    <w:rsid w:val="00D63F0B"/>
    <w:rsid w:val="00D644F8"/>
    <w:rsid w:val="00D64A19"/>
    <w:rsid w:val="00D64D2D"/>
    <w:rsid w:val="00D64F5D"/>
    <w:rsid w:val="00D654FA"/>
    <w:rsid w:val="00D658CC"/>
    <w:rsid w:val="00D658DA"/>
    <w:rsid w:val="00D669EB"/>
    <w:rsid w:val="00D66B60"/>
    <w:rsid w:val="00D674FB"/>
    <w:rsid w:val="00D67681"/>
    <w:rsid w:val="00D67B6D"/>
    <w:rsid w:val="00D70AE4"/>
    <w:rsid w:val="00D70CE5"/>
    <w:rsid w:val="00D716C4"/>
    <w:rsid w:val="00D716E0"/>
    <w:rsid w:val="00D717FE"/>
    <w:rsid w:val="00D71869"/>
    <w:rsid w:val="00D7238E"/>
    <w:rsid w:val="00D728F7"/>
    <w:rsid w:val="00D7350B"/>
    <w:rsid w:val="00D73543"/>
    <w:rsid w:val="00D738BD"/>
    <w:rsid w:val="00D73A6C"/>
    <w:rsid w:val="00D73FB3"/>
    <w:rsid w:val="00D74739"/>
    <w:rsid w:val="00D74A3D"/>
    <w:rsid w:val="00D75301"/>
    <w:rsid w:val="00D757B6"/>
    <w:rsid w:val="00D76906"/>
    <w:rsid w:val="00D769A8"/>
    <w:rsid w:val="00D76E13"/>
    <w:rsid w:val="00D76ECD"/>
    <w:rsid w:val="00D76ED7"/>
    <w:rsid w:val="00D77326"/>
    <w:rsid w:val="00D77851"/>
    <w:rsid w:val="00D77FCF"/>
    <w:rsid w:val="00D8026D"/>
    <w:rsid w:val="00D80586"/>
    <w:rsid w:val="00D809DC"/>
    <w:rsid w:val="00D80F53"/>
    <w:rsid w:val="00D81036"/>
    <w:rsid w:val="00D8111D"/>
    <w:rsid w:val="00D811AB"/>
    <w:rsid w:val="00D815BB"/>
    <w:rsid w:val="00D818AF"/>
    <w:rsid w:val="00D82AC9"/>
    <w:rsid w:val="00D83842"/>
    <w:rsid w:val="00D83986"/>
    <w:rsid w:val="00D83B2E"/>
    <w:rsid w:val="00D84406"/>
    <w:rsid w:val="00D85A74"/>
    <w:rsid w:val="00D85CBD"/>
    <w:rsid w:val="00D860C6"/>
    <w:rsid w:val="00D8684B"/>
    <w:rsid w:val="00D868D8"/>
    <w:rsid w:val="00D86DB6"/>
    <w:rsid w:val="00D874A0"/>
    <w:rsid w:val="00D87518"/>
    <w:rsid w:val="00D875CD"/>
    <w:rsid w:val="00D87B0E"/>
    <w:rsid w:val="00D90050"/>
    <w:rsid w:val="00D90070"/>
    <w:rsid w:val="00D90211"/>
    <w:rsid w:val="00D90D3A"/>
    <w:rsid w:val="00D91584"/>
    <w:rsid w:val="00D92632"/>
    <w:rsid w:val="00D9297E"/>
    <w:rsid w:val="00D92B57"/>
    <w:rsid w:val="00D92B9B"/>
    <w:rsid w:val="00D93557"/>
    <w:rsid w:val="00D93AE8"/>
    <w:rsid w:val="00D93B05"/>
    <w:rsid w:val="00D93B8C"/>
    <w:rsid w:val="00D94227"/>
    <w:rsid w:val="00D94D5A"/>
    <w:rsid w:val="00D950FB"/>
    <w:rsid w:val="00D95679"/>
    <w:rsid w:val="00D95FAF"/>
    <w:rsid w:val="00D96E01"/>
    <w:rsid w:val="00D96E45"/>
    <w:rsid w:val="00D9720D"/>
    <w:rsid w:val="00D97EFA"/>
    <w:rsid w:val="00DA176F"/>
    <w:rsid w:val="00DA2FB3"/>
    <w:rsid w:val="00DA3464"/>
    <w:rsid w:val="00DA3A03"/>
    <w:rsid w:val="00DA3C66"/>
    <w:rsid w:val="00DA3FB7"/>
    <w:rsid w:val="00DA4919"/>
    <w:rsid w:val="00DA601A"/>
    <w:rsid w:val="00DA6119"/>
    <w:rsid w:val="00DA6120"/>
    <w:rsid w:val="00DA61CD"/>
    <w:rsid w:val="00DA6287"/>
    <w:rsid w:val="00DA6F98"/>
    <w:rsid w:val="00DA6FAE"/>
    <w:rsid w:val="00DA713C"/>
    <w:rsid w:val="00DA7275"/>
    <w:rsid w:val="00DA7CD8"/>
    <w:rsid w:val="00DB0235"/>
    <w:rsid w:val="00DB0282"/>
    <w:rsid w:val="00DB0977"/>
    <w:rsid w:val="00DB0B9B"/>
    <w:rsid w:val="00DB0C5F"/>
    <w:rsid w:val="00DB0E72"/>
    <w:rsid w:val="00DB24E9"/>
    <w:rsid w:val="00DB27AC"/>
    <w:rsid w:val="00DB27DF"/>
    <w:rsid w:val="00DB2EF5"/>
    <w:rsid w:val="00DB4349"/>
    <w:rsid w:val="00DB43E5"/>
    <w:rsid w:val="00DB48B4"/>
    <w:rsid w:val="00DB5314"/>
    <w:rsid w:val="00DB53EB"/>
    <w:rsid w:val="00DB589D"/>
    <w:rsid w:val="00DB5DAC"/>
    <w:rsid w:val="00DB5FD6"/>
    <w:rsid w:val="00DB6B5C"/>
    <w:rsid w:val="00DB6CAF"/>
    <w:rsid w:val="00DB7348"/>
    <w:rsid w:val="00DB789D"/>
    <w:rsid w:val="00DB7BB3"/>
    <w:rsid w:val="00DB7DFB"/>
    <w:rsid w:val="00DC04D1"/>
    <w:rsid w:val="00DC0671"/>
    <w:rsid w:val="00DC0E0C"/>
    <w:rsid w:val="00DC18F5"/>
    <w:rsid w:val="00DC244C"/>
    <w:rsid w:val="00DC34AB"/>
    <w:rsid w:val="00DC35DC"/>
    <w:rsid w:val="00DC420F"/>
    <w:rsid w:val="00DC4A73"/>
    <w:rsid w:val="00DC4F9D"/>
    <w:rsid w:val="00DC5390"/>
    <w:rsid w:val="00DC54BA"/>
    <w:rsid w:val="00DC59C1"/>
    <w:rsid w:val="00DC5F00"/>
    <w:rsid w:val="00DC6203"/>
    <w:rsid w:val="00DC63FE"/>
    <w:rsid w:val="00DC6A58"/>
    <w:rsid w:val="00DC7253"/>
    <w:rsid w:val="00DC7434"/>
    <w:rsid w:val="00DC75BA"/>
    <w:rsid w:val="00DC7A93"/>
    <w:rsid w:val="00DC7B4B"/>
    <w:rsid w:val="00DC7D0D"/>
    <w:rsid w:val="00DC7EA8"/>
    <w:rsid w:val="00DD228F"/>
    <w:rsid w:val="00DD2E0A"/>
    <w:rsid w:val="00DD2E45"/>
    <w:rsid w:val="00DD40B8"/>
    <w:rsid w:val="00DD4136"/>
    <w:rsid w:val="00DD4755"/>
    <w:rsid w:val="00DD50B3"/>
    <w:rsid w:val="00DD51DC"/>
    <w:rsid w:val="00DD593E"/>
    <w:rsid w:val="00DD5A3D"/>
    <w:rsid w:val="00DD5FF1"/>
    <w:rsid w:val="00DD69C6"/>
    <w:rsid w:val="00DD7CB8"/>
    <w:rsid w:val="00DD7FB1"/>
    <w:rsid w:val="00DE07A1"/>
    <w:rsid w:val="00DE090E"/>
    <w:rsid w:val="00DE0E06"/>
    <w:rsid w:val="00DE15EF"/>
    <w:rsid w:val="00DE18CC"/>
    <w:rsid w:val="00DE197F"/>
    <w:rsid w:val="00DE1DDD"/>
    <w:rsid w:val="00DE2693"/>
    <w:rsid w:val="00DE435A"/>
    <w:rsid w:val="00DE4A8E"/>
    <w:rsid w:val="00DE4F15"/>
    <w:rsid w:val="00DE51FF"/>
    <w:rsid w:val="00DE58A1"/>
    <w:rsid w:val="00DE6D5B"/>
    <w:rsid w:val="00DE6DC7"/>
    <w:rsid w:val="00DE70CB"/>
    <w:rsid w:val="00DE71E6"/>
    <w:rsid w:val="00DE73D3"/>
    <w:rsid w:val="00DE78FF"/>
    <w:rsid w:val="00DE7BAF"/>
    <w:rsid w:val="00DE7F69"/>
    <w:rsid w:val="00DF014C"/>
    <w:rsid w:val="00DF0611"/>
    <w:rsid w:val="00DF0845"/>
    <w:rsid w:val="00DF0F72"/>
    <w:rsid w:val="00DF103A"/>
    <w:rsid w:val="00DF144A"/>
    <w:rsid w:val="00DF19C8"/>
    <w:rsid w:val="00DF1E17"/>
    <w:rsid w:val="00DF289E"/>
    <w:rsid w:val="00DF3730"/>
    <w:rsid w:val="00DF3981"/>
    <w:rsid w:val="00DF3A55"/>
    <w:rsid w:val="00DF40D9"/>
    <w:rsid w:val="00DF4A17"/>
    <w:rsid w:val="00DF4BCF"/>
    <w:rsid w:val="00DF539E"/>
    <w:rsid w:val="00DF56A3"/>
    <w:rsid w:val="00DF60B8"/>
    <w:rsid w:val="00DF79FA"/>
    <w:rsid w:val="00E00274"/>
    <w:rsid w:val="00E00FA9"/>
    <w:rsid w:val="00E01A24"/>
    <w:rsid w:val="00E0276D"/>
    <w:rsid w:val="00E04781"/>
    <w:rsid w:val="00E049F1"/>
    <w:rsid w:val="00E05858"/>
    <w:rsid w:val="00E05FA8"/>
    <w:rsid w:val="00E06326"/>
    <w:rsid w:val="00E074CC"/>
    <w:rsid w:val="00E07C30"/>
    <w:rsid w:val="00E1000C"/>
    <w:rsid w:val="00E11897"/>
    <w:rsid w:val="00E126C0"/>
    <w:rsid w:val="00E129F5"/>
    <w:rsid w:val="00E1469E"/>
    <w:rsid w:val="00E15043"/>
    <w:rsid w:val="00E151B8"/>
    <w:rsid w:val="00E156C6"/>
    <w:rsid w:val="00E1575B"/>
    <w:rsid w:val="00E15F84"/>
    <w:rsid w:val="00E16287"/>
    <w:rsid w:val="00E16808"/>
    <w:rsid w:val="00E16F82"/>
    <w:rsid w:val="00E1792C"/>
    <w:rsid w:val="00E20B73"/>
    <w:rsid w:val="00E225D6"/>
    <w:rsid w:val="00E22646"/>
    <w:rsid w:val="00E227E0"/>
    <w:rsid w:val="00E2283D"/>
    <w:rsid w:val="00E22A7C"/>
    <w:rsid w:val="00E22B8F"/>
    <w:rsid w:val="00E22C44"/>
    <w:rsid w:val="00E2329A"/>
    <w:rsid w:val="00E2395C"/>
    <w:rsid w:val="00E23E6B"/>
    <w:rsid w:val="00E24678"/>
    <w:rsid w:val="00E25378"/>
    <w:rsid w:val="00E2545D"/>
    <w:rsid w:val="00E25A0A"/>
    <w:rsid w:val="00E25C31"/>
    <w:rsid w:val="00E26518"/>
    <w:rsid w:val="00E26DF9"/>
    <w:rsid w:val="00E272FF"/>
    <w:rsid w:val="00E2750C"/>
    <w:rsid w:val="00E27BB9"/>
    <w:rsid w:val="00E27D91"/>
    <w:rsid w:val="00E27EC9"/>
    <w:rsid w:val="00E30371"/>
    <w:rsid w:val="00E303D4"/>
    <w:rsid w:val="00E305FF"/>
    <w:rsid w:val="00E30E1E"/>
    <w:rsid w:val="00E310C6"/>
    <w:rsid w:val="00E317FF"/>
    <w:rsid w:val="00E33355"/>
    <w:rsid w:val="00E333A1"/>
    <w:rsid w:val="00E3376C"/>
    <w:rsid w:val="00E33C1A"/>
    <w:rsid w:val="00E34821"/>
    <w:rsid w:val="00E35616"/>
    <w:rsid w:val="00E35DDD"/>
    <w:rsid w:val="00E35DE9"/>
    <w:rsid w:val="00E366CF"/>
    <w:rsid w:val="00E36EC0"/>
    <w:rsid w:val="00E371FC"/>
    <w:rsid w:val="00E3785B"/>
    <w:rsid w:val="00E378F0"/>
    <w:rsid w:val="00E37C76"/>
    <w:rsid w:val="00E40F5C"/>
    <w:rsid w:val="00E411DB"/>
    <w:rsid w:val="00E412CB"/>
    <w:rsid w:val="00E41BCE"/>
    <w:rsid w:val="00E42566"/>
    <w:rsid w:val="00E427BE"/>
    <w:rsid w:val="00E428B6"/>
    <w:rsid w:val="00E42AF0"/>
    <w:rsid w:val="00E42ED2"/>
    <w:rsid w:val="00E42EF2"/>
    <w:rsid w:val="00E42F86"/>
    <w:rsid w:val="00E43E64"/>
    <w:rsid w:val="00E43F12"/>
    <w:rsid w:val="00E43F5E"/>
    <w:rsid w:val="00E44A6A"/>
    <w:rsid w:val="00E465A2"/>
    <w:rsid w:val="00E46A0C"/>
    <w:rsid w:val="00E46FA8"/>
    <w:rsid w:val="00E475CC"/>
    <w:rsid w:val="00E478C9"/>
    <w:rsid w:val="00E501CD"/>
    <w:rsid w:val="00E502C4"/>
    <w:rsid w:val="00E51736"/>
    <w:rsid w:val="00E5217A"/>
    <w:rsid w:val="00E534AE"/>
    <w:rsid w:val="00E53E1D"/>
    <w:rsid w:val="00E545A9"/>
    <w:rsid w:val="00E546BC"/>
    <w:rsid w:val="00E55C96"/>
    <w:rsid w:val="00E55CDF"/>
    <w:rsid w:val="00E56BB9"/>
    <w:rsid w:val="00E573C5"/>
    <w:rsid w:val="00E57B7A"/>
    <w:rsid w:val="00E57D3E"/>
    <w:rsid w:val="00E614E5"/>
    <w:rsid w:val="00E62705"/>
    <w:rsid w:val="00E628A1"/>
    <w:rsid w:val="00E62CC2"/>
    <w:rsid w:val="00E63802"/>
    <w:rsid w:val="00E6473F"/>
    <w:rsid w:val="00E647C1"/>
    <w:rsid w:val="00E6516A"/>
    <w:rsid w:val="00E6556D"/>
    <w:rsid w:val="00E655EA"/>
    <w:rsid w:val="00E65A1F"/>
    <w:rsid w:val="00E66113"/>
    <w:rsid w:val="00E667CB"/>
    <w:rsid w:val="00E66817"/>
    <w:rsid w:val="00E66DBF"/>
    <w:rsid w:val="00E6786D"/>
    <w:rsid w:val="00E679DD"/>
    <w:rsid w:val="00E67F1A"/>
    <w:rsid w:val="00E707D5"/>
    <w:rsid w:val="00E71F80"/>
    <w:rsid w:val="00E7332A"/>
    <w:rsid w:val="00E7367D"/>
    <w:rsid w:val="00E73994"/>
    <w:rsid w:val="00E73A39"/>
    <w:rsid w:val="00E73C99"/>
    <w:rsid w:val="00E74A62"/>
    <w:rsid w:val="00E74F8C"/>
    <w:rsid w:val="00E751CF"/>
    <w:rsid w:val="00E7564D"/>
    <w:rsid w:val="00E75A51"/>
    <w:rsid w:val="00E75B90"/>
    <w:rsid w:val="00E76263"/>
    <w:rsid w:val="00E76365"/>
    <w:rsid w:val="00E765C2"/>
    <w:rsid w:val="00E76928"/>
    <w:rsid w:val="00E76ECC"/>
    <w:rsid w:val="00E774C6"/>
    <w:rsid w:val="00E774EA"/>
    <w:rsid w:val="00E77A26"/>
    <w:rsid w:val="00E80558"/>
    <w:rsid w:val="00E81471"/>
    <w:rsid w:val="00E81695"/>
    <w:rsid w:val="00E81ADE"/>
    <w:rsid w:val="00E81CF2"/>
    <w:rsid w:val="00E82B12"/>
    <w:rsid w:val="00E841C5"/>
    <w:rsid w:val="00E8426F"/>
    <w:rsid w:val="00E84C5B"/>
    <w:rsid w:val="00E84DD8"/>
    <w:rsid w:val="00E8542B"/>
    <w:rsid w:val="00E854CD"/>
    <w:rsid w:val="00E854F9"/>
    <w:rsid w:val="00E8582D"/>
    <w:rsid w:val="00E85FCE"/>
    <w:rsid w:val="00E864E9"/>
    <w:rsid w:val="00E86A11"/>
    <w:rsid w:val="00E86C3D"/>
    <w:rsid w:val="00E87221"/>
    <w:rsid w:val="00E87876"/>
    <w:rsid w:val="00E87B55"/>
    <w:rsid w:val="00E87EB9"/>
    <w:rsid w:val="00E90249"/>
    <w:rsid w:val="00E90296"/>
    <w:rsid w:val="00E9094D"/>
    <w:rsid w:val="00E90BC9"/>
    <w:rsid w:val="00E90EBE"/>
    <w:rsid w:val="00E91002"/>
    <w:rsid w:val="00E911D5"/>
    <w:rsid w:val="00E925A2"/>
    <w:rsid w:val="00E925B3"/>
    <w:rsid w:val="00E93225"/>
    <w:rsid w:val="00E9371D"/>
    <w:rsid w:val="00E948B0"/>
    <w:rsid w:val="00E95032"/>
    <w:rsid w:val="00E95134"/>
    <w:rsid w:val="00E955C4"/>
    <w:rsid w:val="00E95838"/>
    <w:rsid w:val="00E9709C"/>
    <w:rsid w:val="00E97151"/>
    <w:rsid w:val="00E972B1"/>
    <w:rsid w:val="00E97358"/>
    <w:rsid w:val="00E97ED6"/>
    <w:rsid w:val="00E9FF2A"/>
    <w:rsid w:val="00EA02CF"/>
    <w:rsid w:val="00EA079B"/>
    <w:rsid w:val="00EA089D"/>
    <w:rsid w:val="00EA0ADC"/>
    <w:rsid w:val="00EA1197"/>
    <w:rsid w:val="00EA1226"/>
    <w:rsid w:val="00EA1A6D"/>
    <w:rsid w:val="00EA3101"/>
    <w:rsid w:val="00EA3196"/>
    <w:rsid w:val="00EA31B7"/>
    <w:rsid w:val="00EA49BE"/>
    <w:rsid w:val="00EA49D6"/>
    <w:rsid w:val="00EA4CE8"/>
    <w:rsid w:val="00EA5412"/>
    <w:rsid w:val="00EA5572"/>
    <w:rsid w:val="00EA5BDA"/>
    <w:rsid w:val="00EA6155"/>
    <w:rsid w:val="00EA68E5"/>
    <w:rsid w:val="00EB03A5"/>
    <w:rsid w:val="00EB0640"/>
    <w:rsid w:val="00EB0775"/>
    <w:rsid w:val="00EB0BD6"/>
    <w:rsid w:val="00EB0EB1"/>
    <w:rsid w:val="00EB1585"/>
    <w:rsid w:val="00EB18AE"/>
    <w:rsid w:val="00EB19CA"/>
    <w:rsid w:val="00EB1AD2"/>
    <w:rsid w:val="00EB1C80"/>
    <w:rsid w:val="00EB2074"/>
    <w:rsid w:val="00EB25C7"/>
    <w:rsid w:val="00EB31F0"/>
    <w:rsid w:val="00EB35D4"/>
    <w:rsid w:val="00EB38E3"/>
    <w:rsid w:val="00EB3A45"/>
    <w:rsid w:val="00EB4D27"/>
    <w:rsid w:val="00EB5683"/>
    <w:rsid w:val="00EB650D"/>
    <w:rsid w:val="00EB660D"/>
    <w:rsid w:val="00EB6B66"/>
    <w:rsid w:val="00EB7579"/>
    <w:rsid w:val="00EC09FE"/>
    <w:rsid w:val="00EC1CC5"/>
    <w:rsid w:val="00EC2020"/>
    <w:rsid w:val="00EC20DE"/>
    <w:rsid w:val="00EC223B"/>
    <w:rsid w:val="00EC239D"/>
    <w:rsid w:val="00EC24AE"/>
    <w:rsid w:val="00EC2A15"/>
    <w:rsid w:val="00EC2A58"/>
    <w:rsid w:val="00EC2EC2"/>
    <w:rsid w:val="00EC3A1C"/>
    <w:rsid w:val="00EC3E77"/>
    <w:rsid w:val="00EC3EF3"/>
    <w:rsid w:val="00EC462C"/>
    <w:rsid w:val="00EC507D"/>
    <w:rsid w:val="00EC5277"/>
    <w:rsid w:val="00EC555D"/>
    <w:rsid w:val="00EC630A"/>
    <w:rsid w:val="00EC69BD"/>
    <w:rsid w:val="00EC6D54"/>
    <w:rsid w:val="00EC6F37"/>
    <w:rsid w:val="00EC704B"/>
    <w:rsid w:val="00EC74AF"/>
    <w:rsid w:val="00ED02C3"/>
    <w:rsid w:val="00ED128F"/>
    <w:rsid w:val="00ED15F8"/>
    <w:rsid w:val="00ED17E0"/>
    <w:rsid w:val="00ED19B2"/>
    <w:rsid w:val="00ED1E8D"/>
    <w:rsid w:val="00ED239E"/>
    <w:rsid w:val="00ED3473"/>
    <w:rsid w:val="00ED350E"/>
    <w:rsid w:val="00ED450B"/>
    <w:rsid w:val="00ED59FE"/>
    <w:rsid w:val="00ED6019"/>
    <w:rsid w:val="00ED6651"/>
    <w:rsid w:val="00ED6768"/>
    <w:rsid w:val="00ED6A92"/>
    <w:rsid w:val="00ED6F9D"/>
    <w:rsid w:val="00ED7159"/>
    <w:rsid w:val="00EE001B"/>
    <w:rsid w:val="00EE036D"/>
    <w:rsid w:val="00EE0506"/>
    <w:rsid w:val="00EE0A2C"/>
    <w:rsid w:val="00EE1130"/>
    <w:rsid w:val="00EE1A2D"/>
    <w:rsid w:val="00EE1AAB"/>
    <w:rsid w:val="00EE43DB"/>
    <w:rsid w:val="00EE444C"/>
    <w:rsid w:val="00EE4874"/>
    <w:rsid w:val="00EE5511"/>
    <w:rsid w:val="00EE5AC5"/>
    <w:rsid w:val="00EE653B"/>
    <w:rsid w:val="00EE7797"/>
    <w:rsid w:val="00EE78EF"/>
    <w:rsid w:val="00EE7E52"/>
    <w:rsid w:val="00EF0A9D"/>
    <w:rsid w:val="00EF0EF9"/>
    <w:rsid w:val="00EF137E"/>
    <w:rsid w:val="00EF1677"/>
    <w:rsid w:val="00EF1CE2"/>
    <w:rsid w:val="00EF28F9"/>
    <w:rsid w:val="00EF2951"/>
    <w:rsid w:val="00EF407C"/>
    <w:rsid w:val="00EF494E"/>
    <w:rsid w:val="00EF5554"/>
    <w:rsid w:val="00EF58DB"/>
    <w:rsid w:val="00EF624F"/>
    <w:rsid w:val="00EF658F"/>
    <w:rsid w:val="00EF701E"/>
    <w:rsid w:val="00EF71B8"/>
    <w:rsid w:val="00EF71C2"/>
    <w:rsid w:val="00EF7FBE"/>
    <w:rsid w:val="00F00569"/>
    <w:rsid w:val="00F00BE5"/>
    <w:rsid w:val="00F00D72"/>
    <w:rsid w:val="00F00F71"/>
    <w:rsid w:val="00F016AC"/>
    <w:rsid w:val="00F01715"/>
    <w:rsid w:val="00F02070"/>
    <w:rsid w:val="00F03096"/>
    <w:rsid w:val="00F030FC"/>
    <w:rsid w:val="00F034A0"/>
    <w:rsid w:val="00F0361D"/>
    <w:rsid w:val="00F03749"/>
    <w:rsid w:val="00F03EC0"/>
    <w:rsid w:val="00F04E42"/>
    <w:rsid w:val="00F06831"/>
    <w:rsid w:val="00F06962"/>
    <w:rsid w:val="00F07667"/>
    <w:rsid w:val="00F07781"/>
    <w:rsid w:val="00F07C96"/>
    <w:rsid w:val="00F07DF0"/>
    <w:rsid w:val="00F10183"/>
    <w:rsid w:val="00F11D69"/>
    <w:rsid w:val="00F11F9D"/>
    <w:rsid w:val="00F1281A"/>
    <w:rsid w:val="00F12F26"/>
    <w:rsid w:val="00F13E01"/>
    <w:rsid w:val="00F14290"/>
    <w:rsid w:val="00F1462C"/>
    <w:rsid w:val="00F14FBD"/>
    <w:rsid w:val="00F15033"/>
    <w:rsid w:val="00F152CE"/>
    <w:rsid w:val="00F153C6"/>
    <w:rsid w:val="00F15623"/>
    <w:rsid w:val="00F157F1"/>
    <w:rsid w:val="00F1752E"/>
    <w:rsid w:val="00F21215"/>
    <w:rsid w:val="00F212FF"/>
    <w:rsid w:val="00F21F3F"/>
    <w:rsid w:val="00F22272"/>
    <w:rsid w:val="00F22A82"/>
    <w:rsid w:val="00F2406A"/>
    <w:rsid w:val="00F2439A"/>
    <w:rsid w:val="00F2465A"/>
    <w:rsid w:val="00F25A0B"/>
    <w:rsid w:val="00F25B64"/>
    <w:rsid w:val="00F2610A"/>
    <w:rsid w:val="00F27169"/>
    <w:rsid w:val="00F272E2"/>
    <w:rsid w:val="00F273F1"/>
    <w:rsid w:val="00F27DB2"/>
    <w:rsid w:val="00F30402"/>
    <w:rsid w:val="00F304AA"/>
    <w:rsid w:val="00F31422"/>
    <w:rsid w:val="00F314D2"/>
    <w:rsid w:val="00F31E20"/>
    <w:rsid w:val="00F31E49"/>
    <w:rsid w:val="00F31E8A"/>
    <w:rsid w:val="00F31ED3"/>
    <w:rsid w:val="00F328C5"/>
    <w:rsid w:val="00F333D4"/>
    <w:rsid w:val="00F3350C"/>
    <w:rsid w:val="00F33D31"/>
    <w:rsid w:val="00F33E0B"/>
    <w:rsid w:val="00F34436"/>
    <w:rsid w:val="00F34517"/>
    <w:rsid w:val="00F346AD"/>
    <w:rsid w:val="00F3475D"/>
    <w:rsid w:val="00F351BF"/>
    <w:rsid w:val="00F3604E"/>
    <w:rsid w:val="00F368DB"/>
    <w:rsid w:val="00F36A5E"/>
    <w:rsid w:val="00F36B29"/>
    <w:rsid w:val="00F36E8B"/>
    <w:rsid w:val="00F37A2D"/>
    <w:rsid w:val="00F37A65"/>
    <w:rsid w:val="00F37C0E"/>
    <w:rsid w:val="00F37C14"/>
    <w:rsid w:val="00F37E6B"/>
    <w:rsid w:val="00F41A8C"/>
    <w:rsid w:val="00F4281E"/>
    <w:rsid w:val="00F432DF"/>
    <w:rsid w:val="00F434B7"/>
    <w:rsid w:val="00F43B39"/>
    <w:rsid w:val="00F43D43"/>
    <w:rsid w:val="00F43D8E"/>
    <w:rsid w:val="00F45947"/>
    <w:rsid w:val="00F45DB5"/>
    <w:rsid w:val="00F465EF"/>
    <w:rsid w:val="00F46926"/>
    <w:rsid w:val="00F46E5D"/>
    <w:rsid w:val="00F47E69"/>
    <w:rsid w:val="00F50435"/>
    <w:rsid w:val="00F50F04"/>
    <w:rsid w:val="00F518E8"/>
    <w:rsid w:val="00F51DA4"/>
    <w:rsid w:val="00F52041"/>
    <w:rsid w:val="00F526E1"/>
    <w:rsid w:val="00F52A3B"/>
    <w:rsid w:val="00F531AC"/>
    <w:rsid w:val="00F53970"/>
    <w:rsid w:val="00F547E5"/>
    <w:rsid w:val="00F54903"/>
    <w:rsid w:val="00F554EF"/>
    <w:rsid w:val="00F555AD"/>
    <w:rsid w:val="00F556C2"/>
    <w:rsid w:val="00F55B70"/>
    <w:rsid w:val="00F55CAF"/>
    <w:rsid w:val="00F55F3B"/>
    <w:rsid w:val="00F5612F"/>
    <w:rsid w:val="00F56141"/>
    <w:rsid w:val="00F568FF"/>
    <w:rsid w:val="00F56B34"/>
    <w:rsid w:val="00F56C34"/>
    <w:rsid w:val="00F606AF"/>
    <w:rsid w:val="00F60851"/>
    <w:rsid w:val="00F60E75"/>
    <w:rsid w:val="00F60EB3"/>
    <w:rsid w:val="00F61B50"/>
    <w:rsid w:val="00F6230F"/>
    <w:rsid w:val="00F62513"/>
    <w:rsid w:val="00F625AB"/>
    <w:rsid w:val="00F62733"/>
    <w:rsid w:val="00F6282B"/>
    <w:rsid w:val="00F62AA3"/>
    <w:rsid w:val="00F62CE5"/>
    <w:rsid w:val="00F62E8F"/>
    <w:rsid w:val="00F633E6"/>
    <w:rsid w:val="00F6353C"/>
    <w:rsid w:val="00F6374A"/>
    <w:rsid w:val="00F6446E"/>
    <w:rsid w:val="00F66822"/>
    <w:rsid w:val="00F67360"/>
    <w:rsid w:val="00F701EB"/>
    <w:rsid w:val="00F72822"/>
    <w:rsid w:val="00F72C6E"/>
    <w:rsid w:val="00F72DB4"/>
    <w:rsid w:val="00F72DE0"/>
    <w:rsid w:val="00F745BA"/>
    <w:rsid w:val="00F75129"/>
    <w:rsid w:val="00F757D0"/>
    <w:rsid w:val="00F75F14"/>
    <w:rsid w:val="00F76723"/>
    <w:rsid w:val="00F767EA"/>
    <w:rsid w:val="00F77938"/>
    <w:rsid w:val="00F77C95"/>
    <w:rsid w:val="00F77E9E"/>
    <w:rsid w:val="00F80056"/>
    <w:rsid w:val="00F80595"/>
    <w:rsid w:val="00F80DA7"/>
    <w:rsid w:val="00F8157B"/>
    <w:rsid w:val="00F81E09"/>
    <w:rsid w:val="00F8256F"/>
    <w:rsid w:val="00F826BD"/>
    <w:rsid w:val="00F8305F"/>
    <w:rsid w:val="00F83726"/>
    <w:rsid w:val="00F8384F"/>
    <w:rsid w:val="00F83BE6"/>
    <w:rsid w:val="00F83CC4"/>
    <w:rsid w:val="00F83E09"/>
    <w:rsid w:val="00F83EBB"/>
    <w:rsid w:val="00F84042"/>
    <w:rsid w:val="00F843D5"/>
    <w:rsid w:val="00F8453B"/>
    <w:rsid w:val="00F848F6"/>
    <w:rsid w:val="00F851E1"/>
    <w:rsid w:val="00F85BBA"/>
    <w:rsid w:val="00F85C1A"/>
    <w:rsid w:val="00F85DFB"/>
    <w:rsid w:val="00F871DF"/>
    <w:rsid w:val="00F87B59"/>
    <w:rsid w:val="00F87CAB"/>
    <w:rsid w:val="00F900D0"/>
    <w:rsid w:val="00F90B71"/>
    <w:rsid w:val="00F91516"/>
    <w:rsid w:val="00F916B3"/>
    <w:rsid w:val="00F91D84"/>
    <w:rsid w:val="00F92303"/>
    <w:rsid w:val="00F92317"/>
    <w:rsid w:val="00F92528"/>
    <w:rsid w:val="00F927BF"/>
    <w:rsid w:val="00F9329B"/>
    <w:rsid w:val="00F938C6"/>
    <w:rsid w:val="00F9477B"/>
    <w:rsid w:val="00F94B16"/>
    <w:rsid w:val="00F94CAE"/>
    <w:rsid w:val="00F95C5C"/>
    <w:rsid w:val="00F95C62"/>
    <w:rsid w:val="00F9603B"/>
    <w:rsid w:val="00F960C8"/>
    <w:rsid w:val="00F96290"/>
    <w:rsid w:val="00F962E9"/>
    <w:rsid w:val="00F96C61"/>
    <w:rsid w:val="00F96D6C"/>
    <w:rsid w:val="00F96DA3"/>
    <w:rsid w:val="00F972C6"/>
    <w:rsid w:val="00F97B40"/>
    <w:rsid w:val="00F97D50"/>
    <w:rsid w:val="00FA0155"/>
    <w:rsid w:val="00FA041D"/>
    <w:rsid w:val="00FA0D56"/>
    <w:rsid w:val="00FA0FE3"/>
    <w:rsid w:val="00FA183A"/>
    <w:rsid w:val="00FA1B4A"/>
    <w:rsid w:val="00FA3698"/>
    <w:rsid w:val="00FA388B"/>
    <w:rsid w:val="00FA38B8"/>
    <w:rsid w:val="00FA4010"/>
    <w:rsid w:val="00FA421F"/>
    <w:rsid w:val="00FA489A"/>
    <w:rsid w:val="00FA4EE4"/>
    <w:rsid w:val="00FA5154"/>
    <w:rsid w:val="00FA5DE3"/>
    <w:rsid w:val="00FA5FDF"/>
    <w:rsid w:val="00FA63F9"/>
    <w:rsid w:val="00FA67BA"/>
    <w:rsid w:val="00FA6867"/>
    <w:rsid w:val="00FA72CD"/>
    <w:rsid w:val="00FA7A3F"/>
    <w:rsid w:val="00FA7B0F"/>
    <w:rsid w:val="00FA7B61"/>
    <w:rsid w:val="00FA7DFB"/>
    <w:rsid w:val="00FB0181"/>
    <w:rsid w:val="00FB080B"/>
    <w:rsid w:val="00FB08C4"/>
    <w:rsid w:val="00FB0C3D"/>
    <w:rsid w:val="00FB124C"/>
    <w:rsid w:val="00FB1D50"/>
    <w:rsid w:val="00FB24E8"/>
    <w:rsid w:val="00FB26BE"/>
    <w:rsid w:val="00FB277F"/>
    <w:rsid w:val="00FB35A6"/>
    <w:rsid w:val="00FB392D"/>
    <w:rsid w:val="00FB4182"/>
    <w:rsid w:val="00FB43B9"/>
    <w:rsid w:val="00FB4C36"/>
    <w:rsid w:val="00FB54A1"/>
    <w:rsid w:val="00FB5819"/>
    <w:rsid w:val="00FB5962"/>
    <w:rsid w:val="00FB59E5"/>
    <w:rsid w:val="00FB5A04"/>
    <w:rsid w:val="00FB5BB8"/>
    <w:rsid w:val="00FB608A"/>
    <w:rsid w:val="00FB61EA"/>
    <w:rsid w:val="00FB660E"/>
    <w:rsid w:val="00FB74FD"/>
    <w:rsid w:val="00FB78F5"/>
    <w:rsid w:val="00FC03E3"/>
    <w:rsid w:val="00FC046D"/>
    <w:rsid w:val="00FC0603"/>
    <w:rsid w:val="00FC0C13"/>
    <w:rsid w:val="00FC0D66"/>
    <w:rsid w:val="00FC1A0E"/>
    <w:rsid w:val="00FC1BDD"/>
    <w:rsid w:val="00FC1CF5"/>
    <w:rsid w:val="00FC239C"/>
    <w:rsid w:val="00FC2A6B"/>
    <w:rsid w:val="00FC2B7F"/>
    <w:rsid w:val="00FC2D8D"/>
    <w:rsid w:val="00FC3ACB"/>
    <w:rsid w:val="00FC4629"/>
    <w:rsid w:val="00FC4A77"/>
    <w:rsid w:val="00FC53E2"/>
    <w:rsid w:val="00FC540B"/>
    <w:rsid w:val="00FC5661"/>
    <w:rsid w:val="00FC597B"/>
    <w:rsid w:val="00FC5A44"/>
    <w:rsid w:val="00FC69C4"/>
    <w:rsid w:val="00FC78BE"/>
    <w:rsid w:val="00FC7C87"/>
    <w:rsid w:val="00FD0C31"/>
    <w:rsid w:val="00FD0E81"/>
    <w:rsid w:val="00FD1102"/>
    <w:rsid w:val="00FD11AE"/>
    <w:rsid w:val="00FD1570"/>
    <w:rsid w:val="00FD1CB8"/>
    <w:rsid w:val="00FD1D63"/>
    <w:rsid w:val="00FD1F4D"/>
    <w:rsid w:val="00FD3F14"/>
    <w:rsid w:val="00FD4077"/>
    <w:rsid w:val="00FD4852"/>
    <w:rsid w:val="00FD48A4"/>
    <w:rsid w:val="00FD634A"/>
    <w:rsid w:val="00FD67F3"/>
    <w:rsid w:val="00FD6865"/>
    <w:rsid w:val="00FD70CE"/>
    <w:rsid w:val="00FD75D3"/>
    <w:rsid w:val="00FD79DF"/>
    <w:rsid w:val="00FE03BB"/>
    <w:rsid w:val="00FE09D0"/>
    <w:rsid w:val="00FE0C9A"/>
    <w:rsid w:val="00FE13D9"/>
    <w:rsid w:val="00FE17D0"/>
    <w:rsid w:val="00FE2144"/>
    <w:rsid w:val="00FE265A"/>
    <w:rsid w:val="00FE32B3"/>
    <w:rsid w:val="00FE3679"/>
    <w:rsid w:val="00FE4E23"/>
    <w:rsid w:val="00FE541A"/>
    <w:rsid w:val="00FE54B3"/>
    <w:rsid w:val="00FE5781"/>
    <w:rsid w:val="00FE57A6"/>
    <w:rsid w:val="00FE5847"/>
    <w:rsid w:val="00FE5DBB"/>
    <w:rsid w:val="00FF0127"/>
    <w:rsid w:val="00FF06E3"/>
    <w:rsid w:val="00FF0BEB"/>
    <w:rsid w:val="00FF0D31"/>
    <w:rsid w:val="00FF12E6"/>
    <w:rsid w:val="00FF13CD"/>
    <w:rsid w:val="00FF1A8A"/>
    <w:rsid w:val="00FF1F71"/>
    <w:rsid w:val="00FF26FC"/>
    <w:rsid w:val="00FF2BDC"/>
    <w:rsid w:val="00FF32CE"/>
    <w:rsid w:val="00FF3EF3"/>
    <w:rsid w:val="00FF423D"/>
    <w:rsid w:val="00FF46BE"/>
    <w:rsid w:val="00FF4CBD"/>
    <w:rsid w:val="00FF6105"/>
    <w:rsid w:val="00FF6E5E"/>
    <w:rsid w:val="00FF769A"/>
    <w:rsid w:val="00FF79F2"/>
    <w:rsid w:val="016120B1"/>
    <w:rsid w:val="01E254BB"/>
    <w:rsid w:val="021A7738"/>
    <w:rsid w:val="02523003"/>
    <w:rsid w:val="030B6A6B"/>
    <w:rsid w:val="03360004"/>
    <w:rsid w:val="041E78D0"/>
    <w:rsid w:val="04372AB7"/>
    <w:rsid w:val="046BE1FD"/>
    <w:rsid w:val="04CB88EB"/>
    <w:rsid w:val="04DA5D8C"/>
    <w:rsid w:val="05255232"/>
    <w:rsid w:val="0530C505"/>
    <w:rsid w:val="05536A6B"/>
    <w:rsid w:val="056A1A81"/>
    <w:rsid w:val="05798727"/>
    <w:rsid w:val="058C97C2"/>
    <w:rsid w:val="05BA0FDC"/>
    <w:rsid w:val="05DD9B82"/>
    <w:rsid w:val="05F5E04F"/>
    <w:rsid w:val="0601A7AD"/>
    <w:rsid w:val="0614CAAE"/>
    <w:rsid w:val="0648C5B2"/>
    <w:rsid w:val="064F3075"/>
    <w:rsid w:val="06592B39"/>
    <w:rsid w:val="065EEA28"/>
    <w:rsid w:val="0666B01D"/>
    <w:rsid w:val="06B68555"/>
    <w:rsid w:val="072C7E5D"/>
    <w:rsid w:val="07A18B36"/>
    <w:rsid w:val="07C9843A"/>
    <w:rsid w:val="08375062"/>
    <w:rsid w:val="08B1AE52"/>
    <w:rsid w:val="09899834"/>
    <w:rsid w:val="09E7844A"/>
    <w:rsid w:val="09EED0C1"/>
    <w:rsid w:val="0A6435AC"/>
    <w:rsid w:val="0A6E1CE6"/>
    <w:rsid w:val="0A6F17C8"/>
    <w:rsid w:val="0A80B6E3"/>
    <w:rsid w:val="0A8D74EF"/>
    <w:rsid w:val="0A9D6194"/>
    <w:rsid w:val="0ACDA2BF"/>
    <w:rsid w:val="0B632439"/>
    <w:rsid w:val="0B65216D"/>
    <w:rsid w:val="0BE17781"/>
    <w:rsid w:val="0BEDC1B4"/>
    <w:rsid w:val="0C154556"/>
    <w:rsid w:val="0C3194B7"/>
    <w:rsid w:val="0C8E405E"/>
    <w:rsid w:val="0C8F9F5A"/>
    <w:rsid w:val="0C9937FA"/>
    <w:rsid w:val="0CB5C6D9"/>
    <w:rsid w:val="0CBEA770"/>
    <w:rsid w:val="0CC3E9AA"/>
    <w:rsid w:val="0D060632"/>
    <w:rsid w:val="0D2BBFE1"/>
    <w:rsid w:val="0DA6A4CE"/>
    <w:rsid w:val="0DF603E3"/>
    <w:rsid w:val="0E090DC9"/>
    <w:rsid w:val="0E35085B"/>
    <w:rsid w:val="0E9E06E7"/>
    <w:rsid w:val="0EBDD9E2"/>
    <w:rsid w:val="0ED9881D"/>
    <w:rsid w:val="0EE7CA54"/>
    <w:rsid w:val="0EFD9376"/>
    <w:rsid w:val="0F11B7E2"/>
    <w:rsid w:val="0F24A987"/>
    <w:rsid w:val="0F358504"/>
    <w:rsid w:val="0F450369"/>
    <w:rsid w:val="0F84115F"/>
    <w:rsid w:val="0FD4266C"/>
    <w:rsid w:val="0FE225A1"/>
    <w:rsid w:val="104FDF67"/>
    <w:rsid w:val="107272F0"/>
    <w:rsid w:val="113FDE7E"/>
    <w:rsid w:val="116D9B6E"/>
    <w:rsid w:val="1183B622"/>
    <w:rsid w:val="11975ACD"/>
    <w:rsid w:val="11C4B9E5"/>
    <w:rsid w:val="11C52078"/>
    <w:rsid w:val="121CA411"/>
    <w:rsid w:val="124D726F"/>
    <w:rsid w:val="1260EE29"/>
    <w:rsid w:val="12675C7C"/>
    <w:rsid w:val="127AE0F0"/>
    <w:rsid w:val="12BEB78C"/>
    <w:rsid w:val="12F33576"/>
    <w:rsid w:val="12FE42C4"/>
    <w:rsid w:val="13332B2E"/>
    <w:rsid w:val="13420897"/>
    <w:rsid w:val="1355B67E"/>
    <w:rsid w:val="1367355F"/>
    <w:rsid w:val="1380C3D0"/>
    <w:rsid w:val="13940ADE"/>
    <w:rsid w:val="13AD5CFE"/>
    <w:rsid w:val="13DCCEB8"/>
    <w:rsid w:val="1478213E"/>
    <w:rsid w:val="14816680"/>
    <w:rsid w:val="14A3CC82"/>
    <w:rsid w:val="14BC9C7E"/>
    <w:rsid w:val="1507F7D6"/>
    <w:rsid w:val="152317E8"/>
    <w:rsid w:val="1550CED6"/>
    <w:rsid w:val="157B4DF2"/>
    <w:rsid w:val="15BD1D40"/>
    <w:rsid w:val="15D2B956"/>
    <w:rsid w:val="15D80134"/>
    <w:rsid w:val="15EE31D1"/>
    <w:rsid w:val="1610A925"/>
    <w:rsid w:val="16189D4B"/>
    <w:rsid w:val="169D26F1"/>
    <w:rsid w:val="16E5696A"/>
    <w:rsid w:val="1769AC73"/>
    <w:rsid w:val="1787934C"/>
    <w:rsid w:val="1798FEE4"/>
    <w:rsid w:val="17AC7986"/>
    <w:rsid w:val="17C6FC43"/>
    <w:rsid w:val="17FB748C"/>
    <w:rsid w:val="18049655"/>
    <w:rsid w:val="183E772B"/>
    <w:rsid w:val="187C650A"/>
    <w:rsid w:val="188685BF"/>
    <w:rsid w:val="18A51CEC"/>
    <w:rsid w:val="18ACAD11"/>
    <w:rsid w:val="18AEA9BF"/>
    <w:rsid w:val="18D6C6AB"/>
    <w:rsid w:val="18F4BE02"/>
    <w:rsid w:val="1902E66E"/>
    <w:rsid w:val="19493263"/>
    <w:rsid w:val="1949D99F"/>
    <w:rsid w:val="19644A84"/>
    <w:rsid w:val="196FB7C3"/>
    <w:rsid w:val="19A26CB2"/>
    <w:rsid w:val="1A566695"/>
    <w:rsid w:val="1A9BD7D3"/>
    <w:rsid w:val="1AFBF798"/>
    <w:rsid w:val="1B3F1D24"/>
    <w:rsid w:val="1B8480C6"/>
    <w:rsid w:val="1BDC5050"/>
    <w:rsid w:val="1BE690C1"/>
    <w:rsid w:val="1C057BBC"/>
    <w:rsid w:val="1C1A0699"/>
    <w:rsid w:val="1C482925"/>
    <w:rsid w:val="1C5215FF"/>
    <w:rsid w:val="1C58A440"/>
    <w:rsid w:val="1C605F80"/>
    <w:rsid w:val="1C6A0AC6"/>
    <w:rsid w:val="1C770C97"/>
    <w:rsid w:val="1CB40508"/>
    <w:rsid w:val="1CBCA274"/>
    <w:rsid w:val="1CEADE8A"/>
    <w:rsid w:val="1D0D0E70"/>
    <w:rsid w:val="1D197323"/>
    <w:rsid w:val="1D1A874D"/>
    <w:rsid w:val="1D4E7567"/>
    <w:rsid w:val="1D7EC216"/>
    <w:rsid w:val="1DA22E66"/>
    <w:rsid w:val="1DAC83CE"/>
    <w:rsid w:val="1DCBFEED"/>
    <w:rsid w:val="1DD3BE1E"/>
    <w:rsid w:val="1DE851BE"/>
    <w:rsid w:val="1DECC23A"/>
    <w:rsid w:val="1DF3994F"/>
    <w:rsid w:val="1E03A580"/>
    <w:rsid w:val="1E06F363"/>
    <w:rsid w:val="1E34EB4F"/>
    <w:rsid w:val="1E6F0ACB"/>
    <w:rsid w:val="1E7F7A9A"/>
    <w:rsid w:val="1E8D7CAA"/>
    <w:rsid w:val="1EA9CDB5"/>
    <w:rsid w:val="1EBB7741"/>
    <w:rsid w:val="1F9F75E1"/>
    <w:rsid w:val="1FA11427"/>
    <w:rsid w:val="1FAEAD59"/>
    <w:rsid w:val="1FF21D79"/>
    <w:rsid w:val="2011AE36"/>
    <w:rsid w:val="20294D0B"/>
    <w:rsid w:val="202E45BA"/>
    <w:rsid w:val="20567926"/>
    <w:rsid w:val="205EEA86"/>
    <w:rsid w:val="20671DBD"/>
    <w:rsid w:val="20956E7B"/>
    <w:rsid w:val="20F37582"/>
    <w:rsid w:val="2108021F"/>
    <w:rsid w:val="213B4642"/>
    <w:rsid w:val="218DB8A0"/>
    <w:rsid w:val="21903761"/>
    <w:rsid w:val="2205C148"/>
    <w:rsid w:val="220D8DAA"/>
    <w:rsid w:val="221484C4"/>
    <w:rsid w:val="223637F1"/>
    <w:rsid w:val="22441B17"/>
    <w:rsid w:val="22526FE1"/>
    <w:rsid w:val="22689474"/>
    <w:rsid w:val="22C45EA6"/>
    <w:rsid w:val="22CD42CC"/>
    <w:rsid w:val="22DA3FD0"/>
    <w:rsid w:val="22E2C4DF"/>
    <w:rsid w:val="22FFBD6A"/>
    <w:rsid w:val="232338D8"/>
    <w:rsid w:val="232876F0"/>
    <w:rsid w:val="23494EF8"/>
    <w:rsid w:val="2370B467"/>
    <w:rsid w:val="237F330E"/>
    <w:rsid w:val="2392BE94"/>
    <w:rsid w:val="23A15860"/>
    <w:rsid w:val="23B6FBF2"/>
    <w:rsid w:val="23C4B125"/>
    <w:rsid w:val="23D5FD91"/>
    <w:rsid w:val="23EE4042"/>
    <w:rsid w:val="2410E8C1"/>
    <w:rsid w:val="2429AAFD"/>
    <w:rsid w:val="2437E417"/>
    <w:rsid w:val="2488F714"/>
    <w:rsid w:val="2489FFAE"/>
    <w:rsid w:val="24BC8147"/>
    <w:rsid w:val="24E222E1"/>
    <w:rsid w:val="24E51F59"/>
    <w:rsid w:val="253084B0"/>
    <w:rsid w:val="254F9DE7"/>
    <w:rsid w:val="25E0F0FA"/>
    <w:rsid w:val="25E3EE23"/>
    <w:rsid w:val="2613AF93"/>
    <w:rsid w:val="26181900"/>
    <w:rsid w:val="266FA680"/>
    <w:rsid w:val="2693FA59"/>
    <w:rsid w:val="26BCB5A6"/>
    <w:rsid w:val="26C8AFAF"/>
    <w:rsid w:val="2704CF32"/>
    <w:rsid w:val="27573539"/>
    <w:rsid w:val="276F116B"/>
    <w:rsid w:val="27D2BFF9"/>
    <w:rsid w:val="27EC956C"/>
    <w:rsid w:val="280CE5F0"/>
    <w:rsid w:val="2852CB5F"/>
    <w:rsid w:val="28712E7E"/>
    <w:rsid w:val="287B2E3D"/>
    <w:rsid w:val="28894423"/>
    <w:rsid w:val="28D098FE"/>
    <w:rsid w:val="28E5395D"/>
    <w:rsid w:val="28EE39BD"/>
    <w:rsid w:val="28F7F895"/>
    <w:rsid w:val="2934E544"/>
    <w:rsid w:val="2941AF87"/>
    <w:rsid w:val="29B0B993"/>
    <w:rsid w:val="29CB5E61"/>
    <w:rsid w:val="29D14A01"/>
    <w:rsid w:val="29DA8FDB"/>
    <w:rsid w:val="29FA8476"/>
    <w:rsid w:val="2A00DCD4"/>
    <w:rsid w:val="2A9511B1"/>
    <w:rsid w:val="2B22B181"/>
    <w:rsid w:val="2B46BF5D"/>
    <w:rsid w:val="2B6599A9"/>
    <w:rsid w:val="2B664E01"/>
    <w:rsid w:val="2B672EC2"/>
    <w:rsid w:val="2B6D4061"/>
    <w:rsid w:val="2B7D2AD3"/>
    <w:rsid w:val="2B954AAA"/>
    <w:rsid w:val="2BC288F2"/>
    <w:rsid w:val="2BE30CE4"/>
    <w:rsid w:val="2C03691F"/>
    <w:rsid w:val="2C77AA6A"/>
    <w:rsid w:val="2C90BC19"/>
    <w:rsid w:val="2C9806B1"/>
    <w:rsid w:val="2CF0313E"/>
    <w:rsid w:val="2CF81EC4"/>
    <w:rsid w:val="2D02FF23"/>
    <w:rsid w:val="2D053320"/>
    <w:rsid w:val="2D1E869E"/>
    <w:rsid w:val="2D311B0B"/>
    <w:rsid w:val="2D70A909"/>
    <w:rsid w:val="2DDD6427"/>
    <w:rsid w:val="2E1BFEF1"/>
    <w:rsid w:val="2E20CC65"/>
    <w:rsid w:val="2E252905"/>
    <w:rsid w:val="2E64C358"/>
    <w:rsid w:val="2E877DE8"/>
    <w:rsid w:val="2E8C019F"/>
    <w:rsid w:val="2EB69B30"/>
    <w:rsid w:val="2EE4BB96"/>
    <w:rsid w:val="2EFE3094"/>
    <w:rsid w:val="2F45E635"/>
    <w:rsid w:val="2F904104"/>
    <w:rsid w:val="2F9557BB"/>
    <w:rsid w:val="2F9758AE"/>
    <w:rsid w:val="2FD6E798"/>
    <w:rsid w:val="302FBF86"/>
    <w:rsid w:val="305EEB70"/>
    <w:rsid w:val="3073A5B2"/>
    <w:rsid w:val="3084F216"/>
    <w:rsid w:val="309AFF59"/>
    <w:rsid w:val="30CCC34A"/>
    <w:rsid w:val="30CFB7A7"/>
    <w:rsid w:val="30D94F8C"/>
    <w:rsid w:val="30FC028F"/>
    <w:rsid w:val="3129FC30"/>
    <w:rsid w:val="313D0670"/>
    <w:rsid w:val="31A220C8"/>
    <w:rsid w:val="31BC2BE8"/>
    <w:rsid w:val="31C3A261"/>
    <w:rsid w:val="31C41BD6"/>
    <w:rsid w:val="31C57126"/>
    <w:rsid w:val="31D309E8"/>
    <w:rsid w:val="31D67046"/>
    <w:rsid w:val="31DBC119"/>
    <w:rsid w:val="31FFD578"/>
    <w:rsid w:val="323C0B49"/>
    <w:rsid w:val="324F6B4E"/>
    <w:rsid w:val="3250C351"/>
    <w:rsid w:val="325FF33B"/>
    <w:rsid w:val="32739D55"/>
    <w:rsid w:val="3286F371"/>
    <w:rsid w:val="329F2FE8"/>
    <w:rsid w:val="32E8539A"/>
    <w:rsid w:val="337240A7"/>
    <w:rsid w:val="339FD22D"/>
    <w:rsid w:val="33ACB7B5"/>
    <w:rsid w:val="33B7324D"/>
    <w:rsid w:val="33DC0C2F"/>
    <w:rsid w:val="340C1A84"/>
    <w:rsid w:val="3423066A"/>
    <w:rsid w:val="34301681"/>
    <w:rsid w:val="34364CAB"/>
    <w:rsid w:val="346D80E2"/>
    <w:rsid w:val="34F21EAE"/>
    <w:rsid w:val="35134BAF"/>
    <w:rsid w:val="359FD508"/>
    <w:rsid w:val="35D07D76"/>
    <w:rsid w:val="360ED7E3"/>
    <w:rsid w:val="362873F8"/>
    <w:rsid w:val="3637B7F5"/>
    <w:rsid w:val="3651AB86"/>
    <w:rsid w:val="3685D8AD"/>
    <w:rsid w:val="36D93C07"/>
    <w:rsid w:val="36F61949"/>
    <w:rsid w:val="3708FB03"/>
    <w:rsid w:val="371AD3C9"/>
    <w:rsid w:val="373DA2FD"/>
    <w:rsid w:val="3740F9E5"/>
    <w:rsid w:val="37482C53"/>
    <w:rsid w:val="374883B1"/>
    <w:rsid w:val="380BE892"/>
    <w:rsid w:val="382DA114"/>
    <w:rsid w:val="3832E3E5"/>
    <w:rsid w:val="38427A06"/>
    <w:rsid w:val="38456C46"/>
    <w:rsid w:val="3845B1CA"/>
    <w:rsid w:val="3889FA87"/>
    <w:rsid w:val="38AD27CF"/>
    <w:rsid w:val="38B6A42A"/>
    <w:rsid w:val="38B6E525"/>
    <w:rsid w:val="38CA0DFC"/>
    <w:rsid w:val="393DD02E"/>
    <w:rsid w:val="39401755"/>
    <w:rsid w:val="398F71A4"/>
    <w:rsid w:val="39CEB446"/>
    <w:rsid w:val="39FE61F0"/>
    <w:rsid w:val="3A52748B"/>
    <w:rsid w:val="3AECF63C"/>
    <w:rsid w:val="3B550B72"/>
    <w:rsid w:val="3B8A691F"/>
    <w:rsid w:val="3BA3BF72"/>
    <w:rsid w:val="3BD8C6E5"/>
    <w:rsid w:val="3C3AB824"/>
    <w:rsid w:val="3C45A741"/>
    <w:rsid w:val="3C5C5A5D"/>
    <w:rsid w:val="3C6E6645"/>
    <w:rsid w:val="3C855654"/>
    <w:rsid w:val="3C86691D"/>
    <w:rsid w:val="3CD87D8B"/>
    <w:rsid w:val="3D065508"/>
    <w:rsid w:val="3D0E428E"/>
    <w:rsid w:val="3D2521B2"/>
    <w:rsid w:val="3D2F1D9A"/>
    <w:rsid w:val="3D4938A4"/>
    <w:rsid w:val="3D921DF5"/>
    <w:rsid w:val="3DA968AD"/>
    <w:rsid w:val="3DAEAAE9"/>
    <w:rsid w:val="3DBA9BD7"/>
    <w:rsid w:val="3DD87AB7"/>
    <w:rsid w:val="3DE0F4E4"/>
    <w:rsid w:val="3E171D52"/>
    <w:rsid w:val="3E645B05"/>
    <w:rsid w:val="3E6B51AB"/>
    <w:rsid w:val="3EA21E80"/>
    <w:rsid w:val="3EA22569"/>
    <w:rsid w:val="3EAA12EF"/>
    <w:rsid w:val="3EB5E8F2"/>
    <w:rsid w:val="3F2AAFBC"/>
    <w:rsid w:val="3F6616B4"/>
    <w:rsid w:val="3FC6A920"/>
    <w:rsid w:val="40276060"/>
    <w:rsid w:val="403DF5CA"/>
    <w:rsid w:val="40C83D2E"/>
    <w:rsid w:val="40E5B39B"/>
    <w:rsid w:val="410C77ED"/>
    <w:rsid w:val="411A90A2"/>
    <w:rsid w:val="411ADCA4"/>
    <w:rsid w:val="41302F35"/>
    <w:rsid w:val="413CC5FB"/>
    <w:rsid w:val="4177F026"/>
    <w:rsid w:val="417B57DA"/>
    <w:rsid w:val="41AE53BC"/>
    <w:rsid w:val="41ED89B4"/>
    <w:rsid w:val="42093845"/>
    <w:rsid w:val="4223A462"/>
    <w:rsid w:val="42319692"/>
    <w:rsid w:val="42393E3C"/>
    <w:rsid w:val="426D7A97"/>
    <w:rsid w:val="4278743A"/>
    <w:rsid w:val="42AFDEC1"/>
    <w:rsid w:val="42BC4E47"/>
    <w:rsid w:val="42C615C5"/>
    <w:rsid w:val="42C76053"/>
    <w:rsid w:val="4313EEF0"/>
    <w:rsid w:val="43422829"/>
    <w:rsid w:val="438A40C6"/>
    <w:rsid w:val="438D3306"/>
    <w:rsid w:val="439051F7"/>
    <w:rsid w:val="43CF4C26"/>
    <w:rsid w:val="43E04B8C"/>
    <w:rsid w:val="44882B64"/>
    <w:rsid w:val="44A2AD1F"/>
    <w:rsid w:val="44CB3192"/>
    <w:rsid w:val="45139E48"/>
    <w:rsid w:val="45195473"/>
    <w:rsid w:val="4541FE8A"/>
    <w:rsid w:val="458C3D4F"/>
    <w:rsid w:val="4596CCCD"/>
    <w:rsid w:val="4599F0A5"/>
    <w:rsid w:val="464EC8FD"/>
    <w:rsid w:val="466AA372"/>
    <w:rsid w:val="470882BC"/>
    <w:rsid w:val="47378032"/>
    <w:rsid w:val="474187C0"/>
    <w:rsid w:val="4756B911"/>
    <w:rsid w:val="475A2E0D"/>
    <w:rsid w:val="47624A10"/>
    <w:rsid w:val="47719565"/>
    <w:rsid w:val="4776970D"/>
    <w:rsid w:val="47812706"/>
    <w:rsid w:val="478C5796"/>
    <w:rsid w:val="47A3470F"/>
    <w:rsid w:val="47BBCA8B"/>
    <w:rsid w:val="47EC3433"/>
    <w:rsid w:val="481B1820"/>
    <w:rsid w:val="481CF3C0"/>
    <w:rsid w:val="4820444B"/>
    <w:rsid w:val="48457EB3"/>
    <w:rsid w:val="4850F535"/>
    <w:rsid w:val="4860E044"/>
    <w:rsid w:val="4866FC7B"/>
    <w:rsid w:val="48861A15"/>
    <w:rsid w:val="4896B85E"/>
    <w:rsid w:val="48E7B5BE"/>
    <w:rsid w:val="48F47459"/>
    <w:rsid w:val="49218EA2"/>
    <w:rsid w:val="49474068"/>
    <w:rsid w:val="497A9333"/>
    <w:rsid w:val="4984BB7C"/>
    <w:rsid w:val="49C3D46C"/>
    <w:rsid w:val="49F7BD5D"/>
    <w:rsid w:val="4A325A4E"/>
    <w:rsid w:val="4A6C9908"/>
    <w:rsid w:val="4A9F3CF6"/>
    <w:rsid w:val="4AA4E671"/>
    <w:rsid w:val="4AB1AA2B"/>
    <w:rsid w:val="4ABB207F"/>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44546"/>
    <w:rsid w:val="4E69FD6D"/>
    <w:rsid w:val="4E86DAAF"/>
    <w:rsid w:val="4E89D457"/>
    <w:rsid w:val="4E9E58D9"/>
    <w:rsid w:val="4EC70BAE"/>
    <w:rsid w:val="4ED407DB"/>
    <w:rsid w:val="4F71E483"/>
    <w:rsid w:val="4F76B6A1"/>
    <w:rsid w:val="4F7707B0"/>
    <w:rsid w:val="4F92EA1E"/>
    <w:rsid w:val="4FB27024"/>
    <w:rsid w:val="4FD32902"/>
    <w:rsid w:val="4FF5AB43"/>
    <w:rsid w:val="501E9194"/>
    <w:rsid w:val="501F396A"/>
    <w:rsid w:val="502EA9C1"/>
    <w:rsid w:val="5042E522"/>
    <w:rsid w:val="504EB161"/>
    <w:rsid w:val="51588811"/>
    <w:rsid w:val="51917BA4"/>
    <w:rsid w:val="519D5C70"/>
    <w:rsid w:val="51BA61F5"/>
    <w:rsid w:val="51C1EF6D"/>
    <w:rsid w:val="51F70843"/>
    <w:rsid w:val="5200B53A"/>
    <w:rsid w:val="521A5E34"/>
    <w:rsid w:val="5225E452"/>
    <w:rsid w:val="52900C82"/>
    <w:rsid w:val="52E6DFB9"/>
    <w:rsid w:val="52EA10E6"/>
    <w:rsid w:val="52F3E320"/>
    <w:rsid w:val="53421E44"/>
    <w:rsid w:val="53563256"/>
    <w:rsid w:val="536DF44C"/>
    <w:rsid w:val="5387C792"/>
    <w:rsid w:val="53B8B2FA"/>
    <w:rsid w:val="5451BC4D"/>
    <w:rsid w:val="54522A82"/>
    <w:rsid w:val="54C5621C"/>
    <w:rsid w:val="54C98208"/>
    <w:rsid w:val="550AB2FC"/>
    <w:rsid w:val="550FD7EB"/>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35BAD"/>
    <w:rsid w:val="57EF0EC6"/>
    <w:rsid w:val="585D866E"/>
    <w:rsid w:val="585F0B55"/>
    <w:rsid w:val="586718FF"/>
    <w:rsid w:val="587ADC88"/>
    <w:rsid w:val="5973A106"/>
    <w:rsid w:val="598D6262"/>
    <w:rsid w:val="59C573DA"/>
    <w:rsid w:val="59C89881"/>
    <w:rsid w:val="59D5C348"/>
    <w:rsid w:val="59F0F979"/>
    <w:rsid w:val="59F8CF8D"/>
    <w:rsid w:val="5A3CFF0B"/>
    <w:rsid w:val="5A5CEE73"/>
    <w:rsid w:val="5A9911E8"/>
    <w:rsid w:val="5A9972F2"/>
    <w:rsid w:val="5AB4AE0D"/>
    <w:rsid w:val="5ABB7095"/>
    <w:rsid w:val="5ADD463D"/>
    <w:rsid w:val="5AE4F9CC"/>
    <w:rsid w:val="5AF4F6F5"/>
    <w:rsid w:val="5B08B390"/>
    <w:rsid w:val="5B1F4D6E"/>
    <w:rsid w:val="5B29F660"/>
    <w:rsid w:val="5B6187A5"/>
    <w:rsid w:val="5B719DD8"/>
    <w:rsid w:val="5B827540"/>
    <w:rsid w:val="5BA5FD38"/>
    <w:rsid w:val="5BB0F83E"/>
    <w:rsid w:val="5BF54ABF"/>
    <w:rsid w:val="5BF8BED4"/>
    <w:rsid w:val="5C062C80"/>
    <w:rsid w:val="5C1C1389"/>
    <w:rsid w:val="5C3E244B"/>
    <w:rsid w:val="5C493D62"/>
    <w:rsid w:val="5C514CD9"/>
    <w:rsid w:val="5CDAA9CC"/>
    <w:rsid w:val="5CE8CE06"/>
    <w:rsid w:val="5CEF75E9"/>
    <w:rsid w:val="5D1E45A1"/>
    <w:rsid w:val="5D5E6BA0"/>
    <w:rsid w:val="5D6224F4"/>
    <w:rsid w:val="5E50355A"/>
    <w:rsid w:val="5EE5A23C"/>
    <w:rsid w:val="5EEA1E0C"/>
    <w:rsid w:val="5EF34AB4"/>
    <w:rsid w:val="5F2FB794"/>
    <w:rsid w:val="5F4EB41D"/>
    <w:rsid w:val="5F70664A"/>
    <w:rsid w:val="5F937A87"/>
    <w:rsid w:val="5F9C541A"/>
    <w:rsid w:val="5FAF6B91"/>
    <w:rsid w:val="5FC6B9C2"/>
    <w:rsid w:val="5FC8191C"/>
    <w:rsid w:val="6072C1F4"/>
    <w:rsid w:val="6074CD64"/>
    <w:rsid w:val="608198D8"/>
    <w:rsid w:val="6086F106"/>
    <w:rsid w:val="60A865BF"/>
    <w:rsid w:val="60C65CF6"/>
    <w:rsid w:val="61015868"/>
    <w:rsid w:val="6120BB85"/>
    <w:rsid w:val="6133E438"/>
    <w:rsid w:val="6168896D"/>
    <w:rsid w:val="61887EC3"/>
    <w:rsid w:val="61BA0554"/>
    <w:rsid w:val="6256E0A8"/>
    <w:rsid w:val="62C24933"/>
    <w:rsid w:val="62CE902E"/>
    <w:rsid w:val="62E895DB"/>
    <w:rsid w:val="62FB63C0"/>
    <w:rsid w:val="6319716B"/>
    <w:rsid w:val="631F505F"/>
    <w:rsid w:val="63270140"/>
    <w:rsid w:val="63499869"/>
    <w:rsid w:val="636C5620"/>
    <w:rsid w:val="637148A4"/>
    <w:rsid w:val="63974F0F"/>
    <w:rsid w:val="63B9399A"/>
    <w:rsid w:val="63BAAF28"/>
    <w:rsid w:val="642139D8"/>
    <w:rsid w:val="643AC06D"/>
    <w:rsid w:val="643EB460"/>
    <w:rsid w:val="6467466B"/>
    <w:rsid w:val="649514FC"/>
    <w:rsid w:val="64FBFFF5"/>
    <w:rsid w:val="65315828"/>
    <w:rsid w:val="656E8883"/>
    <w:rsid w:val="65896406"/>
    <w:rsid w:val="65D8C9B2"/>
    <w:rsid w:val="65FF22E0"/>
    <w:rsid w:val="660D9693"/>
    <w:rsid w:val="6633FA26"/>
    <w:rsid w:val="6650C285"/>
    <w:rsid w:val="665C99C7"/>
    <w:rsid w:val="66619173"/>
    <w:rsid w:val="669B9CD8"/>
    <w:rsid w:val="66A8C968"/>
    <w:rsid w:val="66C8440B"/>
    <w:rsid w:val="66E2623D"/>
    <w:rsid w:val="678B38C8"/>
    <w:rsid w:val="67DF1C0C"/>
    <w:rsid w:val="67EF1527"/>
    <w:rsid w:val="68269EE6"/>
    <w:rsid w:val="6884E6D9"/>
    <w:rsid w:val="68E0F1BB"/>
    <w:rsid w:val="690712BA"/>
    <w:rsid w:val="691C44A4"/>
    <w:rsid w:val="692D742B"/>
    <w:rsid w:val="6957D75F"/>
    <w:rsid w:val="69673ABB"/>
    <w:rsid w:val="696B9AE8"/>
    <w:rsid w:val="69A7B4B4"/>
    <w:rsid w:val="69C26F47"/>
    <w:rsid w:val="69F2F6D5"/>
    <w:rsid w:val="6A01234C"/>
    <w:rsid w:val="6A0D7692"/>
    <w:rsid w:val="6A4A10CA"/>
    <w:rsid w:val="6A605B48"/>
    <w:rsid w:val="6A858797"/>
    <w:rsid w:val="6A91F1B0"/>
    <w:rsid w:val="6AD420DC"/>
    <w:rsid w:val="6B019036"/>
    <w:rsid w:val="6B030B1C"/>
    <w:rsid w:val="6B1D82DA"/>
    <w:rsid w:val="6B3FE1BA"/>
    <w:rsid w:val="6B74ECD2"/>
    <w:rsid w:val="6B776805"/>
    <w:rsid w:val="6BACD62D"/>
    <w:rsid w:val="6BB67099"/>
    <w:rsid w:val="6BF1577F"/>
    <w:rsid w:val="6C083971"/>
    <w:rsid w:val="6C2157F8"/>
    <w:rsid w:val="6C88D7A9"/>
    <w:rsid w:val="6C9EDB7D"/>
    <w:rsid w:val="6CB58B8A"/>
    <w:rsid w:val="6D0277B0"/>
    <w:rsid w:val="6DB6358E"/>
    <w:rsid w:val="6DCF0E40"/>
    <w:rsid w:val="6DDFA7B0"/>
    <w:rsid w:val="6E3AABDE"/>
    <w:rsid w:val="6E3F0C0B"/>
    <w:rsid w:val="6E939E13"/>
    <w:rsid w:val="6F295FEF"/>
    <w:rsid w:val="6F9BBCF6"/>
    <w:rsid w:val="70128582"/>
    <w:rsid w:val="7058764C"/>
    <w:rsid w:val="707AA332"/>
    <w:rsid w:val="70C04590"/>
    <w:rsid w:val="70CB4D66"/>
    <w:rsid w:val="70F47283"/>
    <w:rsid w:val="71047AF3"/>
    <w:rsid w:val="713B2966"/>
    <w:rsid w:val="717C8329"/>
    <w:rsid w:val="71CDC071"/>
    <w:rsid w:val="71ED30A8"/>
    <w:rsid w:val="727A5968"/>
    <w:rsid w:val="7287288D"/>
    <w:rsid w:val="72C7EB9B"/>
    <w:rsid w:val="72D0C07A"/>
    <w:rsid w:val="72F53ED6"/>
    <w:rsid w:val="72FEB9A5"/>
    <w:rsid w:val="72FED740"/>
    <w:rsid w:val="73288F0F"/>
    <w:rsid w:val="7330A0C5"/>
    <w:rsid w:val="7334CA9F"/>
    <w:rsid w:val="739A87AB"/>
    <w:rsid w:val="73B149AC"/>
    <w:rsid w:val="73B72236"/>
    <w:rsid w:val="73DD9390"/>
    <w:rsid w:val="73E20E3F"/>
    <w:rsid w:val="74134180"/>
    <w:rsid w:val="744F9B37"/>
    <w:rsid w:val="74A1F92A"/>
    <w:rsid w:val="74AE4D8F"/>
    <w:rsid w:val="74E06E72"/>
    <w:rsid w:val="74EC70B8"/>
    <w:rsid w:val="7512E8D4"/>
    <w:rsid w:val="7544B040"/>
    <w:rsid w:val="76156344"/>
    <w:rsid w:val="761D0A43"/>
    <w:rsid w:val="763006B1"/>
    <w:rsid w:val="76365A67"/>
    <w:rsid w:val="764A1DF0"/>
    <w:rsid w:val="76542A29"/>
    <w:rsid w:val="768A8C79"/>
    <w:rsid w:val="768A95A3"/>
    <w:rsid w:val="76B4D341"/>
    <w:rsid w:val="76BE9340"/>
    <w:rsid w:val="76CFDD4E"/>
    <w:rsid w:val="76D44947"/>
    <w:rsid w:val="76D58922"/>
    <w:rsid w:val="7710D0C5"/>
    <w:rsid w:val="77366CEC"/>
    <w:rsid w:val="77560558"/>
    <w:rsid w:val="777E2974"/>
    <w:rsid w:val="77CF9466"/>
    <w:rsid w:val="78155140"/>
    <w:rsid w:val="7842E391"/>
    <w:rsid w:val="784311A0"/>
    <w:rsid w:val="78622A7F"/>
    <w:rsid w:val="7891B8DA"/>
    <w:rsid w:val="79175D46"/>
    <w:rsid w:val="791C142A"/>
    <w:rsid w:val="793EF385"/>
    <w:rsid w:val="79415A93"/>
    <w:rsid w:val="795C1643"/>
    <w:rsid w:val="79681232"/>
    <w:rsid w:val="79872258"/>
    <w:rsid w:val="79DD381D"/>
    <w:rsid w:val="79E51555"/>
    <w:rsid w:val="7A163191"/>
    <w:rsid w:val="7A70572F"/>
    <w:rsid w:val="7AAB5D39"/>
    <w:rsid w:val="7AAFE52D"/>
    <w:rsid w:val="7AD4D014"/>
    <w:rsid w:val="7B3A4DC4"/>
    <w:rsid w:val="7B4A8E5D"/>
    <w:rsid w:val="7B4EE33F"/>
    <w:rsid w:val="7B5518C5"/>
    <w:rsid w:val="7B5F0664"/>
    <w:rsid w:val="7B7AEA91"/>
    <w:rsid w:val="7BD9C2F0"/>
    <w:rsid w:val="7BEDF493"/>
    <w:rsid w:val="7C1C994B"/>
    <w:rsid w:val="7C35DDC2"/>
    <w:rsid w:val="7C472D9A"/>
    <w:rsid w:val="7C49D92E"/>
    <w:rsid w:val="7C4BB58E"/>
    <w:rsid w:val="7C548D63"/>
    <w:rsid w:val="7C5E3580"/>
    <w:rsid w:val="7C5FF885"/>
    <w:rsid w:val="7C702F0D"/>
    <w:rsid w:val="7C85DA15"/>
    <w:rsid w:val="7C93B705"/>
    <w:rsid w:val="7CBCE892"/>
    <w:rsid w:val="7CBF0BC0"/>
    <w:rsid w:val="7D9D0350"/>
    <w:rsid w:val="7DC11E3C"/>
    <w:rsid w:val="7DFE9EBA"/>
    <w:rsid w:val="7E076091"/>
    <w:rsid w:val="7E0BFF6E"/>
    <w:rsid w:val="7E188B9C"/>
    <w:rsid w:val="7E1DE5DB"/>
    <w:rsid w:val="7E2F8766"/>
    <w:rsid w:val="7EAD711B"/>
    <w:rsid w:val="7EBBDC55"/>
    <w:rsid w:val="7EBDF1EB"/>
    <w:rsid w:val="7ECDD0C7"/>
    <w:rsid w:val="7F030E45"/>
    <w:rsid w:val="7F380E19"/>
    <w:rsid w:val="7F6DB9DA"/>
    <w:rsid w:val="7FA46DB6"/>
    <w:rsid w:val="7FD7C0BF"/>
    <w:rsid w:val="7FF97D09"/>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4E8A542B-A92C-41DD-AABE-F86992B0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nhideWhenUsed/>
    <w:rsid w:val="00365664"/>
    <w:rPr>
      <w:sz w:val="18"/>
      <w:szCs w:val="18"/>
    </w:rPr>
  </w:style>
  <w:style w:type="paragraph" w:styleId="CommentText">
    <w:name w:val="annotation text"/>
    <w:basedOn w:val="Normal"/>
    <w:link w:val="CommentTextChar1"/>
    <w:unhideWhenUsed/>
    <w:rsid w:val="00365664"/>
  </w:style>
  <w:style w:type="character" w:customStyle="1" w:styleId="CommentTextChar1">
    <w:name w:val="Comment Text Char1"/>
    <w:basedOn w:val="DefaultParagraphFont"/>
    <w:link w:val="CommentText"/>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UnresolvedMention3">
    <w:name w:val="Unresolved Mention3"/>
    <w:basedOn w:val="DefaultParagraphFont"/>
    <w:uiPriority w:val="99"/>
    <w:semiHidden/>
    <w:unhideWhenUsed/>
    <w:rsid w:val="007E537D"/>
    <w:rPr>
      <w:color w:val="605E5C"/>
      <w:shd w:val="clear" w:color="auto" w:fill="E1DFDD"/>
    </w:rPr>
  </w:style>
  <w:style w:type="character" w:customStyle="1" w:styleId="3">
    <w:name w:val="확인되지 않은 멘션3"/>
    <w:basedOn w:val="DefaultParagraphFont"/>
    <w:uiPriority w:val="99"/>
    <w:semiHidden/>
    <w:unhideWhenUsed/>
    <w:rsid w:val="00F0361D"/>
    <w:rPr>
      <w:color w:val="605E5C"/>
      <w:shd w:val="clear" w:color="auto" w:fill="E1DFDD"/>
    </w:rPr>
  </w:style>
  <w:style w:type="character" w:customStyle="1" w:styleId="4">
    <w:name w:val="확인되지 않은 멘션4"/>
    <w:basedOn w:val="DefaultParagraphFont"/>
    <w:uiPriority w:val="99"/>
    <w:semiHidden/>
    <w:unhideWhenUsed/>
    <w:rsid w:val="00672498"/>
    <w:rPr>
      <w:color w:val="605E5C"/>
      <w:shd w:val="clear" w:color="auto" w:fill="E1DFDD"/>
    </w:rPr>
  </w:style>
  <w:style w:type="character" w:customStyle="1" w:styleId="normaltextrun">
    <w:name w:val="normaltextrun"/>
    <w:basedOn w:val="DefaultParagraphFont"/>
    <w:rsid w:val="00AD1F10"/>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7161">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91631130">
      <w:bodyDiv w:val="1"/>
      <w:marLeft w:val="0"/>
      <w:marRight w:val="0"/>
      <w:marTop w:val="0"/>
      <w:marBottom w:val="0"/>
      <w:divBdr>
        <w:top w:val="none" w:sz="0" w:space="0" w:color="auto"/>
        <w:left w:val="none" w:sz="0" w:space="0" w:color="auto"/>
        <w:bottom w:val="none" w:sz="0" w:space="0" w:color="auto"/>
        <w:right w:val="none" w:sz="0" w:space="0" w:color="auto"/>
      </w:divBdr>
      <w:divsChild>
        <w:div w:id="12922344">
          <w:marLeft w:val="0"/>
          <w:marRight w:val="0"/>
          <w:marTop w:val="0"/>
          <w:marBottom w:val="0"/>
          <w:divBdr>
            <w:top w:val="none" w:sz="0" w:space="0" w:color="auto"/>
            <w:left w:val="none" w:sz="0" w:space="0" w:color="auto"/>
            <w:bottom w:val="none" w:sz="0" w:space="0" w:color="auto"/>
            <w:right w:val="none" w:sz="0" w:space="0" w:color="auto"/>
          </w:divBdr>
        </w:div>
        <w:div w:id="421415850">
          <w:marLeft w:val="0"/>
          <w:marRight w:val="0"/>
          <w:marTop w:val="0"/>
          <w:marBottom w:val="0"/>
          <w:divBdr>
            <w:top w:val="none" w:sz="0" w:space="0" w:color="auto"/>
            <w:left w:val="none" w:sz="0" w:space="0" w:color="auto"/>
            <w:bottom w:val="none" w:sz="0" w:space="0" w:color="auto"/>
            <w:right w:val="none" w:sz="0" w:space="0" w:color="auto"/>
          </w:divBdr>
        </w:div>
        <w:div w:id="560410641">
          <w:marLeft w:val="0"/>
          <w:marRight w:val="0"/>
          <w:marTop w:val="0"/>
          <w:marBottom w:val="0"/>
          <w:divBdr>
            <w:top w:val="none" w:sz="0" w:space="0" w:color="auto"/>
            <w:left w:val="none" w:sz="0" w:space="0" w:color="auto"/>
            <w:bottom w:val="none" w:sz="0" w:space="0" w:color="auto"/>
            <w:right w:val="none" w:sz="0" w:space="0" w:color="auto"/>
          </w:divBdr>
        </w:div>
        <w:div w:id="581917280">
          <w:marLeft w:val="0"/>
          <w:marRight w:val="0"/>
          <w:marTop w:val="0"/>
          <w:marBottom w:val="0"/>
          <w:divBdr>
            <w:top w:val="none" w:sz="0" w:space="0" w:color="auto"/>
            <w:left w:val="none" w:sz="0" w:space="0" w:color="auto"/>
            <w:bottom w:val="none" w:sz="0" w:space="0" w:color="auto"/>
            <w:right w:val="none" w:sz="0" w:space="0" w:color="auto"/>
          </w:divBdr>
        </w:div>
        <w:div w:id="583876179">
          <w:marLeft w:val="0"/>
          <w:marRight w:val="0"/>
          <w:marTop w:val="0"/>
          <w:marBottom w:val="0"/>
          <w:divBdr>
            <w:top w:val="none" w:sz="0" w:space="0" w:color="auto"/>
            <w:left w:val="none" w:sz="0" w:space="0" w:color="auto"/>
            <w:bottom w:val="none" w:sz="0" w:space="0" w:color="auto"/>
            <w:right w:val="none" w:sz="0" w:space="0" w:color="auto"/>
          </w:divBdr>
        </w:div>
        <w:div w:id="796145775">
          <w:marLeft w:val="0"/>
          <w:marRight w:val="0"/>
          <w:marTop w:val="0"/>
          <w:marBottom w:val="0"/>
          <w:divBdr>
            <w:top w:val="none" w:sz="0" w:space="0" w:color="auto"/>
            <w:left w:val="none" w:sz="0" w:space="0" w:color="auto"/>
            <w:bottom w:val="none" w:sz="0" w:space="0" w:color="auto"/>
            <w:right w:val="none" w:sz="0" w:space="0" w:color="auto"/>
          </w:divBdr>
        </w:div>
        <w:div w:id="1310817943">
          <w:marLeft w:val="0"/>
          <w:marRight w:val="0"/>
          <w:marTop w:val="0"/>
          <w:marBottom w:val="0"/>
          <w:divBdr>
            <w:top w:val="none" w:sz="0" w:space="0" w:color="auto"/>
            <w:left w:val="none" w:sz="0" w:space="0" w:color="auto"/>
            <w:bottom w:val="none" w:sz="0" w:space="0" w:color="auto"/>
            <w:right w:val="none" w:sz="0" w:space="0" w:color="auto"/>
          </w:divBdr>
        </w:div>
        <w:div w:id="1464154227">
          <w:marLeft w:val="0"/>
          <w:marRight w:val="0"/>
          <w:marTop w:val="0"/>
          <w:marBottom w:val="0"/>
          <w:divBdr>
            <w:top w:val="none" w:sz="0" w:space="0" w:color="auto"/>
            <w:left w:val="none" w:sz="0" w:space="0" w:color="auto"/>
            <w:bottom w:val="none" w:sz="0" w:space="0" w:color="auto"/>
            <w:right w:val="none" w:sz="0" w:space="0" w:color="auto"/>
          </w:divBdr>
        </w:div>
        <w:div w:id="1539246897">
          <w:marLeft w:val="0"/>
          <w:marRight w:val="0"/>
          <w:marTop w:val="0"/>
          <w:marBottom w:val="0"/>
          <w:divBdr>
            <w:top w:val="none" w:sz="0" w:space="0" w:color="auto"/>
            <w:left w:val="none" w:sz="0" w:space="0" w:color="auto"/>
            <w:bottom w:val="none" w:sz="0" w:space="0" w:color="auto"/>
            <w:right w:val="none" w:sz="0" w:space="0" w:color="auto"/>
          </w:divBdr>
        </w:div>
        <w:div w:id="1670407364">
          <w:marLeft w:val="0"/>
          <w:marRight w:val="0"/>
          <w:marTop w:val="0"/>
          <w:marBottom w:val="0"/>
          <w:divBdr>
            <w:top w:val="none" w:sz="0" w:space="0" w:color="auto"/>
            <w:left w:val="none" w:sz="0" w:space="0" w:color="auto"/>
            <w:bottom w:val="none" w:sz="0" w:space="0" w:color="auto"/>
            <w:right w:val="none" w:sz="0" w:space="0" w:color="auto"/>
          </w:divBdr>
        </w:div>
        <w:div w:id="2085949117">
          <w:marLeft w:val="0"/>
          <w:marRight w:val="0"/>
          <w:marTop w:val="0"/>
          <w:marBottom w:val="0"/>
          <w:divBdr>
            <w:top w:val="none" w:sz="0" w:space="0" w:color="auto"/>
            <w:left w:val="none" w:sz="0" w:space="0" w:color="auto"/>
            <w:bottom w:val="none" w:sz="0" w:space="0" w:color="auto"/>
            <w:right w:val="none" w:sz="0" w:space="0" w:color="auto"/>
          </w:divBdr>
        </w:div>
      </w:divsChild>
    </w:div>
    <w:div w:id="100224767">
      <w:bodyDiv w:val="1"/>
      <w:marLeft w:val="0"/>
      <w:marRight w:val="0"/>
      <w:marTop w:val="0"/>
      <w:marBottom w:val="0"/>
      <w:divBdr>
        <w:top w:val="none" w:sz="0" w:space="0" w:color="auto"/>
        <w:left w:val="none" w:sz="0" w:space="0" w:color="auto"/>
        <w:bottom w:val="none" w:sz="0" w:space="0" w:color="auto"/>
        <w:right w:val="none" w:sz="0" w:space="0" w:color="auto"/>
      </w:divBdr>
      <w:divsChild>
        <w:div w:id="21522175">
          <w:marLeft w:val="0"/>
          <w:marRight w:val="0"/>
          <w:marTop w:val="0"/>
          <w:marBottom w:val="0"/>
          <w:divBdr>
            <w:top w:val="none" w:sz="0" w:space="0" w:color="auto"/>
            <w:left w:val="none" w:sz="0" w:space="0" w:color="auto"/>
            <w:bottom w:val="none" w:sz="0" w:space="0" w:color="auto"/>
            <w:right w:val="none" w:sz="0" w:space="0" w:color="auto"/>
          </w:divBdr>
        </w:div>
        <w:div w:id="384910092">
          <w:marLeft w:val="0"/>
          <w:marRight w:val="0"/>
          <w:marTop w:val="0"/>
          <w:marBottom w:val="0"/>
          <w:divBdr>
            <w:top w:val="none" w:sz="0" w:space="0" w:color="auto"/>
            <w:left w:val="none" w:sz="0" w:space="0" w:color="auto"/>
            <w:bottom w:val="none" w:sz="0" w:space="0" w:color="auto"/>
            <w:right w:val="none" w:sz="0" w:space="0" w:color="auto"/>
          </w:divBdr>
        </w:div>
        <w:div w:id="927225742">
          <w:marLeft w:val="0"/>
          <w:marRight w:val="0"/>
          <w:marTop w:val="0"/>
          <w:marBottom w:val="0"/>
          <w:divBdr>
            <w:top w:val="none" w:sz="0" w:space="0" w:color="auto"/>
            <w:left w:val="none" w:sz="0" w:space="0" w:color="auto"/>
            <w:bottom w:val="none" w:sz="0" w:space="0" w:color="auto"/>
            <w:right w:val="none" w:sz="0" w:space="0" w:color="auto"/>
          </w:divBdr>
        </w:div>
        <w:div w:id="941452838">
          <w:marLeft w:val="0"/>
          <w:marRight w:val="0"/>
          <w:marTop w:val="0"/>
          <w:marBottom w:val="0"/>
          <w:divBdr>
            <w:top w:val="none" w:sz="0" w:space="0" w:color="auto"/>
            <w:left w:val="none" w:sz="0" w:space="0" w:color="auto"/>
            <w:bottom w:val="none" w:sz="0" w:space="0" w:color="auto"/>
            <w:right w:val="none" w:sz="0" w:space="0" w:color="auto"/>
          </w:divBdr>
        </w:div>
        <w:div w:id="1101101073">
          <w:marLeft w:val="0"/>
          <w:marRight w:val="0"/>
          <w:marTop w:val="0"/>
          <w:marBottom w:val="0"/>
          <w:divBdr>
            <w:top w:val="none" w:sz="0" w:space="0" w:color="auto"/>
            <w:left w:val="none" w:sz="0" w:space="0" w:color="auto"/>
            <w:bottom w:val="none" w:sz="0" w:space="0" w:color="auto"/>
            <w:right w:val="none" w:sz="0" w:space="0" w:color="auto"/>
          </w:divBdr>
        </w:div>
        <w:div w:id="1365909682">
          <w:marLeft w:val="0"/>
          <w:marRight w:val="0"/>
          <w:marTop w:val="0"/>
          <w:marBottom w:val="0"/>
          <w:divBdr>
            <w:top w:val="none" w:sz="0" w:space="0" w:color="auto"/>
            <w:left w:val="none" w:sz="0" w:space="0" w:color="auto"/>
            <w:bottom w:val="none" w:sz="0" w:space="0" w:color="auto"/>
            <w:right w:val="none" w:sz="0" w:space="0" w:color="auto"/>
          </w:divBdr>
        </w:div>
        <w:div w:id="1431046869">
          <w:marLeft w:val="0"/>
          <w:marRight w:val="0"/>
          <w:marTop w:val="0"/>
          <w:marBottom w:val="0"/>
          <w:divBdr>
            <w:top w:val="none" w:sz="0" w:space="0" w:color="auto"/>
            <w:left w:val="none" w:sz="0" w:space="0" w:color="auto"/>
            <w:bottom w:val="none" w:sz="0" w:space="0" w:color="auto"/>
            <w:right w:val="none" w:sz="0" w:space="0" w:color="auto"/>
          </w:divBdr>
        </w:div>
        <w:div w:id="1633750208">
          <w:marLeft w:val="0"/>
          <w:marRight w:val="0"/>
          <w:marTop w:val="0"/>
          <w:marBottom w:val="0"/>
          <w:divBdr>
            <w:top w:val="none" w:sz="0" w:space="0" w:color="auto"/>
            <w:left w:val="none" w:sz="0" w:space="0" w:color="auto"/>
            <w:bottom w:val="none" w:sz="0" w:space="0" w:color="auto"/>
            <w:right w:val="none" w:sz="0" w:space="0" w:color="auto"/>
          </w:divBdr>
        </w:div>
        <w:div w:id="1802115182">
          <w:marLeft w:val="0"/>
          <w:marRight w:val="0"/>
          <w:marTop w:val="0"/>
          <w:marBottom w:val="0"/>
          <w:divBdr>
            <w:top w:val="none" w:sz="0" w:space="0" w:color="auto"/>
            <w:left w:val="none" w:sz="0" w:space="0" w:color="auto"/>
            <w:bottom w:val="none" w:sz="0" w:space="0" w:color="auto"/>
            <w:right w:val="none" w:sz="0" w:space="0" w:color="auto"/>
          </w:divBdr>
        </w:div>
        <w:div w:id="1864397233">
          <w:marLeft w:val="0"/>
          <w:marRight w:val="0"/>
          <w:marTop w:val="0"/>
          <w:marBottom w:val="0"/>
          <w:divBdr>
            <w:top w:val="none" w:sz="0" w:space="0" w:color="auto"/>
            <w:left w:val="none" w:sz="0" w:space="0" w:color="auto"/>
            <w:bottom w:val="none" w:sz="0" w:space="0" w:color="auto"/>
            <w:right w:val="none" w:sz="0" w:space="0" w:color="auto"/>
          </w:divBdr>
        </w:div>
        <w:div w:id="2060739987">
          <w:marLeft w:val="0"/>
          <w:marRight w:val="0"/>
          <w:marTop w:val="0"/>
          <w:marBottom w:val="0"/>
          <w:divBdr>
            <w:top w:val="none" w:sz="0" w:space="0" w:color="auto"/>
            <w:left w:val="none" w:sz="0" w:space="0" w:color="auto"/>
            <w:bottom w:val="none" w:sz="0" w:space="0" w:color="auto"/>
            <w:right w:val="none" w:sz="0" w:space="0" w:color="auto"/>
          </w:divBdr>
        </w:div>
      </w:divsChild>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941270">
      <w:bodyDiv w:val="1"/>
      <w:marLeft w:val="0"/>
      <w:marRight w:val="0"/>
      <w:marTop w:val="0"/>
      <w:marBottom w:val="0"/>
      <w:divBdr>
        <w:top w:val="none" w:sz="0" w:space="0" w:color="auto"/>
        <w:left w:val="none" w:sz="0" w:space="0" w:color="auto"/>
        <w:bottom w:val="none" w:sz="0" w:space="0" w:color="auto"/>
        <w:right w:val="none" w:sz="0" w:space="0" w:color="auto"/>
      </w:divBdr>
      <w:divsChild>
        <w:div w:id="1526165082">
          <w:marLeft w:val="0"/>
          <w:marRight w:val="0"/>
          <w:marTop w:val="0"/>
          <w:marBottom w:val="0"/>
          <w:divBdr>
            <w:top w:val="none" w:sz="0" w:space="0" w:color="auto"/>
            <w:left w:val="none" w:sz="0" w:space="0" w:color="auto"/>
            <w:bottom w:val="none" w:sz="0" w:space="0" w:color="auto"/>
            <w:right w:val="none" w:sz="0" w:space="0" w:color="auto"/>
          </w:divBdr>
          <w:divsChild>
            <w:div w:id="1564294527">
              <w:marLeft w:val="0"/>
              <w:marRight w:val="0"/>
              <w:marTop w:val="0"/>
              <w:marBottom w:val="0"/>
              <w:divBdr>
                <w:top w:val="none" w:sz="0" w:space="0" w:color="auto"/>
                <w:left w:val="none" w:sz="0" w:space="0" w:color="auto"/>
                <w:bottom w:val="none" w:sz="0" w:space="0" w:color="auto"/>
                <w:right w:val="none" w:sz="0" w:space="0" w:color="auto"/>
              </w:divBdr>
              <w:divsChild>
                <w:div w:id="2052344833">
                  <w:marLeft w:val="0"/>
                  <w:marRight w:val="0"/>
                  <w:marTop w:val="0"/>
                  <w:marBottom w:val="0"/>
                  <w:divBdr>
                    <w:top w:val="none" w:sz="0" w:space="0" w:color="auto"/>
                    <w:left w:val="none" w:sz="0" w:space="0" w:color="auto"/>
                    <w:bottom w:val="none" w:sz="0" w:space="0" w:color="auto"/>
                    <w:right w:val="none" w:sz="0" w:space="0" w:color="auto"/>
                  </w:divBdr>
                  <w:divsChild>
                    <w:div w:id="1963346105">
                      <w:marLeft w:val="0"/>
                      <w:marRight w:val="0"/>
                      <w:marTop w:val="0"/>
                      <w:marBottom w:val="0"/>
                      <w:divBdr>
                        <w:top w:val="none" w:sz="0" w:space="0" w:color="auto"/>
                        <w:left w:val="none" w:sz="0" w:space="0" w:color="auto"/>
                        <w:bottom w:val="none" w:sz="0" w:space="0" w:color="auto"/>
                        <w:right w:val="none" w:sz="0" w:space="0" w:color="auto"/>
                      </w:divBdr>
                      <w:divsChild>
                        <w:div w:id="1883011477">
                          <w:marLeft w:val="0"/>
                          <w:marRight w:val="0"/>
                          <w:marTop w:val="0"/>
                          <w:marBottom w:val="0"/>
                          <w:divBdr>
                            <w:top w:val="none" w:sz="0" w:space="0" w:color="auto"/>
                            <w:left w:val="none" w:sz="0" w:space="0" w:color="auto"/>
                            <w:bottom w:val="none" w:sz="0" w:space="0" w:color="auto"/>
                            <w:right w:val="none" w:sz="0" w:space="0" w:color="auto"/>
                          </w:divBdr>
                          <w:divsChild>
                            <w:div w:id="518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74442738">
      <w:bodyDiv w:val="1"/>
      <w:marLeft w:val="0"/>
      <w:marRight w:val="0"/>
      <w:marTop w:val="0"/>
      <w:marBottom w:val="0"/>
      <w:divBdr>
        <w:top w:val="none" w:sz="0" w:space="0" w:color="auto"/>
        <w:left w:val="none" w:sz="0" w:space="0" w:color="auto"/>
        <w:bottom w:val="none" w:sz="0" w:space="0" w:color="auto"/>
        <w:right w:val="none" w:sz="0" w:space="0" w:color="auto"/>
      </w:divBdr>
      <w:divsChild>
        <w:div w:id="2055931138">
          <w:marLeft w:val="0"/>
          <w:marRight w:val="0"/>
          <w:marTop w:val="0"/>
          <w:marBottom w:val="0"/>
          <w:divBdr>
            <w:top w:val="none" w:sz="0" w:space="0" w:color="auto"/>
            <w:left w:val="none" w:sz="0" w:space="0" w:color="auto"/>
            <w:bottom w:val="none" w:sz="0" w:space="0" w:color="auto"/>
            <w:right w:val="none" w:sz="0" w:space="0" w:color="auto"/>
          </w:divBdr>
          <w:divsChild>
            <w:div w:id="122695883">
              <w:marLeft w:val="0"/>
              <w:marRight w:val="0"/>
              <w:marTop w:val="0"/>
              <w:marBottom w:val="0"/>
              <w:divBdr>
                <w:top w:val="none" w:sz="0" w:space="0" w:color="auto"/>
                <w:left w:val="none" w:sz="0" w:space="0" w:color="auto"/>
                <w:bottom w:val="none" w:sz="0" w:space="0" w:color="auto"/>
                <w:right w:val="none" w:sz="0" w:space="0" w:color="auto"/>
              </w:divBdr>
              <w:divsChild>
                <w:div w:id="1514756266">
                  <w:marLeft w:val="0"/>
                  <w:marRight w:val="0"/>
                  <w:marTop w:val="0"/>
                  <w:marBottom w:val="0"/>
                  <w:divBdr>
                    <w:top w:val="none" w:sz="0" w:space="0" w:color="auto"/>
                    <w:left w:val="none" w:sz="0" w:space="0" w:color="auto"/>
                    <w:bottom w:val="none" w:sz="0" w:space="0" w:color="auto"/>
                    <w:right w:val="none" w:sz="0" w:space="0" w:color="auto"/>
                  </w:divBdr>
                  <w:divsChild>
                    <w:div w:id="1569146971">
                      <w:marLeft w:val="0"/>
                      <w:marRight w:val="0"/>
                      <w:marTop w:val="0"/>
                      <w:marBottom w:val="0"/>
                      <w:divBdr>
                        <w:top w:val="none" w:sz="0" w:space="0" w:color="auto"/>
                        <w:left w:val="none" w:sz="0" w:space="0" w:color="auto"/>
                        <w:bottom w:val="none" w:sz="0" w:space="0" w:color="auto"/>
                        <w:right w:val="none" w:sz="0" w:space="0" w:color="auto"/>
                      </w:divBdr>
                      <w:divsChild>
                        <w:div w:id="1163424355">
                          <w:marLeft w:val="0"/>
                          <w:marRight w:val="0"/>
                          <w:marTop w:val="0"/>
                          <w:marBottom w:val="0"/>
                          <w:divBdr>
                            <w:top w:val="none" w:sz="0" w:space="0" w:color="auto"/>
                            <w:left w:val="none" w:sz="0" w:space="0" w:color="auto"/>
                            <w:bottom w:val="none" w:sz="0" w:space="0" w:color="auto"/>
                            <w:right w:val="none" w:sz="0" w:space="0" w:color="auto"/>
                          </w:divBdr>
                          <w:divsChild>
                            <w:div w:id="21208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222703">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878473750">
      <w:bodyDiv w:val="1"/>
      <w:marLeft w:val="0"/>
      <w:marRight w:val="0"/>
      <w:marTop w:val="0"/>
      <w:marBottom w:val="0"/>
      <w:divBdr>
        <w:top w:val="none" w:sz="0" w:space="0" w:color="auto"/>
        <w:left w:val="none" w:sz="0" w:space="0" w:color="auto"/>
        <w:bottom w:val="none" w:sz="0" w:space="0" w:color="auto"/>
        <w:right w:val="none" w:sz="0" w:space="0" w:color="auto"/>
      </w:divBdr>
      <w:divsChild>
        <w:div w:id="345064395">
          <w:marLeft w:val="0"/>
          <w:marRight w:val="0"/>
          <w:marTop w:val="0"/>
          <w:marBottom w:val="0"/>
          <w:divBdr>
            <w:top w:val="none" w:sz="0" w:space="0" w:color="auto"/>
            <w:left w:val="none" w:sz="0" w:space="0" w:color="auto"/>
            <w:bottom w:val="none" w:sz="0" w:space="0" w:color="auto"/>
            <w:right w:val="none" w:sz="0" w:space="0" w:color="auto"/>
          </w:divBdr>
        </w:div>
        <w:div w:id="433667284">
          <w:marLeft w:val="0"/>
          <w:marRight w:val="0"/>
          <w:marTop w:val="0"/>
          <w:marBottom w:val="0"/>
          <w:divBdr>
            <w:top w:val="none" w:sz="0" w:space="0" w:color="auto"/>
            <w:left w:val="none" w:sz="0" w:space="0" w:color="auto"/>
            <w:bottom w:val="none" w:sz="0" w:space="0" w:color="auto"/>
            <w:right w:val="none" w:sz="0" w:space="0" w:color="auto"/>
          </w:divBdr>
        </w:div>
        <w:div w:id="441730204">
          <w:marLeft w:val="0"/>
          <w:marRight w:val="0"/>
          <w:marTop w:val="0"/>
          <w:marBottom w:val="0"/>
          <w:divBdr>
            <w:top w:val="none" w:sz="0" w:space="0" w:color="auto"/>
            <w:left w:val="none" w:sz="0" w:space="0" w:color="auto"/>
            <w:bottom w:val="none" w:sz="0" w:space="0" w:color="auto"/>
            <w:right w:val="none" w:sz="0" w:space="0" w:color="auto"/>
          </w:divBdr>
        </w:div>
        <w:div w:id="446242485">
          <w:marLeft w:val="0"/>
          <w:marRight w:val="0"/>
          <w:marTop w:val="0"/>
          <w:marBottom w:val="0"/>
          <w:divBdr>
            <w:top w:val="none" w:sz="0" w:space="0" w:color="auto"/>
            <w:left w:val="none" w:sz="0" w:space="0" w:color="auto"/>
            <w:bottom w:val="none" w:sz="0" w:space="0" w:color="auto"/>
            <w:right w:val="none" w:sz="0" w:space="0" w:color="auto"/>
          </w:divBdr>
        </w:div>
        <w:div w:id="841234928">
          <w:marLeft w:val="0"/>
          <w:marRight w:val="0"/>
          <w:marTop w:val="0"/>
          <w:marBottom w:val="0"/>
          <w:divBdr>
            <w:top w:val="none" w:sz="0" w:space="0" w:color="auto"/>
            <w:left w:val="none" w:sz="0" w:space="0" w:color="auto"/>
            <w:bottom w:val="none" w:sz="0" w:space="0" w:color="auto"/>
            <w:right w:val="none" w:sz="0" w:space="0" w:color="auto"/>
          </w:divBdr>
        </w:div>
        <w:div w:id="1035158745">
          <w:marLeft w:val="0"/>
          <w:marRight w:val="0"/>
          <w:marTop w:val="0"/>
          <w:marBottom w:val="0"/>
          <w:divBdr>
            <w:top w:val="none" w:sz="0" w:space="0" w:color="auto"/>
            <w:left w:val="none" w:sz="0" w:space="0" w:color="auto"/>
            <w:bottom w:val="none" w:sz="0" w:space="0" w:color="auto"/>
            <w:right w:val="none" w:sz="0" w:space="0" w:color="auto"/>
          </w:divBdr>
        </w:div>
        <w:div w:id="1163088142">
          <w:marLeft w:val="0"/>
          <w:marRight w:val="0"/>
          <w:marTop w:val="0"/>
          <w:marBottom w:val="0"/>
          <w:divBdr>
            <w:top w:val="none" w:sz="0" w:space="0" w:color="auto"/>
            <w:left w:val="none" w:sz="0" w:space="0" w:color="auto"/>
            <w:bottom w:val="none" w:sz="0" w:space="0" w:color="auto"/>
            <w:right w:val="none" w:sz="0" w:space="0" w:color="auto"/>
          </w:divBdr>
        </w:div>
        <w:div w:id="1182479093">
          <w:marLeft w:val="0"/>
          <w:marRight w:val="0"/>
          <w:marTop w:val="0"/>
          <w:marBottom w:val="0"/>
          <w:divBdr>
            <w:top w:val="none" w:sz="0" w:space="0" w:color="auto"/>
            <w:left w:val="none" w:sz="0" w:space="0" w:color="auto"/>
            <w:bottom w:val="none" w:sz="0" w:space="0" w:color="auto"/>
            <w:right w:val="none" w:sz="0" w:space="0" w:color="auto"/>
          </w:divBdr>
        </w:div>
        <w:div w:id="1241210044">
          <w:marLeft w:val="0"/>
          <w:marRight w:val="0"/>
          <w:marTop w:val="0"/>
          <w:marBottom w:val="0"/>
          <w:divBdr>
            <w:top w:val="none" w:sz="0" w:space="0" w:color="auto"/>
            <w:left w:val="none" w:sz="0" w:space="0" w:color="auto"/>
            <w:bottom w:val="none" w:sz="0" w:space="0" w:color="auto"/>
            <w:right w:val="none" w:sz="0" w:space="0" w:color="auto"/>
          </w:divBdr>
        </w:div>
        <w:div w:id="1705715666">
          <w:marLeft w:val="0"/>
          <w:marRight w:val="0"/>
          <w:marTop w:val="0"/>
          <w:marBottom w:val="0"/>
          <w:divBdr>
            <w:top w:val="none" w:sz="0" w:space="0" w:color="auto"/>
            <w:left w:val="none" w:sz="0" w:space="0" w:color="auto"/>
            <w:bottom w:val="none" w:sz="0" w:space="0" w:color="auto"/>
            <w:right w:val="none" w:sz="0" w:space="0" w:color="auto"/>
          </w:divBdr>
        </w:div>
        <w:div w:id="1823690361">
          <w:marLeft w:val="0"/>
          <w:marRight w:val="0"/>
          <w:marTop w:val="0"/>
          <w:marBottom w:val="0"/>
          <w:divBdr>
            <w:top w:val="none" w:sz="0" w:space="0" w:color="auto"/>
            <w:left w:val="none" w:sz="0" w:space="0" w:color="auto"/>
            <w:bottom w:val="none" w:sz="0" w:space="0" w:color="auto"/>
            <w:right w:val="none" w:sz="0" w:space="0" w:color="auto"/>
          </w:divBdr>
        </w:div>
      </w:divsChild>
    </w:div>
    <w:div w:id="972758210">
      <w:bodyDiv w:val="1"/>
      <w:marLeft w:val="0"/>
      <w:marRight w:val="0"/>
      <w:marTop w:val="0"/>
      <w:marBottom w:val="0"/>
      <w:divBdr>
        <w:top w:val="none" w:sz="0" w:space="0" w:color="auto"/>
        <w:left w:val="none" w:sz="0" w:space="0" w:color="auto"/>
        <w:bottom w:val="none" w:sz="0" w:space="0" w:color="auto"/>
        <w:right w:val="none" w:sz="0" w:space="0" w:color="auto"/>
      </w:divBdr>
    </w:div>
    <w:div w:id="976494129">
      <w:bodyDiv w:val="1"/>
      <w:marLeft w:val="0"/>
      <w:marRight w:val="0"/>
      <w:marTop w:val="0"/>
      <w:marBottom w:val="0"/>
      <w:divBdr>
        <w:top w:val="none" w:sz="0" w:space="0" w:color="auto"/>
        <w:left w:val="none" w:sz="0" w:space="0" w:color="auto"/>
        <w:bottom w:val="none" w:sz="0" w:space="0" w:color="auto"/>
        <w:right w:val="none" w:sz="0" w:space="0" w:color="auto"/>
      </w:divBdr>
    </w:div>
    <w:div w:id="10117592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591337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0221418">
      <w:bodyDiv w:val="1"/>
      <w:marLeft w:val="0"/>
      <w:marRight w:val="0"/>
      <w:marTop w:val="0"/>
      <w:marBottom w:val="0"/>
      <w:divBdr>
        <w:top w:val="none" w:sz="0" w:space="0" w:color="auto"/>
        <w:left w:val="none" w:sz="0" w:space="0" w:color="auto"/>
        <w:bottom w:val="none" w:sz="0" w:space="0" w:color="auto"/>
        <w:right w:val="none" w:sz="0" w:space="0" w:color="auto"/>
      </w:divBdr>
    </w:div>
    <w:div w:id="1102187625">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2987956">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11509">
      <w:bodyDiv w:val="1"/>
      <w:marLeft w:val="0"/>
      <w:marRight w:val="0"/>
      <w:marTop w:val="0"/>
      <w:marBottom w:val="0"/>
      <w:divBdr>
        <w:top w:val="none" w:sz="0" w:space="0" w:color="auto"/>
        <w:left w:val="none" w:sz="0" w:space="0" w:color="auto"/>
        <w:bottom w:val="none" w:sz="0" w:space="0" w:color="auto"/>
        <w:right w:val="none" w:sz="0" w:space="0" w:color="auto"/>
      </w:divBdr>
      <w:divsChild>
        <w:div w:id="9915812">
          <w:marLeft w:val="0"/>
          <w:marRight w:val="0"/>
          <w:marTop w:val="0"/>
          <w:marBottom w:val="0"/>
          <w:divBdr>
            <w:top w:val="none" w:sz="0" w:space="0" w:color="auto"/>
            <w:left w:val="none" w:sz="0" w:space="0" w:color="auto"/>
            <w:bottom w:val="none" w:sz="0" w:space="0" w:color="auto"/>
            <w:right w:val="none" w:sz="0" w:space="0" w:color="auto"/>
          </w:divBdr>
        </w:div>
        <w:div w:id="103305190">
          <w:marLeft w:val="0"/>
          <w:marRight w:val="0"/>
          <w:marTop w:val="0"/>
          <w:marBottom w:val="0"/>
          <w:divBdr>
            <w:top w:val="none" w:sz="0" w:space="0" w:color="auto"/>
            <w:left w:val="none" w:sz="0" w:space="0" w:color="auto"/>
            <w:bottom w:val="none" w:sz="0" w:space="0" w:color="auto"/>
            <w:right w:val="none" w:sz="0" w:space="0" w:color="auto"/>
          </w:divBdr>
        </w:div>
        <w:div w:id="141000398">
          <w:marLeft w:val="0"/>
          <w:marRight w:val="0"/>
          <w:marTop w:val="0"/>
          <w:marBottom w:val="0"/>
          <w:divBdr>
            <w:top w:val="none" w:sz="0" w:space="0" w:color="auto"/>
            <w:left w:val="none" w:sz="0" w:space="0" w:color="auto"/>
            <w:bottom w:val="none" w:sz="0" w:space="0" w:color="auto"/>
            <w:right w:val="none" w:sz="0" w:space="0" w:color="auto"/>
          </w:divBdr>
        </w:div>
        <w:div w:id="624114928">
          <w:marLeft w:val="0"/>
          <w:marRight w:val="0"/>
          <w:marTop w:val="0"/>
          <w:marBottom w:val="0"/>
          <w:divBdr>
            <w:top w:val="none" w:sz="0" w:space="0" w:color="auto"/>
            <w:left w:val="none" w:sz="0" w:space="0" w:color="auto"/>
            <w:bottom w:val="none" w:sz="0" w:space="0" w:color="auto"/>
            <w:right w:val="none" w:sz="0" w:space="0" w:color="auto"/>
          </w:divBdr>
        </w:div>
        <w:div w:id="822892471">
          <w:marLeft w:val="0"/>
          <w:marRight w:val="0"/>
          <w:marTop w:val="0"/>
          <w:marBottom w:val="0"/>
          <w:divBdr>
            <w:top w:val="none" w:sz="0" w:space="0" w:color="auto"/>
            <w:left w:val="none" w:sz="0" w:space="0" w:color="auto"/>
            <w:bottom w:val="none" w:sz="0" w:space="0" w:color="auto"/>
            <w:right w:val="none" w:sz="0" w:space="0" w:color="auto"/>
          </w:divBdr>
        </w:div>
        <w:div w:id="1127161558">
          <w:marLeft w:val="0"/>
          <w:marRight w:val="0"/>
          <w:marTop w:val="0"/>
          <w:marBottom w:val="0"/>
          <w:divBdr>
            <w:top w:val="none" w:sz="0" w:space="0" w:color="auto"/>
            <w:left w:val="none" w:sz="0" w:space="0" w:color="auto"/>
            <w:bottom w:val="none" w:sz="0" w:space="0" w:color="auto"/>
            <w:right w:val="none" w:sz="0" w:space="0" w:color="auto"/>
          </w:divBdr>
        </w:div>
        <w:div w:id="1382367740">
          <w:marLeft w:val="0"/>
          <w:marRight w:val="0"/>
          <w:marTop w:val="0"/>
          <w:marBottom w:val="0"/>
          <w:divBdr>
            <w:top w:val="none" w:sz="0" w:space="0" w:color="auto"/>
            <w:left w:val="none" w:sz="0" w:space="0" w:color="auto"/>
            <w:bottom w:val="none" w:sz="0" w:space="0" w:color="auto"/>
            <w:right w:val="none" w:sz="0" w:space="0" w:color="auto"/>
          </w:divBdr>
        </w:div>
        <w:div w:id="1389261320">
          <w:marLeft w:val="0"/>
          <w:marRight w:val="0"/>
          <w:marTop w:val="0"/>
          <w:marBottom w:val="0"/>
          <w:divBdr>
            <w:top w:val="none" w:sz="0" w:space="0" w:color="auto"/>
            <w:left w:val="none" w:sz="0" w:space="0" w:color="auto"/>
            <w:bottom w:val="none" w:sz="0" w:space="0" w:color="auto"/>
            <w:right w:val="none" w:sz="0" w:space="0" w:color="auto"/>
          </w:divBdr>
        </w:div>
        <w:div w:id="1437555391">
          <w:marLeft w:val="0"/>
          <w:marRight w:val="0"/>
          <w:marTop w:val="0"/>
          <w:marBottom w:val="0"/>
          <w:divBdr>
            <w:top w:val="none" w:sz="0" w:space="0" w:color="auto"/>
            <w:left w:val="none" w:sz="0" w:space="0" w:color="auto"/>
            <w:bottom w:val="none" w:sz="0" w:space="0" w:color="auto"/>
            <w:right w:val="none" w:sz="0" w:space="0" w:color="auto"/>
          </w:divBdr>
        </w:div>
        <w:div w:id="1538346079">
          <w:marLeft w:val="0"/>
          <w:marRight w:val="0"/>
          <w:marTop w:val="0"/>
          <w:marBottom w:val="0"/>
          <w:divBdr>
            <w:top w:val="none" w:sz="0" w:space="0" w:color="auto"/>
            <w:left w:val="none" w:sz="0" w:space="0" w:color="auto"/>
            <w:bottom w:val="none" w:sz="0" w:space="0" w:color="auto"/>
            <w:right w:val="none" w:sz="0" w:space="0" w:color="auto"/>
          </w:divBdr>
        </w:div>
        <w:div w:id="1895584428">
          <w:marLeft w:val="0"/>
          <w:marRight w:val="0"/>
          <w:marTop w:val="0"/>
          <w:marBottom w:val="0"/>
          <w:divBdr>
            <w:top w:val="none" w:sz="0" w:space="0" w:color="auto"/>
            <w:left w:val="none" w:sz="0" w:space="0" w:color="auto"/>
            <w:bottom w:val="none" w:sz="0" w:space="0" w:color="auto"/>
            <w:right w:val="none" w:sz="0" w:space="0" w:color="auto"/>
          </w:divBdr>
        </w:div>
      </w:divsChild>
    </w:div>
    <w:div w:id="1243686309">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0631802">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89661152">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3017713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9107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guilar@lge.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g.com/b2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ose.saavedra@bcw-globa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global/business/hvac" TargetMode="External"/><Relationship Id="rId5" Type="http://schemas.openxmlformats.org/officeDocument/2006/relationships/numbering" Target="numbering.xml"/><Relationship Id="rId15" Type="http://schemas.openxmlformats.org/officeDocument/2006/relationships/hyperlink" Target="mailto:adriana.ramirez@bcw-global.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medel@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56fb7ab-2206-429c-923a-3da7320dc9ae" xsi:nil="true"/>
    <lcf76f155ced4ddcb4097134ff3c332f xmlns="2ee390b9-3d14-4aae-8ccb-729b8de059d6">
      <Terms xmlns="http://schemas.microsoft.com/office/infopath/2007/PartnerControls"/>
    </lcf76f155ced4ddcb4097134ff3c332f>
    <SharedWithUsers xmlns="615ced4e-a718-4b63-a01e-3863bf450597">
      <UserInfo>
        <DisplayName/>
        <AccountId xsi:nil="true"/>
        <AccountType/>
      </UserInfo>
    </SharedWithUsers>
    <MediaLengthInSeconds xmlns="2ee390b9-3d14-4aae-8ccb-729b8de059d6" xsi:nil="true"/>
    <ArchiverLinkFileType xmlns="2ee390b9-3d14-4aae-8ccb-729b8de059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5B3176A-D60F-4B1E-98A4-B51C2F6B163F}">
  <ds:schemaRefs>
    <ds:schemaRef ds:uri="http://purl.org/dc/terms/"/>
    <ds:schemaRef ds:uri="http://purl.org/dc/dcmitype/"/>
    <ds:schemaRef ds:uri="615ced4e-a718-4b63-a01e-3863bf450597"/>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356fb7ab-2206-429c-923a-3da7320dc9ae"/>
    <ds:schemaRef ds:uri="http://schemas.openxmlformats.org/package/2006/metadata/core-properties"/>
    <ds:schemaRef ds:uri="2ee390b9-3d14-4aae-8ccb-729b8de059d6"/>
    <ds:schemaRef ds:uri="http://purl.org/dc/elements/1.1/"/>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A2AA7D95-DE24-48FD-BBBF-B4523539E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7CC336-FDC3-4545-A1FA-B344D8DE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1465</Words>
  <Characters>8353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9799</CharactersWithSpaces>
  <SharedDoc>false</SharedDoc>
  <HLinks>
    <vt:vector size="42" baseType="variant">
      <vt:variant>
        <vt:i4>7995466</vt:i4>
      </vt:variant>
      <vt:variant>
        <vt:i4>18</vt:i4>
      </vt:variant>
      <vt:variant>
        <vt:i4>0</vt:i4>
      </vt:variant>
      <vt:variant>
        <vt:i4>5</vt:i4>
      </vt:variant>
      <vt:variant>
        <vt:lpwstr>mailto:jose.saavedra@bcw-global.com</vt:lpwstr>
      </vt:variant>
      <vt:variant>
        <vt:lpwstr/>
      </vt:variant>
      <vt:variant>
        <vt:i4>5963877</vt:i4>
      </vt:variant>
      <vt:variant>
        <vt:i4>15</vt:i4>
      </vt:variant>
      <vt:variant>
        <vt:i4>0</vt:i4>
      </vt:variant>
      <vt:variant>
        <vt:i4>5</vt:i4>
      </vt:variant>
      <vt:variant>
        <vt:lpwstr>mailto:adriana.ramirez@bcw-global.com</vt:lpwstr>
      </vt:variant>
      <vt:variant>
        <vt:lpwstr/>
      </vt:variant>
      <vt:variant>
        <vt:i4>917606</vt:i4>
      </vt:variant>
      <vt:variant>
        <vt:i4>12</vt:i4>
      </vt:variant>
      <vt:variant>
        <vt:i4>0</vt:i4>
      </vt:variant>
      <vt:variant>
        <vt:i4>5</vt:i4>
      </vt:variant>
      <vt:variant>
        <vt:lpwstr>mailto:daniela.medel@lge.com</vt:lpwstr>
      </vt:variant>
      <vt:variant>
        <vt:lpwstr/>
      </vt:variant>
      <vt:variant>
        <vt:i4>2752590</vt:i4>
      </vt:variant>
      <vt:variant>
        <vt:i4>9</vt:i4>
      </vt:variant>
      <vt:variant>
        <vt:i4>0</vt:i4>
      </vt:variant>
      <vt:variant>
        <vt:i4>5</vt:i4>
      </vt:variant>
      <vt:variant>
        <vt:lpwstr>mailto:daniel.aguilar@lge.com</vt:lpwstr>
      </vt:variant>
      <vt:variant>
        <vt:lpwstr/>
      </vt:variant>
      <vt:variant>
        <vt:i4>2162800</vt:i4>
      </vt:variant>
      <vt:variant>
        <vt:i4>6</vt:i4>
      </vt:variant>
      <vt:variant>
        <vt:i4>0</vt:i4>
      </vt:variant>
      <vt:variant>
        <vt:i4>5</vt:i4>
      </vt:variant>
      <vt:variant>
        <vt:lpwstr>https://www.lg.com/b2b</vt:lpwstr>
      </vt:variant>
      <vt:variant>
        <vt:lpwstr/>
      </vt:variant>
      <vt:variant>
        <vt:i4>6553717</vt:i4>
      </vt:variant>
      <vt:variant>
        <vt:i4>3</vt:i4>
      </vt:variant>
      <vt:variant>
        <vt:i4>0</vt:i4>
      </vt:variant>
      <vt:variant>
        <vt:i4>5</vt:i4>
      </vt:variant>
      <vt:variant>
        <vt:lpwstr>https://www.lg.com/global/business/hvac</vt:lpwstr>
      </vt:variant>
      <vt:variant>
        <vt:lpwstr/>
      </vt:variant>
      <vt:variant>
        <vt:i4>2162800</vt:i4>
      </vt:variant>
      <vt:variant>
        <vt:i4>0</vt:i4>
      </vt:variant>
      <vt:variant>
        <vt:i4>0</vt:i4>
      </vt:variant>
      <vt:variant>
        <vt:i4>5</vt:i4>
      </vt:variant>
      <vt:variant>
        <vt:lpwstr>https://www.lg.com/b2b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DANIELA CAROLINA MEDEL/LGEMS CORPORATE COMMUNICATION</cp:lastModifiedBy>
  <cp:revision>5</cp:revision>
  <cp:lastPrinted>2025-01-08T10:45:00Z</cp:lastPrinted>
  <dcterms:created xsi:type="dcterms:W3CDTF">2025-04-22T15:27:00Z</dcterms:created>
  <dcterms:modified xsi:type="dcterms:W3CDTF">2025-04-22T15:44:00Z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2024-11-05T02:55:13Z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b03add26-f7f0-49f3-a1b5-a99010d28eee</vt:lpwstr>
  </property>
  <property fmtid="{D5CDD505-2E9C-101B-9397-08002B2CF9AE}" pid="11" name="MSIP_Label_cc6ed9fc-fefc-4a0c-a6d6-10cf236c0d4f_ContentBits">
    <vt:lpwstr>1</vt:lpwstr>
  </property>
  <property fmtid="{D5CDD505-2E9C-101B-9397-08002B2CF9AE}" pid="12" name="Order">
    <vt:r8>176069600</vt:r8>
  </property>
  <property fmtid="{D5CDD505-2E9C-101B-9397-08002B2CF9AE}" pid="13" name="GUID">
    <vt:lpwstr>85595475-38fc-4178-86fc-f5e9346e5419</vt:lpwstr>
  </property>
  <property fmtid="{D5CDD505-2E9C-101B-9397-08002B2CF9AE}" pid="14" name="xd_Signature">
    <vt:bool>false</vt:bool>
  </property>
  <property fmtid="{D5CDD505-2E9C-101B-9397-08002B2CF9AE}" pid="15" name="xd_ProgID">
    <vt:lpwstr/>
  </property>
  <property fmtid="{D5CDD505-2E9C-101B-9397-08002B2CF9AE}" pid="16" name="ArchiverLinkFileType">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ies>
</file>