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0BDA6" w14:textId="50F4B0A9" w:rsidR="008A4CD8" w:rsidRPr="00653521" w:rsidRDefault="005C59FC" w:rsidP="0065352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bookmarkStart w:id="0" w:name="_GoBack"/>
      <w:r>
        <w:rPr>
          <w:rFonts w:ascii="Times New Roman" w:hAnsi="Times New Roman" w:hint="eastAsia"/>
          <w:b/>
          <w:sz w:val="28"/>
          <w:szCs w:val="28"/>
          <w:lang w:val="ru-RU" w:eastAsia="ko-KR"/>
        </w:rPr>
        <w:t>LG Electronics</w:t>
      </w:r>
      <w:r w:rsidR="00203199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61664B">
        <w:rPr>
          <w:rFonts w:ascii="Times New Roman" w:hAnsi="Times New Roman"/>
          <w:b/>
          <w:sz w:val="28"/>
          <w:szCs w:val="28"/>
          <w:lang w:val="ru-RU" w:eastAsia="ko-KR"/>
        </w:rPr>
        <w:t>продолжит рекламную кампанию</w:t>
      </w:r>
      <w:r w:rsidR="00D546A7">
        <w:rPr>
          <w:rFonts w:ascii="Times New Roman" w:hAnsi="Times New Roman"/>
          <w:b/>
          <w:sz w:val="28"/>
          <w:szCs w:val="28"/>
          <w:lang w:val="ru-RU" w:eastAsia="ko-KR"/>
        </w:rPr>
        <w:t xml:space="preserve"> в поддержку линейки смартфонов </w:t>
      </w:r>
      <w:r w:rsidR="00D546A7">
        <w:rPr>
          <w:rFonts w:ascii="Times New Roman" w:hAnsi="Times New Roman"/>
          <w:b/>
          <w:sz w:val="28"/>
          <w:szCs w:val="28"/>
          <w:lang w:eastAsia="ko-KR"/>
        </w:rPr>
        <w:t>LG</w:t>
      </w:r>
      <w:r w:rsidR="00D546A7" w:rsidRPr="00D546A7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D546A7">
        <w:rPr>
          <w:rFonts w:ascii="Times New Roman" w:hAnsi="Times New Roman"/>
          <w:b/>
          <w:sz w:val="28"/>
          <w:szCs w:val="28"/>
          <w:lang w:eastAsia="ko-KR"/>
        </w:rPr>
        <w:t>Q</w:t>
      </w:r>
      <w:r w:rsidR="00D546A7" w:rsidRPr="00D546A7">
        <w:rPr>
          <w:rFonts w:ascii="Times New Roman" w:hAnsi="Times New Roman"/>
          <w:b/>
          <w:sz w:val="28"/>
          <w:szCs w:val="28"/>
          <w:lang w:val="ru-RU" w:eastAsia="ko-KR"/>
        </w:rPr>
        <w:t xml:space="preserve">6 </w:t>
      </w:r>
      <w:r w:rsidR="00D546A7">
        <w:rPr>
          <w:rFonts w:ascii="Times New Roman" w:hAnsi="Times New Roman"/>
          <w:b/>
          <w:sz w:val="28"/>
          <w:szCs w:val="28"/>
          <w:lang w:val="ru-RU" w:eastAsia="ko-KR"/>
        </w:rPr>
        <w:t>в крупнейших городах России</w:t>
      </w:r>
      <w:r w:rsidR="00203199">
        <w:rPr>
          <w:rFonts w:ascii="Times New Roman" w:hAnsi="Times New Roman"/>
          <w:b/>
          <w:sz w:val="28"/>
          <w:szCs w:val="28"/>
          <w:lang w:val="ru-RU" w:eastAsia="ko-KR"/>
        </w:rPr>
        <w:t>.</w:t>
      </w:r>
    </w:p>
    <w:p w14:paraId="5F66DB51" w14:textId="77777777" w:rsidR="0061664B" w:rsidRPr="0061664B" w:rsidRDefault="0061664B" w:rsidP="00203199">
      <w:pPr>
        <w:spacing w:line="360" w:lineRule="auto"/>
        <w:rPr>
          <w:rFonts w:ascii="Times New Roman" w:hAnsi="Times New Roman"/>
          <w:b/>
          <w:sz w:val="28"/>
          <w:szCs w:val="28"/>
          <w:lang w:val="ru-RU" w:eastAsia="ko-KR"/>
        </w:rPr>
      </w:pPr>
    </w:p>
    <w:p w14:paraId="7A17040F" w14:textId="76F1C3B5" w:rsidR="004F1402" w:rsidRDefault="00396666" w:rsidP="00A8735C">
      <w:pPr>
        <w:spacing w:line="360" w:lineRule="auto"/>
        <w:jc w:val="both"/>
        <w:rPr>
          <w:rFonts w:ascii="Times New Roman" w:eastAsia="Batang" w:hAnsi="Times New Roman"/>
          <w:bCs/>
          <w:lang w:val="ru-RU" w:bidi="mni-IN"/>
        </w:rPr>
      </w:pPr>
      <w:r w:rsidRPr="0025579B">
        <w:rPr>
          <w:rFonts w:ascii="Times New Roman" w:eastAsia="Dotum" w:hAnsi="Times New Roman"/>
          <w:b/>
          <w:bCs/>
          <w:lang w:val="ru-RU"/>
        </w:rPr>
        <w:t>МОСКВА</w:t>
      </w:r>
      <w:r w:rsidR="005A469C" w:rsidRPr="0025579B">
        <w:rPr>
          <w:rFonts w:ascii="Times New Roman" w:eastAsia="Dotum" w:hAnsi="Times New Roman"/>
          <w:b/>
          <w:bCs/>
          <w:lang w:val="ru-RU" w:eastAsia="zh-CN"/>
        </w:rPr>
        <w:t>,</w:t>
      </w:r>
      <w:r w:rsidR="00A9395F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8A4CD8">
        <w:rPr>
          <w:rFonts w:ascii="Times New Roman" w:eastAsia="Dotum" w:hAnsi="Times New Roman"/>
          <w:b/>
          <w:bCs/>
          <w:lang w:val="ru-RU" w:eastAsia="zh-CN"/>
        </w:rPr>
        <w:t xml:space="preserve">01 ноября </w:t>
      </w:r>
      <w:r w:rsidRPr="0025579B">
        <w:rPr>
          <w:rFonts w:ascii="Times New Roman" w:eastAsia="Dotum" w:hAnsi="Times New Roman"/>
          <w:b/>
          <w:bCs/>
          <w:lang w:val="ru-RU" w:eastAsia="zh-CN"/>
        </w:rPr>
        <w:t>2017</w:t>
      </w:r>
      <w:r w:rsidR="00A75C8D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2F1FDB" w:rsidRPr="0025579B">
        <w:rPr>
          <w:rFonts w:ascii="Times New Roman" w:eastAsia="Dotum" w:hAnsi="Times New Roman"/>
          <w:b/>
          <w:bCs/>
          <w:lang w:val="ru-RU" w:eastAsia="zh-CN"/>
        </w:rPr>
        <w:t>года</w:t>
      </w:r>
      <w:r w:rsidR="00EC5A0E" w:rsidRPr="0025579B">
        <w:rPr>
          <w:rFonts w:ascii="Times New Roman" w:eastAsia="Batang" w:hAnsi="Times New Roman"/>
          <w:bCs/>
          <w:lang w:val="ru-RU" w:bidi="mni-IN"/>
        </w:rPr>
        <w:t xml:space="preserve">. </w:t>
      </w:r>
      <w:r w:rsidR="00F64B57" w:rsidRPr="0025579B">
        <w:rPr>
          <w:rFonts w:ascii="Times New Roman" w:eastAsia="Batang" w:hAnsi="Times New Roman"/>
          <w:bCs/>
          <w:lang w:val="ru-RU" w:bidi="mni-IN"/>
        </w:rPr>
        <w:t>—</w:t>
      </w:r>
      <w:r w:rsidR="00EF5EDF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8A4CD8">
        <w:rPr>
          <w:rFonts w:ascii="Times New Roman" w:eastAsia="Batang" w:hAnsi="Times New Roman"/>
          <w:bCs/>
          <w:lang w:val="ru-RU" w:bidi="mni-IN"/>
        </w:rPr>
        <w:t>Компания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/>
          <w:bCs/>
          <w:lang w:bidi="mni-IN"/>
        </w:rPr>
        <w:t>LG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/>
          <w:bCs/>
          <w:lang w:bidi="mni-IN"/>
        </w:rPr>
        <w:t>Electronics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8A4CD8">
        <w:rPr>
          <w:rFonts w:ascii="Times New Roman" w:eastAsia="Batang" w:hAnsi="Times New Roman"/>
          <w:bCs/>
          <w:lang w:val="ru-RU" w:bidi="mni-IN"/>
        </w:rPr>
        <w:t xml:space="preserve">продолжает широкомасштабную рекламную акцию в поддержку популярной линейки смартфонов </w:t>
      </w:r>
      <w:r w:rsidR="008A4CD8">
        <w:rPr>
          <w:rFonts w:ascii="Times New Roman" w:eastAsia="Batang" w:hAnsi="Times New Roman"/>
          <w:bCs/>
          <w:lang w:bidi="mni-IN"/>
        </w:rPr>
        <w:t>LG</w:t>
      </w:r>
      <w:r w:rsidR="008A4CD8" w:rsidRPr="008A4CD8">
        <w:rPr>
          <w:rFonts w:ascii="Times New Roman" w:eastAsia="Batang" w:hAnsi="Times New Roman"/>
          <w:bCs/>
          <w:lang w:val="ru-RU" w:bidi="mni-IN"/>
        </w:rPr>
        <w:t xml:space="preserve"> </w:t>
      </w:r>
      <w:r w:rsidR="008A4CD8">
        <w:rPr>
          <w:rFonts w:ascii="Times New Roman" w:eastAsia="Batang" w:hAnsi="Times New Roman"/>
          <w:bCs/>
          <w:lang w:bidi="mni-IN"/>
        </w:rPr>
        <w:t>Q</w:t>
      </w:r>
      <w:r w:rsidR="008A4CD8" w:rsidRPr="008A4CD8">
        <w:rPr>
          <w:rFonts w:ascii="Times New Roman" w:eastAsia="Batang" w:hAnsi="Times New Roman"/>
          <w:bCs/>
          <w:lang w:val="ru-RU" w:bidi="mni-IN"/>
        </w:rPr>
        <w:t>6</w:t>
      </w:r>
      <w:r w:rsidR="008E4CE3">
        <w:rPr>
          <w:rFonts w:ascii="Times New Roman" w:eastAsia="Batang" w:hAnsi="Times New Roman"/>
          <w:bCs/>
          <w:lang w:val="ru-RU" w:bidi="mni-IN"/>
        </w:rPr>
        <w:t xml:space="preserve">: </w:t>
      </w:r>
      <w:proofErr w:type="gramStart"/>
      <w:r w:rsidR="008E4CE3">
        <w:rPr>
          <w:rFonts w:ascii="Times New Roman" w:eastAsia="Batang" w:hAnsi="Times New Roman"/>
          <w:bCs/>
          <w:lang w:bidi="mni-IN"/>
        </w:rPr>
        <w:t>LG</w:t>
      </w:r>
      <w:r w:rsidR="008E4CE3" w:rsidRPr="00877D6D">
        <w:rPr>
          <w:rFonts w:ascii="Times New Roman" w:eastAsia="Batang" w:hAnsi="Times New Roman"/>
          <w:bCs/>
          <w:lang w:val="ru-RU" w:bidi="mni-IN"/>
        </w:rPr>
        <w:t xml:space="preserve"> </w:t>
      </w:r>
      <w:r w:rsidR="008E4CE3">
        <w:rPr>
          <w:rFonts w:ascii="Times New Roman" w:eastAsia="Batang" w:hAnsi="Times New Roman"/>
          <w:bCs/>
          <w:lang w:bidi="mni-IN"/>
        </w:rPr>
        <w:t>Q</w:t>
      </w:r>
      <w:r w:rsidR="008E4CE3" w:rsidRPr="00877D6D">
        <w:rPr>
          <w:rFonts w:ascii="Times New Roman" w:eastAsia="Batang" w:hAnsi="Times New Roman"/>
          <w:bCs/>
          <w:lang w:val="ru-RU" w:bidi="mni-IN"/>
        </w:rPr>
        <w:t xml:space="preserve">6 </w:t>
      </w:r>
      <w:r w:rsidR="008E4CE3">
        <w:rPr>
          <w:rFonts w:ascii="Times New Roman" w:eastAsia="Batang" w:hAnsi="Times New Roman"/>
          <w:bCs/>
          <w:lang w:bidi="mni-IN"/>
        </w:rPr>
        <w:t>alpha</w:t>
      </w:r>
      <w:r w:rsidR="008E4CE3" w:rsidRPr="00877D6D">
        <w:rPr>
          <w:rFonts w:ascii="Times New Roman" w:eastAsia="Batang" w:hAnsi="Times New Roman"/>
          <w:bCs/>
          <w:lang w:val="ru-RU" w:bidi="mni-IN"/>
        </w:rPr>
        <w:t xml:space="preserve">, </w:t>
      </w:r>
      <w:r w:rsidR="008E4CE3">
        <w:rPr>
          <w:rFonts w:ascii="Times New Roman" w:eastAsia="Batang" w:hAnsi="Times New Roman"/>
          <w:bCs/>
          <w:lang w:bidi="mni-IN"/>
        </w:rPr>
        <w:t>LG</w:t>
      </w:r>
      <w:r w:rsidR="008E4CE3" w:rsidRPr="00877D6D">
        <w:rPr>
          <w:rFonts w:ascii="Times New Roman" w:eastAsia="Batang" w:hAnsi="Times New Roman"/>
          <w:bCs/>
          <w:lang w:val="ru-RU" w:bidi="mni-IN"/>
        </w:rPr>
        <w:t xml:space="preserve"> </w:t>
      </w:r>
      <w:r w:rsidR="008E4CE3">
        <w:rPr>
          <w:rFonts w:ascii="Times New Roman" w:eastAsia="Batang" w:hAnsi="Times New Roman"/>
          <w:bCs/>
          <w:lang w:bidi="mni-IN"/>
        </w:rPr>
        <w:t>Q</w:t>
      </w:r>
      <w:r w:rsidR="008E4CE3" w:rsidRPr="00877D6D">
        <w:rPr>
          <w:rFonts w:ascii="Times New Roman" w:eastAsia="Batang" w:hAnsi="Times New Roman"/>
          <w:bCs/>
          <w:lang w:val="ru-RU" w:bidi="mni-IN"/>
        </w:rPr>
        <w:t xml:space="preserve">6 </w:t>
      </w:r>
      <w:r w:rsidR="008E4CE3">
        <w:rPr>
          <w:rFonts w:ascii="Times New Roman" w:eastAsia="Batang" w:hAnsi="Times New Roman"/>
          <w:bCs/>
          <w:lang w:val="ru-RU" w:bidi="mni-IN"/>
        </w:rPr>
        <w:t xml:space="preserve">и </w:t>
      </w:r>
      <w:r w:rsidR="008E4CE3">
        <w:rPr>
          <w:rFonts w:ascii="Times New Roman" w:eastAsia="Batang" w:hAnsi="Times New Roman"/>
          <w:bCs/>
          <w:lang w:bidi="mni-IN"/>
        </w:rPr>
        <w:t>LG</w:t>
      </w:r>
      <w:r w:rsidR="008E4CE3" w:rsidRPr="00877D6D">
        <w:rPr>
          <w:rFonts w:ascii="Times New Roman" w:eastAsia="Batang" w:hAnsi="Times New Roman"/>
          <w:bCs/>
          <w:lang w:val="ru-RU" w:bidi="mni-IN"/>
        </w:rPr>
        <w:t xml:space="preserve"> </w:t>
      </w:r>
      <w:r w:rsidR="008E4CE3">
        <w:rPr>
          <w:rFonts w:ascii="Times New Roman" w:eastAsia="Batang" w:hAnsi="Times New Roman"/>
          <w:bCs/>
          <w:lang w:bidi="mni-IN"/>
        </w:rPr>
        <w:t>Q</w:t>
      </w:r>
      <w:r w:rsidR="008E4CE3" w:rsidRPr="00877D6D">
        <w:rPr>
          <w:rFonts w:ascii="Times New Roman" w:eastAsia="Batang" w:hAnsi="Times New Roman"/>
          <w:bCs/>
          <w:lang w:val="ru-RU" w:bidi="mni-IN"/>
        </w:rPr>
        <w:t>6+</w:t>
      </w:r>
      <w:r w:rsidR="008A4CD8">
        <w:rPr>
          <w:rFonts w:ascii="Times New Roman" w:eastAsia="Batang" w:hAnsi="Times New Roman"/>
          <w:bCs/>
          <w:lang w:val="ru-RU" w:bidi="mni-IN"/>
        </w:rPr>
        <w:t>.</w:t>
      </w:r>
      <w:proofErr w:type="gramEnd"/>
      <w:r w:rsidR="008A4CD8">
        <w:rPr>
          <w:rFonts w:ascii="Times New Roman" w:eastAsia="Batang" w:hAnsi="Times New Roman"/>
          <w:bCs/>
          <w:lang w:val="ru-RU" w:bidi="mni-IN"/>
        </w:rPr>
        <w:t xml:space="preserve"> </w:t>
      </w:r>
      <w:r w:rsidR="00C56BA4" w:rsidRPr="00C56BA4">
        <w:rPr>
          <w:rFonts w:ascii="Times New Roman" w:eastAsia="Batang" w:hAnsi="Times New Roman"/>
          <w:bCs/>
          <w:lang w:val="ru-RU" w:bidi="mni-IN"/>
        </w:rPr>
        <w:t>В</w:t>
      </w:r>
      <w:r w:rsidR="00877D6D">
        <w:rPr>
          <w:rFonts w:ascii="Times New Roman" w:eastAsia="Batang" w:hAnsi="Times New Roman"/>
          <w:bCs/>
          <w:lang w:val="ru-RU" w:bidi="mni-IN"/>
        </w:rPr>
        <w:t xml:space="preserve"> Москве, Санкт-Петербурге</w:t>
      </w:r>
      <w:r w:rsidR="00877D6D" w:rsidRPr="00877D6D">
        <w:rPr>
          <w:rFonts w:ascii="Times New Roman" w:eastAsia="Batang" w:hAnsi="Times New Roman"/>
          <w:bCs/>
          <w:lang w:val="ru-RU" w:bidi="mni-IN"/>
        </w:rPr>
        <w:t xml:space="preserve"> </w:t>
      </w:r>
      <w:r w:rsidR="0027140F">
        <w:rPr>
          <w:rFonts w:ascii="Times New Roman" w:eastAsia="Batang" w:hAnsi="Times New Roman"/>
          <w:bCs/>
          <w:lang w:val="ru-RU" w:bidi="mni-IN"/>
        </w:rPr>
        <w:t xml:space="preserve">и </w:t>
      </w:r>
      <w:r w:rsidR="008A4CD8">
        <w:rPr>
          <w:rFonts w:ascii="Times New Roman" w:eastAsia="Batang" w:hAnsi="Times New Roman"/>
          <w:bCs/>
          <w:lang w:val="ru-RU" w:bidi="mni-IN"/>
        </w:rPr>
        <w:t>10 к</w:t>
      </w:r>
      <w:r w:rsidR="00DF5049">
        <w:rPr>
          <w:rFonts w:ascii="Times New Roman" w:eastAsia="Batang" w:hAnsi="Times New Roman"/>
          <w:bCs/>
          <w:lang w:val="ru-RU" w:bidi="mni-IN"/>
        </w:rPr>
        <w:t>рупнейших городах России запускается</w:t>
      </w:r>
      <w:r w:rsidR="008A4CD8">
        <w:rPr>
          <w:rFonts w:ascii="Times New Roman" w:eastAsia="Batang" w:hAnsi="Times New Roman"/>
          <w:bCs/>
          <w:lang w:val="ru-RU" w:bidi="mni-IN"/>
        </w:rPr>
        <w:t xml:space="preserve"> </w:t>
      </w:r>
      <w:r w:rsidR="00CB2519">
        <w:rPr>
          <w:rFonts w:ascii="Times New Roman" w:eastAsia="Batang" w:hAnsi="Times New Roman"/>
          <w:bCs/>
          <w:lang w:val="ru-RU" w:bidi="mni-IN"/>
        </w:rPr>
        <w:t xml:space="preserve">наружная </w:t>
      </w:r>
      <w:r w:rsidR="00877D6D">
        <w:rPr>
          <w:rFonts w:ascii="Times New Roman" w:eastAsia="Batang" w:hAnsi="Times New Roman"/>
          <w:bCs/>
          <w:lang w:val="ru-RU" w:bidi="mni-IN"/>
        </w:rPr>
        <w:t xml:space="preserve">рекламная кампания </w:t>
      </w:r>
      <w:r w:rsidR="008A4CD8">
        <w:rPr>
          <w:rFonts w:ascii="Times New Roman" w:eastAsia="Batang" w:hAnsi="Times New Roman"/>
          <w:bCs/>
          <w:lang w:val="ru-RU" w:bidi="mni-IN"/>
        </w:rPr>
        <w:t>с участием попул</w:t>
      </w:r>
      <w:r w:rsidR="00866F7F">
        <w:rPr>
          <w:rFonts w:ascii="Times New Roman" w:eastAsia="Batang" w:hAnsi="Times New Roman"/>
          <w:bCs/>
          <w:lang w:val="ru-RU" w:bidi="mni-IN"/>
        </w:rPr>
        <w:t xml:space="preserve">ярных артистов, музыкантов и известных представителей шоу-бизнеса. </w:t>
      </w:r>
      <w:r w:rsidR="00DF5049">
        <w:rPr>
          <w:rFonts w:ascii="Times New Roman" w:eastAsia="Batang" w:hAnsi="Times New Roman"/>
          <w:bCs/>
          <w:lang w:val="ru-RU" w:bidi="mni-IN"/>
        </w:rPr>
        <w:t>Также запланиров</w:t>
      </w:r>
      <w:r w:rsidR="00653521">
        <w:rPr>
          <w:rFonts w:ascii="Times New Roman" w:eastAsia="Batang" w:hAnsi="Times New Roman"/>
          <w:bCs/>
          <w:lang w:val="ru-RU" w:bidi="mni-IN"/>
        </w:rPr>
        <w:t>ано размещение в интернет-ресурсах</w:t>
      </w:r>
      <w:r w:rsidR="00DF5049">
        <w:rPr>
          <w:rFonts w:ascii="Times New Roman" w:eastAsia="Batang" w:hAnsi="Times New Roman"/>
          <w:bCs/>
          <w:lang w:val="ru-RU" w:bidi="mni-IN"/>
        </w:rPr>
        <w:t xml:space="preserve">. </w:t>
      </w:r>
    </w:p>
    <w:p w14:paraId="03D0BA71" w14:textId="77ADCC70" w:rsidR="00C538D5" w:rsidRDefault="00C538D5" w:rsidP="007E2194">
      <w:pPr>
        <w:spacing w:line="360" w:lineRule="auto"/>
        <w:ind w:firstLine="720"/>
        <w:jc w:val="both"/>
        <w:rPr>
          <w:rFonts w:ascii="Times New Roman" w:eastAsia="Batang" w:hAnsi="Times New Roman"/>
          <w:bCs/>
          <w:lang w:val="ru-RU" w:bidi="mni-IN"/>
        </w:rPr>
      </w:pPr>
      <w:r>
        <w:rPr>
          <w:rFonts w:ascii="Times New Roman" w:eastAsia="Batang" w:hAnsi="Times New Roman"/>
          <w:bCs/>
          <w:lang w:val="ru-RU" w:bidi="mni-IN"/>
        </w:rPr>
        <w:t>Еще</w:t>
      </w:r>
      <w:r w:rsidR="00DD4838">
        <w:rPr>
          <w:rFonts w:ascii="Times New Roman" w:eastAsia="Batang" w:hAnsi="Times New Roman"/>
          <w:bCs/>
          <w:lang w:val="ru-RU" w:bidi="mni-IN"/>
        </w:rPr>
        <w:t xml:space="preserve"> в августе стартовала </w:t>
      </w:r>
      <w:r>
        <w:rPr>
          <w:rFonts w:ascii="Times New Roman" w:eastAsia="Batang" w:hAnsi="Times New Roman"/>
          <w:bCs/>
          <w:lang w:val="ru-RU" w:bidi="mni-IN"/>
        </w:rPr>
        <w:t>успешная кампания,  получившая название «Лица», вне всякого сомнения, привлекшая внимание потребителей. Яркие и запоминающиеся образы, в которых каждый смог найти себя или близкий по духу</w:t>
      </w:r>
      <w:r w:rsidR="00277F78">
        <w:rPr>
          <w:rFonts w:ascii="Times New Roman" w:eastAsia="Batang" w:hAnsi="Times New Roman"/>
          <w:bCs/>
          <w:lang w:val="ru-RU" w:bidi="mni-IN"/>
        </w:rPr>
        <w:t xml:space="preserve"> и возрасту персонаж, произвели</w:t>
      </w:r>
      <w:r>
        <w:rPr>
          <w:rFonts w:ascii="Times New Roman" w:eastAsia="Batang" w:hAnsi="Times New Roman"/>
          <w:bCs/>
          <w:lang w:val="ru-RU" w:bidi="mni-IN"/>
        </w:rPr>
        <w:t xml:space="preserve"> большое впечатление на покупателей, подчеркнув смысл основного слогана: Границы</w:t>
      </w:r>
      <w:r w:rsidR="004D5205" w:rsidRPr="004D5205">
        <w:rPr>
          <w:rFonts w:ascii="Times New Roman" w:eastAsia="Batang" w:hAnsi="Times New Roman"/>
          <w:bCs/>
          <w:lang w:val="ru-RU" w:bidi="mni-IN"/>
        </w:rPr>
        <w:t xml:space="preserve"> -</w:t>
      </w:r>
      <w:r>
        <w:rPr>
          <w:rFonts w:ascii="Times New Roman" w:eastAsia="Batang" w:hAnsi="Times New Roman"/>
          <w:bCs/>
          <w:lang w:val="ru-RU" w:bidi="mni-IN"/>
        </w:rPr>
        <w:t xml:space="preserve"> это иллюзи</w:t>
      </w:r>
      <w:r w:rsidR="00C56BA4">
        <w:rPr>
          <w:rFonts w:ascii="Times New Roman" w:eastAsia="Batang" w:hAnsi="Times New Roman"/>
          <w:bCs/>
          <w:lang w:val="ru-RU" w:bidi="mni-IN"/>
        </w:rPr>
        <w:t>я!</w:t>
      </w:r>
    </w:p>
    <w:p w14:paraId="5DBBAC60" w14:textId="6188EAF5" w:rsidR="00C538D5" w:rsidRPr="007E2194" w:rsidRDefault="007E2194" w:rsidP="007E2194">
      <w:pPr>
        <w:spacing w:line="360" w:lineRule="auto"/>
        <w:ind w:firstLine="720"/>
        <w:jc w:val="both"/>
        <w:rPr>
          <w:rFonts w:ascii="Times New Roman" w:eastAsia="Batang" w:hAnsi="Times New Roman"/>
          <w:b/>
          <w:bCs/>
          <w:i/>
          <w:color w:val="FF0000"/>
          <w:lang w:val="ru-RU" w:bidi="mni-IN"/>
        </w:rPr>
      </w:pPr>
      <w:r>
        <w:rPr>
          <w:rFonts w:ascii="Times New Roman" w:eastAsia="Batang" w:hAnsi="Times New Roman"/>
          <w:bCs/>
          <w:lang w:val="ru-RU" w:bidi="mni-IN"/>
        </w:rPr>
        <w:t xml:space="preserve">Для участия в </w:t>
      </w:r>
      <w:r w:rsidR="0027140F">
        <w:rPr>
          <w:rFonts w:ascii="Times New Roman" w:eastAsia="Batang" w:hAnsi="Times New Roman"/>
          <w:bCs/>
          <w:lang w:val="ru-RU" w:bidi="mni-IN"/>
        </w:rPr>
        <w:t xml:space="preserve">ее продолжении </w:t>
      </w:r>
      <w:r>
        <w:rPr>
          <w:rFonts w:ascii="Times New Roman" w:eastAsia="Batang" w:hAnsi="Times New Roman"/>
          <w:bCs/>
          <w:lang w:val="ru-RU" w:bidi="mni-IN"/>
        </w:rPr>
        <w:t xml:space="preserve">были привлечены известные персоны, популярные артисты, любимые миллионами россиян. </w:t>
      </w:r>
      <w:proofErr w:type="spellStart"/>
      <w:r>
        <w:rPr>
          <w:rFonts w:ascii="Times New Roman" w:eastAsia="Batang" w:hAnsi="Times New Roman"/>
          <w:bCs/>
          <w:lang w:val="ru-RU" w:bidi="mni-IN"/>
        </w:rPr>
        <w:t>Амбассадорами</w:t>
      </w:r>
      <w:proofErr w:type="spellEnd"/>
      <w:r>
        <w:rPr>
          <w:rFonts w:ascii="Times New Roman" w:eastAsia="Batang" w:hAnsi="Times New Roman"/>
          <w:bCs/>
          <w:lang w:val="ru-RU" w:bidi="mni-IN"/>
        </w:rPr>
        <w:t xml:space="preserve"> </w:t>
      </w:r>
      <w:r w:rsidR="00277F78">
        <w:rPr>
          <w:rFonts w:ascii="Times New Roman" w:eastAsia="Batang" w:hAnsi="Times New Roman"/>
          <w:bCs/>
          <w:lang w:val="ru-RU" w:bidi="mni-IN"/>
        </w:rPr>
        <w:t>бренда</w:t>
      </w:r>
      <w:r>
        <w:rPr>
          <w:rFonts w:ascii="Times New Roman" w:eastAsia="Batang" w:hAnsi="Times New Roman"/>
          <w:bCs/>
          <w:lang w:val="ru-RU" w:bidi="mni-IN"/>
        </w:rPr>
        <w:t xml:space="preserve"> стали Кэти </w:t>
      </w:r>
      <w:proofErr w:type="spellStart"/>
      <w:r w:rsidRPr="00C56BA4">
        <w:rPr>
          <w:rFonts w:ascii="Times New Roman" w:eastAsia="Batang" w:hAnsi="Times New Roman"/>
          <w:bCs/>
          <w:lang w:val="ru-RU" w:bidi="mni-IN"/>
        </w:rPr>
        <w:t>Топуриа</w:t>
      </w:r>
      <w:proofErr w:type="spellEnd"/>
      <w:r>
        <w:rPr>
          <w:rFonts w:ascii="Times New Roman" w:eastAsia="Batang" w:hAnsi="Times New Roman"/>
          <w:bCs/>
          <w:lang w:val="ru-RU" w:bidi="mni-IN"/>
        </w:rPr>
        <w:t xml:space="preserve">, </w:t>
      </w:r>
      <w:proofErr w:type="spellStart"/>
      <w:r>
        <w:rPr>
          <w:rFonts w:ascii="Times New Roman" w:eastAsia="Batang" w:hAnsi="Times New Roman"/>
          <w:bCs/>
          <w:lang w:bidi="mni-IN"/>
        </w:rPr>
        <w:t>Natan</w:t>
      </w:r>
      <w:proofErr w:type="spellEnd"/>
      <w:r w:rsidRPr="00C56BA4">
        <w:rPr>
          <w:rFonts w:ascii="Times New Roman" w:eastAsia="Batang" w:hAnsi="Times New Roman"/>
          <w:bCs/>
          <w:lang w:val="ru-RU" w:bidi="mni-IN"/>
        </w:rPr>
        <w:t>,</w:t>
      </w:r>
      <w:r>
        <w:rPr>
          <w:rFonts w:ascii="Times New Roman" w:eastAsia="Batang" w:hAnsi="Times New Roman"/>
          <w:bCs/>
          <w:lang w:val="ru-RU" w:bidi="mni-IN"/>
        </w:rPr>
        <w:t xml:space="preserve"> Егор Дружинин и Елена </w:t>
      </w:r>
      <w:proofErr w:type="spellStart"/>
      <w:r>
        <w:rPr>
          <w:rFonts w:ascii="Times New Roman" w:eastAsia="Batang" w:hAnsi="Times New Roman"/>
          <w:bCs/>
          <w:lang w:val="ru-RU" w:bidi="mni-IN"/>
        </w:rPr>
        <w:t>Кулецкая</w:t>
      </w:r>
      <w:proofErr w:type="spellEnd"/>
      <w:r>
        <w:rPr>
          <w:rFonts w:ascii="Times New Roman" w:eastAsia="Batang" w:hAnsi="Times New Roman"/>
          <w:bCs/>
          <w:lang w:val="ru-RU" w:bidi="mni-IN"/>
        </w:rPr>
        <w:t xml:space="preserve">.  Их истории успеха, как нельзя лучше, подтверждают иллюзорность границ, безграничность возможностей. Линейка </w:t>
      </w:r>
      <w:r>
        <w:rPr>
          <w:rFonts w:ascii="Times New Roman" w:eastAsia="Batang" w:hAnsi="Times New Roman"/>
          <w:bCs/>
          <w:lang w:bidi="mni-IN"/>
        </w:rPr>
        <w:t>LG</w:t>
      </w:r>
      <w:r w:rsidRPr="00653521">
        <w:rPr>
          <w:rFonts w:ascii="Times New Roman" w:eastAsia="Batang" w:hAnsi="Times New Roman"/>
          <w:bCs/>
          <w:lang w:val="ru-RU" w:bidi="mni-IN"/>
        </w:rPr>
        <w:t xml:space="preserve"> </w:t>
      </w:r>
      <w:r>
        <w:rPr>
          <w:rFonts w:ascii="Times New Roman" w:eastAsia="Batang" w:hAnsi="Times New Roman"/>
          <w:bCs/>
          <w:lang w:bidi="mni-IN"/>
        </w:rPr>
        <w:t>Q</w:t>
      </w:r>
      <w:r w:rsidRPr="00653521">
        <w:rPr>
          <w:rFonts w:ascii="Times New Roman" w:eastAsia="Batang" w:hAnsi="Times New Roman"/>
          <w:bCs/>
          <w:lang w:val="ru-RU" w:bidi="mni-IN"/>
        </w:rPr>
        <w:t>6</w:t>
      </w:r>
      <w:r>
        <w:rPr>
          <w:rFonts w:ascii="Times New Roman" w:eastAsia="Batang" w:hAnsi="Times New Roman"/>
          <w:bCs/>
          <w:lang w:val="ru-RU" w:bidi="mni-IN"/>
        </w:rPr>
        <w:t xml:space="preserve"> адресована широкому кругу потребителей, и мы уверены, что сможем удовлетворить потребности максимального числа покупателей, нацеленных на ежедневное использование самых современных технологий в гаджетах.</w:t>
      </w:r>
    </w:p>
    <w:p w14:paraId="4E5CA6B5" w14:textId="77777777" w:rsidR="00C56BA4" w:rsidRPr="007E2194" w:rsidRDefault="00653521" w:rsidP="007E2194">
      <w:pPr>
        <w:suppressAutoHyphens/>
        <w:adjustRightInd w:val="0"/>
        <w:spacing w:line="360" w:lineRule="auto"/>
        <w:ind w:firstLine="720"/>
        <w:jc w:val="both"/>
        <w:textAlignment w:val="baseline"/>
        <w:rPr>
          <w:rFonts w:ascii="Times New Roman" w:eastAsia="Batang" w:hAnsi="Times New Roman"/>
          <w:lang w:val="ru-RU" w:bidi="mni-IN"/>
        </w:rPr>
      </w:pPr>
      <w:r>
        <w:rPr>
          <w:rFonts w:ascii="Times New Roman" w:eastAsia="Batang" w:hAnsi="Times New Roman"/>
          <w:lang w:val="ru-RU" w:bidi="mni-IN"/>
        </w:rPr>
        <w:t>Линейка  LG Q</w:t>
      </w:r>
      <w:r w:rsidR="00C538D5">
        <w:rPr>
          <w:rFonts w:ascii="Times New Roman" w:eastAsia="Batang" w:hAnsi="Times New Roman"/>
          <w:lang w:val="ru-RU" w:bidi="mni-IN"/>
        </w:rPr>
        <w:t>6</w:t>
      </w:r>
      <w:r>
        <w:rPr>
          <w:rFonts w:ascii="Times New Roman" w:eastAsia="Batang" w:hAnsi="Times New Roman"/>
          <w:lang w:val="ru-RU" w:bidi="mni-IN"/>
        </w:rPr>
        <w:t xml:space="preserve">-серии, </w:t>
      </w:r>
      <w:r w:rsidR="00415233" w:rsidRPr="00415233">
        <w:rPr>
          <w:rFonts w:ascii="Times New Roman" w:eastAsia="Batang" w:hAnsi="Times New Roman"/>
          <w:lang w:val="ru-RU" w:bidi="mni-IN"/>
        </w:rPr>
        <w:t>объединяет  в себе устройства, унаследовавшие наиболее интересные функции флагманских моделей  по привлекательным ценам.</w:t>
      </w:r>
      <w:r w:rsidR="00415233">
        <w:rPr>
          <w:rFonts w:ascii="Times New Roman" w:eastAsia="Batang" w:hAnsi="Times New Roman"/>
          <w:lang w:val="ru-RU" w:bidi="mni-IN"/>
        </w:rPr>
        <w:t xml:space="preserve"> </w:t>
      </w:r>
      <w:r w:rsidR="00C56BA4" w:rsidRPr="007E2194">
        <w:rPr>
          <w:rFonts w:ascii="Times New Roman" w:eastAsia="Batang" w:hAnsi="Times New Roman"/>
          <w:lang w:val="ru-RU" w:bidi="mni-IN"/>
        </w:rPr>
        <w:t>Отличительная особенность дисплея  -  соотношение сторон 18:9 и ультра-тонкие рамки, обеспечивающее максимальный комфорт при просмотре контента, пользовании социальными сетями и обработке фот</w:t>
      </w:r>
      <w:proofErr w:type="gramStart"/>
      <w:r w:rsidR="00C56BA4" w:rsidRPr="007E2194">
        <w:rPr>
          <w:rFonts w:ascii="Times New Roman" w:eastAsia="Batang" w:hAnsi="Times New Roman"/>
          <w:lang w:val="ru-RU" w:bidi="mni-IN"/>
        </w:rPr>
        <w:t>о-</w:t>
      </w:r>
      <w:proofErr w:type="gramEnd"/>
      <w:r w:rsidR="00C56BA4" w:rsidRPr="007E2194">
        <w:rPr>
          <w:rFonts w:ascii="Times New Roman" w:eastAsia="Batang" w:hAnsi="Times New Roman"/>
          <w:lang w:val="ru-RU" w:bidi="mni-IN"/>
        </w:rPr>
        <w:t xml:space="preserve"> и видео-материалов. </w:t>
      </w:r>
    </w:p>
    <w:p w14:paraId="7FF268BA" w14:textId="3D34EEF4" w:rsidR="00DD4838" w:rsidRPr="00F95EC5" w:rsidRDefault="00415233" w:rsidP="007E2194">
      <w:pPr>
        <w:suppressAutoHyphens/>
        <w:adjustRightInd w:val="0"/>
        <w:spacing w:line="360" w:lineRule="auto"/>
        <w:ind w:firstLine="720"/>
        <w:jc w:val="both"/>
        <w:textAlignment w:val="baseline"/>
        <w:rPr>
          <w:rFonts w:ascii="Times New Roman" w:eastAsia="Batang" w:hAnsi="Times New Roman"/>
          <w:lang w:val="ru-RU" w:bidi="mni-IN"/>
        </w:rPr>
      </w:pPr>
      <w:r w:rsidRPr="00415233">
        <w:rPr>
          <w:rFonts w:ascii="Times New Roman" w:eastAsia="Batang" w:hAnsi="Times New Roman"/>
          <w:lang w:val="ru-RU" w:bidi="mni-IN"/>
        </w:rPr>
        <w:t xml:space="preserve">Премиальный внешний вид смартфона достигается благодаря глянцевому блеску материалов и плавным линиям корпуса со скругленными углами. Стильная металлическая рамка по периметру корпуса, выполненная из авиационного алюминия серии AL7000,  делает модель легкой, но при этом прочной, и потому более долговечной при повседневном использовании. </w:t>
      </w:r>
      <w:r w:rsidR="00F95EC5">
        <w:rPr>
          <w:rFonts w:ascii="Times New Roman" w:eastAsia="Batang" w:hAnsi="Times New Roman"/>
          <w:lang w:val="ru-RU" w:bidi="mni-IN"/>
        </w:rPr>
        <w:t xml:space="preserve">Гармоничное сочетание форм и материалов корпуса позволяет с комфортом </w:t>
      </w:r>
      <w:r w:rsidR="00F95EC5">
        <w:rPr>
          <w:rFonts w:ascii="Times New Roman" w:eastAsia="Batang" w:hAnsi="Times New Roman"/>
          <w:lang w:val="ru-RU" w:bidi="mni-IN"/>
        </w:rPr>
        <w:lastRenderedPageBreak/>
        <w:t>использовать смартфон, держа его одной рукой, что</w:t>
      </w:r>
      <w:r w:rsidR="00701FFE">
        <w:rPr>
          <w:rFonts w:ascii="Times New Roman" w:eastAsia="Batang" w:hAnsi="Times New Roman"/>
          <w:lang w:val="ru-RU" w:bidi="mni-IN"/>
        </w:rPr>
        <w:t>,</w:t>
      </w:r>
      <w:r w:rsidR="00F95EC5">
        <w:rPr>
          <w:rFonts w:ascii="Times New Roman" w:eastAsia="Batang" w:hAnsi="Times New Roman"/>
          <w:lang w:val="ru-RU" w:bidi="mni-IN"/>
        </w:rPr>
        <w:t xml:space="preserve"> несомненно</w:t>
      </w:r>
      <w:r w:rsidR="00701FFE">
        <w:rPr>
          <w:rFonts w:ascii="Times New Roman" w:eastAsia="Batang" w:hAnsi="Times New Roman"/>
          <w:lang w:val="ru-RU" w:bidi="mni-IN"/>
        </w:rPr>
        <w:t>, одно из наиболее актуальных</w:t>
      </w:r>
      <w:r w:rsidR="00F95EC5">
        <w:rPr>
          <w:rFonts w:ascii="Times New Roman" w:eastAsia="Batang" w:hAnsi="Times New Roman"/>
          <w:lang w:val="ru-RU" w:bidi="mni-IN"/>
        </w:rPr>
        <w:t xml:space="preserve"> </w:t>
      </w:r>
      <w:r w:rsidR="00701FFE">
        <w:rPr>
          <w:rFonts w:ascii="Times New Roman" w:eastAsia="Batang" w:hAnsi="Times New Roman"/>
          <w:lang w:val="ru-RU" w:bidi="mni-IN"/>
        </w:rPr>
        <w:t>требований</w:t>
      </w:r>
      <w:r w:rsidR="00F95EC5">
        <w:rPr>
          <w:rFonts w:ascii="Times New Roman" w:eastAsia="Batang" w:hAnsi="Times New Roman"/>
          <w:lang w:val="ru-RU" w:bidi="mni-IN"/>
        </w:rPr>
        <w:t xml:space="preserve"> к современным мобильным устройствам.</w:t>
      </w:r>
    </w:p>
    <w:p w14:paraId="790EFB82" w14:textId="6C17C412" w:rsidR="00653521" w:rsidRPr="00415233" w:rsidRDefault="00653521" w:rsidP="007E2194">
      <w:pPr>
        <w:suppressAutoHyphens/>
        <w:adjustRightInd w:val="0"/>
        <w:spacing w:line="360" w:lineRule="auto"/>
        <w:ind w:firstLine="720"/>
        <w:jc w:val="both"/>
        <w:textAlignment w:val="baseline"/>
        <w:rPr>
          <w:rFonts w:ascii="Times New Roman" w:eastAsia="Batang" w:hAnsi="Times New Roman"/>
          <w:lang w:val="ru-RU" w:bidi="mni-IN"/>
        </w:rPr>
      </w:pPr>
      <w:r>
        <w:rPr>
          <w:rFonts w:ascii="Times New Roman" w:eastAsia="Batang" w:hAnsi="Times New Roman"/>
          <w:lang w:val="ru-RU" w:bidi="mni-IN"/>
        </w:rPr>
        <w:t xml:space="preserve">Используя многолетний </w:t>
      </w:r>
      <w:r w:rsidR="00415233" w:rsidRPr="00415233">
        <w:rPr>
          <w:rFonts w:ascii="Times New Roman" w:eastAsia="Batang" w:hAnsi="Times New Roman"/>
          <w:lang w:val="ru-RU" w:bidi="mni-IN"/>
        </w:rPr>
        <w:t>опыт компании в разрабо</w:t>
      </w:r>
      <w:r>
        <w:rPr>
          <w:rFonts w:ascii="Times New Roman" w:eastAsia="Batang" w:hAnsi="Times New Roman"/>
          <w:lang w:val="ru-RU" w:bidi="mni-IN"/>
        </w:rPr>
        <w:t xml:space="preserve">тке фото- и видео инструментов, стала возможным интеграция </w:t>
      </w:r>
      <w:r w:rsidR="00415233" w:rsidRPr="00415233">
        <w:rPr>
          <w:rFonts w:ascii="Times New Roman" w:eastAsia="Batang" w:hAnsi="Times New Roman"/>
          <w:lang w:val="ru-RU" w:bidi="mni-IN"/>
        </w:rPr>
        <w:t>широкоугольн</w:t>
      </w:r>
      <w:r w:rsidR="004D5205">
        <w:rPr>
          <w:rFonts w:ascii="Times New Roman" w:eastAsia="Batang" w:hAnsi="Times New Roman"/>
          <w:lang w:val="ru-RU" w:bidi="mni-IN"/>
        </w:rPr>
        <w:t>ой</w:t>
      </w:r>
      <w:r w:rsidR="00415233" w:rsidRPr="00415233">
        <w:rPr>
          <w:rFonts w:ascii="Times New Roman" w:eastAsia="Batang" w:hAnsi="Times New Roman"/>
          <w:lang w:val="ru-RU" w:bidi="mni-IN"/>
        </w:rPr>
        <w:t xml:space="preserve"> фронтальн</w:t>
      </w:r>
      <w:r w:rsidR="004D5205">
        <w:rPr>
          <w:rFonts w:ascii="Times New Roman" w:eastAsia="Batang" w:hAnsi="Times New Roman"/>
          <w:lang w:val="ru-RU" w:bidi="mni-IN"/>
        </w:rPr>
        <w:t>ой</w:t>
      </w:r>
      <w:r w:rsidR="00415233" w:rsidRPr="00415233">
        <w:rPr>
          <w:rFonts w:ascii="Times New Roman" w:eastAsia="Batang" w:hAnsi="Times New Roman"/>
          <w:lang w:val="ru-RU" w:bidi="mni-IN"/>
        </w:rPr>
        <w:t xml:space="preserve"> камер</w:t>
      </w:r>
      <w:r w:rsidR="004D5205">
        <w:rPr>
          <w:rFonts w:ascii="Times New Roman" w:eastAsia="Batang" w:hAnsi="Times New Roman"/>
          <w:lang w:val="ru-RU" w:bidi="mni-IN"/>
        </w:rPr>
        <w:t>ы</w:t>
      </w:r>
      <w:r w:rsidR="00415233" w:rsidRPr="00415233">
        <w:rPr>
          <w:rFonts w:ascii="Times New Roman" w:eastAsia="Batang" w:hAnsi="Times New Roman"/>
          <w:lang w:val="ru-RU" w:bidi="mni-IN"/>
        </w:rPr>
        <w:t xml:space="preserve"> с углом обзора 100 градусов, благодаря чему фанаты селфи смогут без усилий вместить в кадр даже большую группу друзей или членов семьи. </w:t>
      </w:r>
      <w:r w:rsidRPr="00415233">
        <w:rPr>
          <w:rFonts w:ascii="Times New Roman" w:eastAsia="Batang" w:hAnsi="Times New Roman"/>
          <w:lang w:val="ru-RU" w:bidi="mni-IN"/>
        </w:rPr>
        <w:t>А с помощью режима камеры «Квадрат» можно делать снимки, оптимизированные для социальных сетей и создавать из них фотоколлажи</w:t>
      </w:r>
      <w:r w:rsidRPr="00415233">
        <w:rPr>
          <w:rFonts w:ascii="Times New Roman" w:eastAsia="Batang" w:hAnsi="Times New Roman" w:hint="eastAsia"/>
          <w:lang w:val="ru-RU" w:bidi="mni-IN"/>
        </w:rPr>
        <w:t>.</w:t>
      </w:r>
    </w:p>
    <w:p w14:paraId="1080AE5A" w14:textId="69F56A3C" w:rsidR="00DD4838" w:rsidRPr="00DD4838" w:rsidRDefault="00415233" w:rsidP="00415233">
      <w:pPr>
        <w:suppressAutoHyphens/>
        <w:adjustRightInd w:val="0"/>
        <w:spacing w:line="360" w:lineRule="auto"/>
        <w:jc w:val="both"/>
        <w:textAlignment w:val="baseline"/>
        <w:rPr>
          <w:rFonts w:ascii="Times New Roman" w:eastAsia="Batang" w:hAnsi="Times New Roman"/>
          <w:lang w:val="ru-RU" w:bidi="mni-IN"/>
        </w:rPr>
      </w:pPr>
      <w:r w:rsidRPr="00415233">
        <w:rPr>
          <w:rFonts w:ascii="Times New Roman" w:eastAsia="Batang" w:hAnsi="Times New Roman"/>
          <w:lang w:val="ru-RU" w:bidi="mni-IN"/>
        </w:rPr>
        <w:t>Улучшенный интерфейс LG</w:t>
      </w:r>
      <w:r w:rsidRPr="00415233">
        <w:rPr>
          <w:rFonts w:ascii="Times New Roman" w:eastAsia="Batang" w:hAnsi="Times New Roman" w:hint="eastAsia"/>
          <w:lang w:val="ru-RU" w:bidi="mni-IN"/>
        </w:rPr>
        <w:t xml:space="preserve"> </w:t>
      </w:r>
      <w:r w:rsidRPr="00415233">
        <w:rPr>
          <w:rFonts w:ascii="Times New Roman" w:eastAsia="Batang" w:hAnsi="Times New Roman"/>
          <w:lang w:val="ru-RU" w:bidi="mni-IN"/>
        </w:rPr>
        <w:t xml:space="preserve">UX 6.0 позволяет в полной мере использовать возможности дисплея </w:t>
      </w:r>
      <w:proofErr w:type="spellStart"/>
      <w:r w:rsidRPr="00415233">
        <w:rPr>
          <w:rFonts w:ascii="Times New Roman" w:eastAsia="Batang" w:hAnsi="Times New Roman"/>
          <w:lang w:val="ru-RU" w:bidi="mni-IN"/>
        </w:rPr>
        <w:t>FullVision</w:t>
      </w:r>
      <w:proofErr w:type="spellEnd"/>
      <w:r w:rsidRPr="00415233">
        <w:rPr>
          <w:rFonts w:ascii="Times New Roman" w:eastAsia="Batang" w:hAnsi="Times New Roman"/>
          <w:lang w:val="ru-RU" w:bidi="mni-IN"/>
        </w:rPr>
        <w:t xml:space="preserve"> с соотношением сторон 18:9. </w:t>
      </w:r>
    </w:p>
    <w:p w14:paraId="4A114209" w14:textId="67A93B2B" w:rsidR="0084112F" w:rsidRPr="00D26BF5" w:rsidRDefault="00415233" w:rsidP="007E2194">
      <w:pPr>
        <w:suppressAutoHyphens/>
        <w:adjustRightInd w:val="0"/>
        <w:spacing w:line="360" w:lineRule="auto"/>
        <w:ind w:firstLine="720"/>
        <w:jc w:val="both"/>
        <w:textAlignment w:val="baseline"/>
        <w:rPr>
          <w:rFonts w:ascii="Times New Roman" w:eastAsia="Batang" w:hAnsi="Times New Roman"/>
          <w:lang w:val="ru-RU" w:bidi="mni-IN"/>
        </w:rPr>
      </w:pPr>
      <w:r w:rsidRPr="00415233">
        <w:rPr>
          <w:rFonts w:ascii="Times New Roman" w:eastAsia="Batang" w:hAnsi="Times New Roman"/>
          <w:lang w:val="ru-RU" w:bidi="mni-IN"/>
        </w:rPr>
        <w:t>Помимо защиты от механических повреждений, предусмотрена и интеллектуальная программа предотвращения  взлома или утечки информации и личных данных. Функция разблокировки смартфона с помощью распознавани</w:t>
      </w:r>
      <w:r w:rsidR="006B73C8" w:rsidRPr="006B73C8">
        <w:rPr>
          <w:rFonts w:ascii="Times New Roman" w:eastAsia="Batang" w:hAnsi="Times New Roman"/>
          <w:lang w:val="ru-RU" w:bidi="mni-IN"/>
        </w:rPr>
        <w:t>я</w:t>
      </w:r>
      <w:r w:rsidRPr="006B73C8">
        <w:rPr>
          <w:rFonts w:ascii="Times New Roman" w:eastAsia="Batang" w:hAnsi="Times New Roman"/>
          <w:lang w:val="ru-RU" w:bidi="mni-IN"/>
        </w:rPr>
        <w:t xml:space="preserve"> </w:t>
      </w:r>
      <w:r w:rsidRPr="00415233">
        <w:rPr>
          <w:rFonts w:ascii="Times New Roman" w:eastAsia="Batang" w:hAnsi="Times New Roman"/>
          <w:lang w:val="ru-RU" w:bidi="mni-IN"/>
        </w:rPr>
        <w:t>лица владельца разработана специалистами компании LG Electronics и впервые интегрирована в устройство среднего ценового диапазона.</w:t>
      </w:r>
    </w:p>
    <w:p w14:paraId="1143FC3C" w14:textId="77777777" w:rsidR="00F07950" w:rsidRPr="0076560C" w:rsidRDefault="00F07950" w:rsidP="009E7E7D">
      <w:pPr>
        <w:rPr>
          <w:lang w:val="ru-RU" w:eastAsia="ko-KR"/>
        </w:rPr>
      </w:pPr>
    </w:p>
    <w:p w14:paraId="6C4167F7" w14:textId="77777777" w:rsidR="008B00BB" w:rsidRPr="00784321" w:rsidRDefault="0076445B" w:rsidP="0050223E">
      <w:pPr>
        <w:widowControl w:val="0"/>
        <w:spacing w:after="120" w:line="360" w:lineRule="auto"/>
        <w:jc w:val="center"/>
        <w:rPr>
          <w:rFonts w:ascii="Times New Roman" w:hAnsi="Times New Roman"/>
          <w:bCs/>
          <w:iCs/>
          <w:lang w:eastAsia="ko-KR"/>
        </w:rPr>
      </w:pPr>
      <w:r w:rsidRPr="00784321">
        <w:rPr>
          <w:rFonts w:ascii="Times New Roman" w:hAnsi="Times New Roman"/>
          <w:bCs/>
          <w:iCs/>
          <w:lang w:eastAsia="ko-KR"/>
        </w:rPr>
        <w:t>###</w:t>
      </w:r>
    </w:p>
    <w:p w14:paraId="243E6B1D" w14:textId="77777777" w:rsidR="0076445B" w:rsidRPr="00784321" w:rsidRDefault="0076445B" w:rsidP="0076445B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rFonts w:ascii="Times New Roman" w:hAnsi="Times New Roman"/>
          <w:b/>
          <w:color w:val="C5003D"/>
          <w:sz w:val="18"/>
          <w:lang w:val="ru-RU"/>
        </w:rPr>
        <w:t>О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B37C59">
        <w:rPr>
          <w:rFonts w:ascii="Times New Roman" w:hAnsi="Times New Roman"/>
          <w:b/>
          <w:color w:val="C5003D"/>
          <w:sz w:val="18"/>
          <w:lang w:val="ru-RU"/>
        </w:rPr>
        <w:t>компании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LG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Electronics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Mobile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Communications</w:t>
      </w:r>
    </w:p>
    <w:p w14:paraId="099FFF18" w14:textId="77777777" w:rsidR="0076445B" w:rsidRDefault="0076445B" w:rsidP="0076445B">
      <w:pPr>
        <w:jc w:val="both"/>
        <w:rPr>
          <w:rFonts w:ascii="Times New Roman" w:hAnsi="Times New Roman"/>
          <w:sz w:val="18"/>
          <w:lang w:val="ru-RU"/>
        </w:rPr>
      </w:pPr>
      <w:r w:rsidRPr="0076445B">
        <w:rPr>
          <w:rFonts w:ascii="Times New Roman" w:hAnsi="Times New Roman"/>
          <w:sz w:val="18"/>
          <w:lang w:val="ru-RU"/>
        </w:rPr>
        <w:t>Компания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LG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="0050196C" w:rsidRPr="00E706FC">
        <w:rPr>
          <w:rFonts w:ascii="Times New Roman" w:hAnsi="Times New Roman"/>
          <w:sz w:val="18"/>
          <w:lang w:val="ru-RU"/>
        </w:rPr>
        <w:t xml:space="preserve"> — </w:t>
      </w:r>
      <w:r w:rsidRPr="0076445B">
        <w:rPr>
          <w:rFonts w:ascii="Times New Roman" w:hAnsi="Times New Roman"/>
          <w:sz w:val="18"/>
          <w:lang w:val="ru-RU"/>
        </w:rPr>
        <w:t>один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>из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76445B">
        <w:rPr>
          <w:rFonts w:ascii="Times New Roman" w:hAnsi="Times New Roman"/>
          <w:sz w:val="18"/>
          <w:lang w:val="ru-RU"/>
        </w:rPr>
        <w:t>высококонкурентные</w:t>
      </w:r>
      <w:proofErr w:type="spellEnd"/>
      <w:r w:rsidRPr="0076445B">
        <w:rPr>
          <w:rFonts w:ascii="Times New Roman" w:hAnsi="Times New Roman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  <w:lang w:val="ru-RU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262030">
        <w:rPr>
          <w:rFonts w:ascii="Times New Roman" w:hAnsi="Times New Roman"/>
          <w:sz w:val="18"/>
          <w:szCs w:val="18"/>
        </w:rPr>
        <w:t>lg</w:t>
      </w:r>
      <w:proofErr w:type="spellEnd"/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</w:p>
    <w:p w14:paraId="1BEB317B" w14:textId="77777777" w:rsidR="00182944" w:rsidRPr="0076445B" w:rsidRDefault="00182944" w:rsidP="0076445B">
      <w:pPr>
        <w:jc w:val="both"/>
        <w:rPr>
          <w:rFonts w:ascii="Times New Roman" w:hAnsi="Times New Roman"/>
          <w:sz w:val="18"/>
          <w:lang w:val="ru-RU"/>
        </w:rPr>
      </w:pPr>
    </w:p>
    <w:p w14:paraId="3ED5675D" w14:textId="77777777" w:rsidR="00182944" w:rsidRPr="00AE4BE7" w:rsidRDefault="00182944" w:rsidP="00182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/>
          <w:sz w:val="18"/>
          <w:lang w:val="ru-RU"/>
        </w:rPr>
      </w:pPr>
      <w:proofErr w:type="gramStart"/>
      <w:r w:rsidRPr="00AE4BE7">
        <w:rPr>
          <w:rFonts w:ascii="Times New Roman" w:hAnsi="Times New Roman"/>
          <w:sz w:val="18"/>
          <w:lang w:val="ru-RU"/>
        </w:rPr>
        <w:t xml:space="preserve">Публичное акционерное общество «Мобильные </w:t>
      </w:r>
      <w:proofErr w:type="spellStart"/>
      <w:r w:rsidRPr="00AE4BE7">
        <w:rPr>
          <w:rFonts w:ascii="Times New Roman" w:hAnsi="Times New Roman"/>
          <w:sz w:val="18"/>
          <w:lang w:val="ru-RU"/>
        </w:rPr>
        <w:t>ТелеСистемы</w:t>
      </w:r>
      <w:proofErr w:type="spellEnd"/>
      <w:r w:rsidRPr="00AE4BE7">
        <w:rPr>
          <w:rFonts w:ascii="Times New Roman" w:hAnsi="Times New Roman"/>
          <w:sz w:val="18"/>
          <w:lang w:val="ru-RU"/>
        </w:rPr>
        <w:t>» (ПАО «МТС») – ведущая компания в России и странах СНГ по предоставлению услуг мобильной и фиксированной связи, доступа в интернет, кабельного и спутникового ТВ-вещания, цифровых сервисов и мобильных приложений, финансовых услуг и сервисов электронной коммерции, ИТ-решений в области системной интеграции, интернета вещей, мониторинга, обработки данных, облачных вычислений и электронного документооборота.</w:t>
      </w:r>
      <w:proofErr w:type="gramEnd"/>
      <w:r w:rsidRPr="00AE4BE7">
        <w:rPr>
          <w:rFonts w:ascii="Times New Roman" w:hAnsi="Times New Roman"/>
          <w:sz w:val="18"/>
          <w:lang w:val="ru-RU"/>
        </w:rPr>
        <w:t xml:space="preserve"> В России, Украине, Беларуси, Армении и Туркменистане услугами мобильной связи Группы МТС пользуются около 110 миллионов абонентов. На российском рынке мобильного бизнеса МТС занимает лидирующие позиции, обслуживая крупнейшую 80-миллионую абонентскую базу. Фиксированными услугами МТС – телефонией, доступом в интернет и ТВ-вещанием – охвачено свыше десяти миллионов российских домохозяйств. Компания располагает самой крупной в России непродовольственной розничной сетью из 5 700 салонов связи по обслуживанию клиентов, продаже мобильных устройств и финансовых услуг. МТС лидирует в сегменте межмашинных соединений (М2М) в России c наибольшей 40%-ной долей рынка по числу SIM-карт. МТС – традиционный лидер на российском рынке мобильной связи по выручке и рентабельности бизнеса. Крупнейшим акционером МТС является АФК «Система». С 2000 года акции МТС котируются на Нью-Йоркской фондовой бирже под кодом MBT, с 2003 года – на Московской бирже под кодом MTSS.</w:t>
      </w:r>
    </w:p>
    <w:bookmarkEnd w:id="0"/>
    <w:p w14:paraId="5A0A011A" w14:textId="77777777" w:rsidR="0076445B" w:rsidRPr="00ED2A94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sectPr w:rsidR="0076445B" w:rsidRPr="00ED2A94" w:rsidSect="004160AE">
      <w:headerReference w:type="default" r:id="rId9"/>
      <w:footerReference w:type="even" r:id="rId10"/>
      <w:footerReference w:type="default" r:id="rId11"/>
      <w:footnotePr>
        <w:pos w:val="beneathText"/>
      </w:footnotePr>
      <w:pgSz w:w="11907" w:h="16839" w:code="9"/>
      <w:pgMar w:top="2268" w:right="1275" w:bottom="1276" w:left="1134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795EA2" w15:done="0"/>
  <w15:commentEx w15:paraId="0EB8BF9C" w15:done="0"/>
  <w15:commentEx w15:paraId="7FAF59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8515C" w14:textId="77777777" w:rsidR="008B415E" w:rsidRDefault="008B415E" w:rsidP="00DD1A5F">
      <w:r>
        <w:separator/>
      </w:r>
    </w:p>
  </w:endnote>
  <w:endnote w:type="continuationSeparator" w:id="0">
    <w:p w14:paraId="5007390E" w14:textId="77777777" w:rsidR="008B415E" w:rsidRDefault="008B415E" w:rsidP="00DD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G Smart">
    <w:altName w:val="Arial"/>
    <w:panose1 w:val="020B0502040402060203"/>
    <w:charset w:val="CC"/>
    <w:family w:val="swiss"/>
    <w:pitch w:val="variable"/>
    <w:sig w:usb0="8000022F" w:usb1="5000004A" w:usb2="00000000" w:usb3="00000000" w:csb0="00000017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5D817" w14:textId="77777777" w:rsidR="008A4CD8" w:rsidRDefault="008A4CD8" w:rsidP="00BE7B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E5FCB3D" w14:textId="77777777" w:rsidR="008A4CD8" w:rsidRDefault="008A4CD8" w:rsidP="00BE7BA8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763DB" w14:textId="77777777" w:rsidR="008A4CD8" w:rsidRPr="00725BE3" w:rsidRDefault="008A4CD8" w:rsidP="00BE7BA8">
    <w:pPr>
      <w:pStyle w:val="af"/>
      <w:framePr w:wrap="around" w:vAnchor="text" w:hAnchor="margin" w:xAlign="right" w:y="1"/>
      <w:rPr>
        <w:rStyle w:val="af1"/>
        <w:rFonts w:ascii="Times New Roman" w:hAnsi="Times New Roman"/>
        <w:sz w:val="20"/>
      </w:rPr>
    </w:pPr>
    <w:r w:rsidRPr="00725BE3">
      <w:rPr>
        <w:rStyle w:val="af1"/>
        <w:rFonts w:ascii="Times New Roman" w:hAnsi="Times New Roman"/>
        <w:sz w:val="20"/>
      </w:rPr>
      <w:fldChar w:fldCharType="begin"/>
    </w:r>
    <w:r w:rsidRPr="00725BE3">
      <w:rPr>
        <w:rStyle w:val="af1"/>
        <w:rFonts w:ascii="Times New Roman" w:hAnsi="Times New Roman"/>
        <w:sz w:val="20"/>
      </w:rPr>
      <w:instrText xml:space="preserve">PAGE  </w:instrText>
    </w:r>
    <w:r w:rsidRPr="00725BE3">
      <w:rPr>
        <w:rStyle w:val="af1"/>
        <w:rFonts w:ascii="Times New Roman" w:hAnsi="Times New Roman"/>
        <w:sz w:val="20"/>
      </w:rPr>
      <w:fldChar w:fldCharType="separate"/>
    </w:r>
    <w:r w:rsidR="00EC14ED">
      <w:rPr>
        <w:rStyle w:val="af1"/>
        <w:rFonts w:ascii="Times New Roman" w:hAnsi="Times New Roman"/>
        <w:noProof/>
        <w:sz w:val="20"/>
      </w:rPr>
      <w:t>2</w:t>
    </w:r>
    <w:r w:rsidRPr="00725BE3">
      <w:rPr>
        <w:rStyle w:val="af1"/>
        <w:rFonts w:ascii="Times New Roman" w:hAnsi="Times New Roman"/>
        <w:sz w:val="20"/>
      </w:rPr>
      <w:fldChar w:fldCharType="end"/>
    </w:r>
  </w:p>
  <w:p w14:paraId="028E93A4" w14:textId="77777777" w:rsidR="008A4CD8" w:rsidRPr="00725BE3" w:rsidRDefault="008A4CD8" w:rsidP="00BE7BA8">
    <w:pPr>
      <w:pStyle w:val="af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C3BAB" w14:textId="77777777" w:rsidR="008B415E" w:rsidRDefault="008B415E" w:rsidP="00DD1A5F">
      <w:r>
        <w:separator/>
      </w:r>
    </w:p>
  </w:footnote>
  <w:footnote w:type="continuationSeparator" w:id="0">
    <w:p w14:paraId="5B008D2B" w14:textId="77777777" w:rsidR="008B415E" w:rsidRDefault="008B415E" w:rsidP="00DD1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801CB" w14:textId="77777777" w:rsidR="008A4CD8" w:rsidRDefault="008A4CD8" w:rsidP="00DD1A5F">
    <w:pPr>
      <w:pStyle w:val="ad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 wp14:anchorId="6A2E76A6" wp14:editId="3BE223CE">
          <wp:simplePos x="0" y="0"/>
          <wp:positionH relativeFrom="column">
            <wp:posOffset>186217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0E9B16D" w14:textId="70D56D73" w:rsidR="008A4CD8" w:rsidDel="00522D99" w:rsidRDefault="008B415E" w:rsidP="00DD1A5F">
    <w:pPr>
      <w:pStyle w:val="ad"/>
      <w:jc w:val="right"/>
      <w:rPr>
        <w:del w:id="1" w:author="LGE" w:date="2017-08-18T14:38:00Z"/>
        <w:rFonts w:ascii="Trebuchet MS" w:hAnsi="Trebuchet MS"/>
        <w:b/>
        <w:color w:val="808080"/>
        <w:sz w:val="18"/>
        <w:szCs w:val="18"/>
      </w:rPr>
    </w:pPr>
    <w:hyperlink r:id="rId2" w:history="1">
      <w:r w:rsidR="008A4CD8" w:rsidRPr="00E879D2">
        <w:rPr>
          <w:rStyle w:val="ab"/>
          <w:rFonts w:ascii="Trebuchet MS" w:hAnsi="Trebuchet MS"/>
          <w:b/>
          <w:sz w:val="18"/>
          <w:szCs w:val="18"/>
        </w:rPr>
        <w:t>www.LG.com</w:t>
      </w:r>
    </w:hyperlink>
  </w:p>
  <w:p w14:paraId="1FB5263D" w14:textId="77777777" w:rsidR="008A4CD8" w:rsidDel="00522D99" w:rsidRDefault="008A4CD8" w:rsidP="00522D99">
    <w:pPr>
      <w:pStyle w:val="ad"/>
      <w:jc w:val="right"/>
      <w:rPr>
        <w:del w:id="2" w:author="LGE" w:date="2017-08-18T14:38:00Z"/>
        <w:rFonts w:ascii="Trebuchet MS" w:hAnsi="Trebuchet MS"/>
        <w:b/>
        <w:color w:val="808080"/>
        <w:sz w:val="18"/>
        <w:szCs w:val="18"/>
      </w:rPr>
    </w:pPr>
  </w:p>
  <w:p w14:paraId="46D4C745" w14:textId="77777777" w:rsidR="008A4CD8" w:rsidRPr="00AC2D34" w:rsidDel="00522D99" w:rsidRDefault="008A4CD8" w:rsidP="00522D99">
    <w:pPr>
      <w:pStyle w:val="ad"/>
      <w:jc w:val="right"/>
      <w:rPr>
        <w:del w:id="3" w:author="LGE" w:date="2017-08-18T14:38:00Z"/>
        <w:rFonts w:ascii="Trebuchet MS" w:hAnsi="Trebuchet MS"/>
        <w:b/>
        <w:color w:val="808080"/>
        <w:sz w:val="18"/>
        <w:szCs w:val="18"/>
      </w:rPr>
    </w:pPr>
  </w:p>
  <w:p w14:paraId="70484C8E" w14:textId="4B761A7D" w:rsidR="008A4CD8" w:rsidRPr="00522D99" w:rsidRDefault="008A4CD8" w:rsidP="00DD1A5F">
    <w:pPr>
      <w:pStyle w:val="ad"/>
      <w:ind w:right="960"/>
    </w:pPr>
  </w:p>
  <w:p w14:paraId="20ADD900" w14:textId="77777777" w:rsidR="008A4CD8" w:rsidRDefault="008A4CD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60C83"/>
    <w:multiLevelType w:val="hybridMultilevel"/>
    <w:tmpl w:val="9E189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22248"/>
    <w:multiLevelType w:val="multilevel"/>
    <w:tmpl w:val="93F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9">
    <w:nsid w:val="379755B2"/>
    <w:multiLevelType w:val="multilevel"/>
    <w:tmpl w:val="9A22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1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4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9"/>
  </w:num>
  <w:num w:numId="1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astasiya Tretyakova/LGERA Russia Subsidiary. MC Product Marketing Team(anastasia.tretyakova@lge.com)">
    <w15:presenceInfo w15:providerId="AD" w15:userId="S-1-5-21-2543426832-1914326140-3112152631-1179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CF"/>
    <w:rsid w:val="00000215"/>
    <w:rsid w:val="00005167"/>
    <w:rsid w:val="000063A3"/>
    <w:rsid w:val="0000652B"/>
    <w:rsid w:val="00010BBE"/>
    <w:rsid w:val="00012C36"/>
    <w:rsid w:val="00014B26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03D"/>
    <w:rsid w:val="00032F6E"/>
    <w:rsid w:val="0003304E"/>
    <w:rsid w:val="000345BF"/>
    <w:rsid w:val="00034D74"/>
    <w:rsid w:val="00042F02"/>
    <w:rsid w:val="0004377F"/>
    <w:rsid w:val="00043A16"/>
    <w:rsid w:val="0004635E"/>
    <w:rsid w:val="00046C44"/>
    <w:rsid w:val="000475DB"/>
    <w:rsid w:val="00050D3C"/>
    <w:rsid w:val="00051DAC"/>
    <w:rsid w:val="00052463"/>
    <w:rsid w:val="000547D4"/>
    <w:rsid w:val="00055BA1"/>
    <w:rsid w:val="00056F8A"/>
    <w:rsid w:val="000572D2"/>
    <w:rsid w:val="0006371F"/>
    <w:rsid w:val="00064D53"/>
    <w:rsid w:val="00067745"/>
    <w:rsid w:val="00070A5C"/>
    <w:rsid w:val="00071EB7"/>
    <w:rsid w:val="00071FF7"/>
    <w:rsid w:val="00072140"/>
    <w:rsid w:val="00076840"/>
    <w:rsid w:val="000772A3"/>
    <w:rsid w:val="00080CC2"/>
    <w:rsid w:val="00080F98"/>
    <w:rsid w:val="00081206"/>
    <w:rsid w:val="00082BFC"/>
    <w:rsid w:val="000852B4"/>
    <w:rsid w:val="00085C95"/>
    <w:rsid w:val="00085FF3"/>
    <w:rsid w:val="000864AC"/>
    <w:rsid w:val="00087F6E"/>
    <w:rsid w:val="00091849"/>
    <w:rsid w:val="00092E29"/>
    <w:rsid w:val="0009689F"/>
    <w:rsid w:val="00097F82"/>
    <w:rsid w:val="000A0649"/>
    <w:rsid w:val="000A22C6"/>
    <w:rsid w:val="000A24A0"/>
    <w:rsid w:val="000A3C8F"/>
    <w:rsid w:val="000A3E11"/>
    <w:rsid w:val="000B41B9"/>
    <w:rsid w:val="000B423A"/>
    <w:rsid w:val="000B6036"/>
    <w:rsid w:val="000B7688"/>
    <w:rsid w:val="000D0994"/>
    <w:rsid w:val="000D4E30"/>
    <w:rsid w:val="000D6470"/>
    <w:rsid w:val="000E0203"/>
    <w:rsid w:val="000E1115"/>
    <w:rsid w:val="000E4106"/>
    <w:rsid w:val="000E696C"/>
    <w:rsid w:val="000F49E4"/>
    <w:rsid w:val="000F4FA4"/>
    <w:rsid w:val="0010084F"/>
    <w:rsid w:val="001023B1"/>
    <w:rsid w:val="00104315"/>
    <w:rsid w:val="0010528E"/>
    <w:rsid w:val="00105F0D"/>
    <w:rsid w:val="00106174"/>
    <w:rsid w:val="00106215"/>
    <w:rsid w:val="00106C7A"/>
    <w:rsid w:val="001078FE"/>
    <w:rsid w:val="00110050"/>
    <w:rsid w:val="00114DAC"/>
    <w:rsid w:val="00114FA5"/>
    <w:rsid w:val="00114FE7"/>
    <w:rsid w:val="00115BA1"/>
    <w:rsid w:val="001179BD"/>
    <w:rsid w:val="00120444"/>
    <w:rsid w:val="00120A74"/>
    <w:rsid w:val="001227A0"/>
    <w:rsid w:val="00122E30"/>
    <w:rsid w:val="00124FB6"/>
    <w:rsid w:val="00125FF8"/>
    <w:rsid w:val="00127FF4"/>
    <w:rsid w:val="00130434"/>
    <w:rsid w:val="0013276E"/>
    <w:rsid w:val="00141F19"/>
    <w:rsid w:val="00143282"/>
    <w:rsid w:val="0014359E"/>
    <w:rsid w:val="001455E8"/>
    <w:rsid w:val="0015204E"/>
    <w:rsid w:val="00152F66"/>
    <w:rsid w:val="00154A09"/>
    <w:rsid w:val="001551B8"/>
    <w:rsid w:val="00157684"/>
    <w:rsid w:val="00161C00"/>
    <w:rsid w:val="00162B26"/>
    <w:rsid w:val="001663CF"/>
    <w:rsid w:val="00166DC6"/>
    <w:rsid w:val="00170000"/>
    <w:rsid w:val="00170707"/>
    <w:rsid w:val="00171669"/>
    <w:rsid w:val="00171743"/>
    <w:rsid w:val="0017217F"/>
    <w:rsid w:val="00173552"/>
    <w:rsid w:val="00173FD5"/>
    <w:rsid w:val="001754B6"/>
    <w:rsid w:val="001773A4"/>
    <w:rsid w:val="001807D2"/>
    <w:rsid w:val="00181DE5"/>
    <w:rsid w:val="00182944"/>
    <w:rsid w:val="00182DF7"/>
    <w:rsid w:val="00184313"/>
    <w:rsid w:val="00187087"/>
    <w:rsid w:val="0019170D"/>
    <w:rsid w:val="001960E6"/>
    <w:rsid w:val="00196148"/>
    <w:rsid w:val="001969D8"/>
    <w:rsid w:val="00197475"/>
    <w:rsid w:val="001A0313"/>
    <w:rsid w:val="001A0805"/>
    <w:rsid w:val="001A110D"/>
    <w:rsid w:val="001A1C78"/>
    <w:rsid w:val="001A6B49"/>
    <w:rsid w:val="001A751A"/>
    <w:rsid w:val="001B2818"/>
    <w:rsid w:val="001B2A22"/>
    <w:rsid w:val="001C0C35"/>
    <w:rsid w:val="001C0FCA"/>
    <w:rsid w:val="001C1D57"/>
    <w:rsid w:val="001C48C7"/>
    <w:rsid w:val="001C677A"/>
    <w:rsid w:val="001C68F0"/>
    <w:rsid w:val="001D1F5F"/>
    <w:rsid w:val="001D54D2"/>
    <w:rsid w:val="001D6ACF"/>
    <w:rsid w:val="001E39C9"/>
    <w:rsid w:val="001E684C"/>
    <w:rsid w:val="001E6C6A"/>
    <w:rsid w:val="001E6F44"/>
    <w:rsid w:val="001F1BEB"/>
    <w:rsid w:val="001F7C0A"/>
    <w:rsid w:val="0020054A"/>
    <w:rsid w:val="00201597"/>
    <w:rsid w:val="00202475"/>
    <w:rsid w:val="00203199"/>
    <w:rsid w:val="00204872"/>
    <w:rsid w:val="00204885"/>
    <w:rsid w:val="00206833"/>
    <w:rsid w:val="00207F08"/>
    <w:rsid w:val="00211155"/>
    <w:rsid w:val="002115C0"/>
    <w:rsid w:val="00212953"/>
    <w:rsid w:val="00212E69"/>
    <w:rsid w:val="0021525C"/>
    <w:rsid w:val="0021647F"/>
    <w:rsid w:val="0022024A"/>
    <w:rsid w:val="00224C37"/>
    <w:rsid w:val="00225C5C"/>
    <w:rsid w:val="00227654"/>
    <w:rsid w:val="002278AD"/>
    <w:rsid w:val="00235DB8"/>
    <w:rsid w:val="0024078D"/>
    <w:rsid w:val="00240BC6"/>
    <w:rsid w:val="002411C9"/>
    <w:rsid w:val="0024165E"/>
    <w:rsid w:val="002458CF"/>
    <w:rsid w:val="002470BF"/>
    <w:rsid w:val="002508F8"/>
    <w:rsid w:val="00250A05"/>
    <w:rsid w:val="00250AC4"/>
    <w:rsid w:val="00253255"/>
    <w:rsid w:val="00254A11"/>
    <w:rsid w:val="0025579B"/>
    <w:rsid w:val="00255EEE"/>
    <w:rsid w:val="00257E32"/>
    <w:rsid w:val="00266492"/>
    <w:rsid w:val="00267973"/>
    <w:rsid w:val="00270468"/>
    <w:rsid w:val="00270D30"/>
    <w:rsid w:val="0027132C"/>
    <w:rsid w:val="0027140F"/>
    <w:rsid w:val="0027255C"/>
    <w:rsid w:val="002734A9"/>
    <w:rsid w:val="0027383F"/>
    <w:rsid w:val="002768A1"/>
    <w:rsid w:val="00276FF4"/>
    <w:rsid w:val="002771B1"/>
    <w:rsid w:val="00277F78"/>
    <w:rsid w:val="00281433"/>
    <w:rsid w:val="002830BB"/>
    <w:rsid w:val="00283706"/>
    <w:rsid w:val="002843A2"/>
    <w:rsid w:val="002846E4"/>
    <w:rsid w:val="00284CCB"/>
    <w:rsid w:val="00287E45"/>
    <w:rsid w:val="00291C18"/>
    <w:rsid w:val="00292794"/>
    <w:rsid w:val="00293081"/>
    <w:rsid w:val="00295479"/>
    <w:rsid w:val="002962E1"/>
    <w:rsid w:val="00296AB6"/>
    <w:rsid w:val="00297B3A"/>
    <w:rsid w:val="00297EAE"/>
    <w:rsid w:val="002A07DC"/>
    <w:rsid w:val="002A141E"/>
    <w:rsid w:val="002A14B5"/>
    <w:rsid w:val="002A2C3B"/>
    <w:rsid w:val="002A5A49"/>
    <w:rsid w:val="002A7B29"/>
    <w:rsid w:val="002A7EE5"/>
    <w:rsid w:val="002B0960"/>
    <w:rsid w:val="002B10A2"/>
    <w:rsid w:val="002B2AA3"/>
    <w:rsid w:val="002B3B96"/>
    <w:rsid w:val="002B4439"/>
    <w:rsid w:val="002B4EF0"/>
    <w:rsid w:val="002B54DA"/>
    <w:rsid w:val="002B7153"/>
    <w:rsid w:val="002B735F"/>
    <w:rsid w:val="002C1E46"/>
    <w:rsid w:val="002D19C3"/>
    <w:rsid w:val="002D24FC"/>
    <w:rsid w:val="002D4DD0"/>
    <w:rsid w:val="002D6DC4"/>
    <w:rsid w:val="002E1286"/>
    <w:rsid w:val="002E413D"/>
    <w:rsid w:val="002E42BE"/>
    <w:rsid w:val="002E4EC2"/>
    <w:rsid w:val="002E5A46"/>
    <w:rsid w:val="002E5B67"/>
    <w:rsid w:val="002E5EF0"/>
    <w:rsid w:val="002E7885"/>
    <w:rsid w:val="002F1FDB"/>
    <w:rsid w:val="002F2A9E"/>
    <w:rsid w:val="002F2E70"/>
    <w:rsid w:val="002F5858"/>
    <w:rsid w:val="002F6B95"/>
    <w:rsid w:val="002F7196"/>
    <w:rsid w:val="002F7F53"/>
    <w:rsid w:val="00300219"/>
    <w:rsid w:val="00302CF4"/>
    <w:rsid w:val="00302F54"/>
    <w:rsid w:val="00303058"/>
    <w:rsid w:val="003033B7"/>
    <w:rsid w:val="00305BC4"/>
    <w:rsid w:val="00306B0E"/>
    <w:rsid w:val="00310083"/>
    <w:rsid w:val="00310C67"/>
    <w:rsid w:val="003124C0"/>
    <w:rsid w:val="003142C4"/>
    <w:rsid w:val="00316243"/>
    <w:rsid w:val="00317E17"/>
    <w:rsid w:val="003219EB"/>
    <w:rsid w:val="00322778"/>
    <w:rsid w:val="0032289E"/>
    <w:rsid w:val="00322A53"/>
    <w:rsid w:val="00323449"/>
    <w:rsid w:val="00325663"/>
    <w:rsid w:val="003266B5"/>
    <w:rsid w:val="00330992"/>
    <w:rsid w:val="0033215E"/>
    <w:rsid w:val="003322C2"/>
    <w:rsid w:val="00335BE7"/>
    <w:rsid w:val="00340B1C"/>
    <w:rsid w:val="003416F8"/>
    <w:rsid w:val="0034187F"/>
    <w:rsid w:val="003436DA"/>
    <w:rsid w:val="00343C68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616"/>
    <w:rsid w:val="00363CD5"/>
    <w:rsid w:val="00364F21"/>
    <w:rsid w:val="00366A50"/>
    <w:rsid w:val="003677A6"/>
    <w:rsid w:val="0037448B"/>
    <w:rsid w:val="003826FB"/>
    <w:rsid w:val="00382DF5"/>
    <w:rsid w:val="00383A81"/>
    <w:rsid w:val="00384A29"/>
    <w:rsid w:val="003868E1"/>
    <w:rsid w:val="00386A39"/>
    <w:rsid w:val="0038740D"/>
    <w:rsid w:val="00393954"/>
    <w:rsid w:val="00394494"/>
    <w:rsid w:val="003951DC"/>
    <w:rsid w:val="003953AD"/>
    <w:rsid w:val="00396666"/>
    <w:rsid w:val="00397DB3"/>
    <w:rsid w:val="003A04F2"/>
    <w:rsid w:val="003A619B"/>
    <w:rsid w:val="003A75D6"/>
    <w:rsid w:val="003B04C2"/>
    <w:rsid w:val="003B236F"/>
    <w:rsid w:val="003B42A3"/>
    <w:rsid w:val="003B498D"/>
    <w:rsid w:val="003B504B"/>
    <w:rsid w:val="003B53D8"/>
    <w:rsid w:val="003B7641"/>
    <w:rsid w:val="003C46D5"/>
    <w:rsid w:val="003D0B4A"/>
    <w:rsid w:val="003D1595"/>
    <w:rsid w:val="003D4916"/>
    <w:rsid w:val="003D541D"/>
    <w:rsid w:val="003E03FD"/>
    <w:rsid w:val="003E17BE"/>
    <w:rsid w:val="003E1C21"/>
    <w:rsid w:val="003E23CB"/>
    <w:rsid w:val="003E4FED"/>
    <w:rsid w:val="003E65D7"/>
    <w:rsid w:val="003E77AC"/>
    <w:rsid w:val="003F2502"/>
    <w:rsid w:val="003F4CFE"/>
    <w:rsid w:val="003F625D"/>
    <w:rsid w:val="00400B32"/>
    <w:rsid w:val="00400E0B"/>
    <w:rsid w:val="00400E37"/>
    <w:rsid w:val="00400F23"/>
    <w:rsid w:val="004016F9"/>
    <w:rsid w:val="00401E3C"/>
    <w:rsid w:val="0040288B"/>
    <w:rsid w:val="00403EB6"/>
    <w:rsid w:val="004056F8"/>
    <w:rsid w:val="00407AD5"/>
    <w:rsid w:val="00407E1B"/>
    <w:rsid w:val="0041034F"/>
    <w:rsid w:val="00412C00"/>
    <w:rsid w:val="00413C3E"/>
    <w:rsid w:val="004147EF"/>
    <w:rsid w:val="00415023"/>
    <w:rsid w:val="00415233"/>
    <w:rsid w:val="004160AE"/>
    <w:rsid w:val="00416CA8"/>
    <w:rsid w:val="00416CED"/>
    <w:rsid w:val="00417216"/>
    <w:rsid w:val="00417798"/>
    <w:rsid w:val="00420845"/>
    <w:rsid w:val="00423D3E"/>
    <w:rsid w:val="00423FB6"/>
    <w:rsid w:val="004250C9"/>
    <w:rsid w:val="004276BF"/>
    <w:rsid w:val="00433F22"/>
    <w:rsid w:val="0043517B"/>
    <w:rsid w:val="004352E1"/>
    <w:rsid w:val="004358B9"/>
    <w:rsid w:val="00436284"/>
    <w:rsid w:val="00437A4B"/>
    <w:rsid w:val="00437D64"/>
    <w:rsid w:val="00441029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5842"/>
    <w:rsid w:val="00465D88"/>
    <w:rsid w:val="00466331"/>
    <w:rsid w:val="004704D9"/>
    <w:rsid w:val="00470FD6"/>
    <w:rsid w:val="00471E17"/>
    <w:rsid w:val="00472B51"/>
    <w:rsid w:val="00473E59"/>
    <w:rsid w:val="00474EF8"/>
    <w:rsid w:val="00476344"/>
    <w:rsid w:val="00477176"/>
    <w:rsid w:val="00482313"/>
    <w:rsid w:val="00483559"/>
    <w:rsid w:val="0048372F"/>
    <w:rsid w:val="0049012A"/>
    <w:rsid w:val="004920FD"/>
    <w:rsid w:val="0049229A"/>
    <w:rsid w:val="004923AA"/>
    <w:rsid w:val="00493E26"/>
    <w:rsid w:val="004943A7"/>
    <w:rsid w:val="004A0897"/>
    <w:rsid w:val="004A1C28"/>
    <w:rsid w:val="004A26EF"/>
    <w:rsid w:val="004A3E48"/>
    <w:rsid w:val="004A6183"/>
    <w:rsid w:val="004A78B9"/>
    <w:rsid w:val="004B1858"/>
    <w:rsid w:val="004B1BA2"/>
    <w:rsid w:val="004B35B0"/>
    <w:rsid w:val="004B642C"/>
    <w:rsid w:val="004C5068"/>
    <w:rsid w:val="004C5143"/>
    <w:rsid w:val="004C525B"/>
    <w:rsid w:val="004C7433"/>
    <w:rsid w:val="004C7D78"/>
    <w:rsid w:val="004D2810"/>
    <w:rsid w:val="004D5205"/>
    <w:rsid w:val="004D56FC"/>
    <w:rsid w:val="004D5AC5"/>
    <w:rsid w:val="004E0FEE"/>
    <w:rsid w:val="004E22AC"/>
    <w:rsid w:val="004E25B5"/>
    <w:rsid w:val="004E4DFB"/>
    <w:rsid w:val="004F01CC"/>
    <w:rsid w:val="004F1402"/>
    <w:rsid w:val="004F169F"/>
    <w:rsid w:val="004F468B"/>
    <w:rsid w:val="004F6674"/>
    <w:rsid w:val="004F6B48"/>
    <w:rsid w:val="00500A19"/>
    <w:rsid w:val="00500C38"/>
    <w:rsid w:val="0050196C"/>
    <w:rsid w:val="00502137"/>
    <w:rsid w:val="0050223E"/>
    <w:rsid w:val="00503E0D"/>
    <w:rsid w:val="00506C92"/>
    <w:rsid w:val="00510F62"/>
    <w:rsid w:val="005148B4"/>
    <w:rsid w:val="005168B9"/>
    <w:rsid w:val="0051701F"/>
    <w:rsid w:val="005170EA"/>
    <w:rsid w:val="00517366"/>
    <w:rsid w:val="00517964"/>
    <w:rsid w:val="00520D04"/>
    <w:rsid w:val="0052190B"/>
    <w:rsid w:val="00521BF0"/>
    <w:rsid w:val="0052254F"/>
    <w:rsid w:val="005227FB"/>
    <w:rsid w:val="00522D99"/>
    <w:rsid w:val="00523213"/>
    <w:rsid w:val="00526529"/>
    <w:rsid w:val="00527DC1"/>
    <w:rsid w:val="005320C5"/>
    <w:rsid w:val="00532D38"/>
    <w:rsid w:val="00535AD8"/>
    <w:rsid w:val="00536414"/>
    <w:rsid w:val="0053654D"/>
    <w:rsid w:val="00537ECB"/>
    <w:rsid w:val="005400F9"/>
    <w:rsid w:val="005403B3"/>
    <w:rsid w:val="0054411B"/>
    <w:rsid w:val="00544A66"/>
    <w:rsid w:val="0054584D"/>
    <w:rsid w:val="00545966"/>
    <w:rsid w:val="00547C9A"/>
    <w:rsid w:val="00552CD8"/>
    <w:rsid w:val="00553EC4"/>
    <w:rsid w:val="00555D32"/>
    <w:rsid w:val="00557AC0"/>
    <w:rsid w:val="00557B45"/>
    <w:rsid w:val="0056161E"/>
    <w:rsid w:val="00563821"/>
    <w:rsid w:val="00563CDC"/>
    <w:rsid w:val="00564DE3"/>
    <w:rsid w:val="00564F09"/>
    <w:rsid w:val="0056559A"/>
    <w:rsid w:val="00570323"/>
    <w:rsid w:val="00570C0F"/>
    <w:rsid w:val="00572CD6"/>
    <w:rsid w:val="00577BEC"/>
    <w:rsid w:val="00577F57"/>
    <w:rsid w:val="00577FF1"/>
    <w:rsid w:val="00580C3D"/>
    <w:rsid w:val="005913DB"/>
    <w:rsid w:val="005915F9"/>
    <w:rsid w:val="00591F3E"/>
    <w:rsid w:val="00592FEC"/>
    <w:rsid w:val="00594B9E"/>
    <w:rsid w:val="00595541"/>
    <w:rsid w:val="005968C7"/>
    <w:rsid w:val="005A04CD"/>
    <w:rsid w:val="005A12B8"/>
    <w:rsid w:val="005A142D"/>
    <w:rsid w:val="005A455D"/>
    <w:rsid w:val="005A469C"/>
    <w:rsid w:val="005A476F"/>
    <w:rsid w:val="005B0FDF"/>
    <w:rsid w:val="005B5905"/>
    <w:rsid w:val="005B63F0"/>
    <w:rsid w:val="005B644A"/>
    <w:rsid w:val="005C083F"/>
    <w:rsid w:val="005C0AC6"/>
    <w:rsid w:val="005C22CA"/>
    <w:rsid w:val="005C2E29"/>
    <w:rsid w:val="005C59FC"/>
    <w:rsid w:val="005C6908"/>
    <w:rsid w:val="005C6B6B"/>
    <w:rsid w:val="005D206D"/>
    <w:rsid w:val="005D2EFF"/>
    <w:rsid w:val="005D56E4"/>
    <w:rsid w:val="005D59AD"/>
    <w:rsid w:val="005E296A"/>
    <w:rsid w:val="005E2BC1"/>
    <w:rsid w:val="005E3312"/>
    <w:rsid w:val="005E4891"/>
    <w:rsid w:val="005E6E2E"/>
    <w:rsid w:val="005F4552"/>
    <w:rsid w:val="0060262A"/>
    <w:rsid w:val="00602B69"/>
    <w:rsid w:val="006044BB"/>
    <w:rsid w:val="00605FA5"/>
    <w:rsid w:val="00606298"/>
    <w:rsid w:val="00610F2C"/>
    <w:rsid w:val="006117B2"/>
    <w:rsid w:val="00612D35"/>
    <w:rsid w:val="0061353F"/>
    <w:rsid w:val="00613F19"/>
    <w:rsid w:val="00613FB4"/>
    <w:rsid w:val="0061442C"/>
    <w:rsid w:val="0061664B"/>
    <w:rsid w:val="00616D67"/>
    <w:rsid w:val="00617DB5"/>
    <w:rsid w:val="006202FA"/>
    <w:rsid w:val="00620CBE"/>
    <w:rsid w:val="00621497"/>
    <w:rsid w:val="00622060"/>
    <w:rsid w:val="00623D2F"/>
    <w:rsid w:val="00623FAA"/>
    <w:rsid w:val="00624570"/>
    <w:rsid w:val="0062505B"/>
    <w:rsid w:val="00627033"/>
    <w:rsid w:val="00627B3D"/>
    <w:rsid w:val="00630F4E"/>
    <w:rsid w:val="00631B58"/>
    <w:rsid w:val="00631BDB"/>
    <w:rsid w:val="00631CB3"/>
    <w:rsid w:val="00632022"/>
    <w:rsid w:val="00635956"/>
    <w:rsid w:val="00635E79"/>
    <w:rsid w:val="00645953"/>
    <w:rsid w:val="00650617"/>
    <w:rsid w:val="006512EF"/>
    <w:rsid w:val="0065319F"/>
    <w:rsid w:val="00653521"/>
    <w:rsid w:val="0065389B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2FE6"/>
    <w:rsid w:val="00684A9B"/>
    <w:rsid w:val="00684D8E"/>
    <w:rsid w:val="0069058F"/>
    <w:rsid w:val="00690DC5"/>
    <w:rsid w:val="00694796"/>
    <w:rsid w:val="00696B14"/>
    <w:rsid w:val="006A2FC9"/>
    <w:rsid w:val="006B2C35"/>
    <w:rsid w:val="006B3FDB"/>
    <w:rsid w:val="006B73C8"/>
    <w:rsid w:val="006B777F"/>
    <w:rsid w:val="006C1041"/>
    <w:rsid w:val="006C10D5"/>
    <w:rsid w:val="006C16F8"/>
    <w:rsid w:val="006C2B5F"/>
    <w:rsid w:val="006C3173"/>
    <w:rsid w:val="006C6A69"/>
    <w:rsid w:val="006D082A"/>
    <w:rsid w:val="006D1FE2"/>
    <w:rsid w:val="006D2C07"/>
    <w:rsid w:val="006D2FD8"/>
    <w:rsid w:val="006D3115"/>
    <w:rsid w:val="006D58A6"/>
    <w:rsid w:val="006D60B4"/>
    <w:rsid w:val="006D69CD"/>
    <w:rsid w:val="006D6E10"/>
    <w:rsid w:val="006E1E14"/>
    <w:rsid w:val="006E402A"/>
    <w:rsid w:val="006E60DE"/>
    <w:rsid w:val="006E73E5"/>
    <w:rsid w:val="006F00E0"/>
    <w:rsid w:val="006F0C01"/>
    <w:rsid w:val="006F14D5"/>
    <w:rsid w:val="006F16A0"/>
    <w:rsid w:val="006F4F42"/>
    <w:rsid w:val="006F57A7"/>
    <w:rsid w:val="006F580F"/>
    <w:rsid w:val="006F761C"/>
    <w:rsid w:val="006F79A1"/>
    <w:rsid w:val="00700EB6"/>
    <w:rsid w:val="007014C4"/>
    <w:rsid w:val="00701735"/>
    <w:rsid w:val="00701FFE"/>
    <w:rsid w:val="00702660"/>
    <w:rsid w:val="00703BA2"/>
    <w:rsid w:val="00705226"/>
    <w:rsid w:val="00706B81"/>
    <w:rsid w:val="00707425"/>
    <w:rsid w:val="007109E7"/>
    <w:rsid w:val="00712982"/>
    <w:rsid w:val="0071628C"/>
    <w:rsid w:val="00717326"/>
    <w:rsid w:val="00720DE0"/>
    <w:rsid w:val="00720F94"/>
    <w:rsid w:val="00723394"/>
    <w:rsid w:val="00723410"/>
    <w:rsid w:val="00723A1E"/>
    <w:rsid w:val="00723D35"/>
    <w:rsid w:val="007247C5"/>
    <w:rsid w:val="00725771"/>
    <w:rsid w:val="00725BE3"/>
    <w:rsid w:val="00727208"/>
    <w:rsid w:val="00731EC6"/>
    <w:rsid w:val="007326E0"/>
    <w:rsid w:val="00733557"/>
    <w:rsid w:val="00737083"/>
    <w:rsid w:val="007371FE"/>
    <w:rsid w:val="007418CF"/>
    <w:rsid w:val="007418E7"/>
    <w:rsid w:val="00741DEC"/>
    <w:rsid w:val="00747156"/>
    <w:rsid w:val="00747DE1"/>
    <w:rsid w:val="00752DC1"/>
    <w:rsid w:val="0075530C"/>
    <w:rsid w:val="0075545F"/>
    <w:rsid w:val="00755C8B"/>
    <w:rsid w:val="0075706F"/>
    <w:rsid w:val="007600E5"/>
    <w:rsid w:val="00761DAC"/>
    <w:rsid w:val="00763F29"/>
    <w:rsid w:val="0076445B"/>
    <w:rsid w:val="007647C7"/>
    <w:rsid w:val="0076560C"/>
    <w:rsid w:val="00765EEA"/>
    <w:rsid w:val="00767B26"/>
    <w:rsid w:val="00767DD3"/>
    <w:rsid w:val="00774874"/>
    <w:rsid w:val="00774C2E"/>
    <w:rsid w:val="0077778E"/>
    <w:rsid w:val="00777FF5"/>
    <w:rsid w:val="0078001F"/>
    <w:rsid w:val="007817A1"/>
    <w:rsid w:val="0078230D"/>
    <w:rsid w:val="00784321"/>
    <w:rsid w:val="007860F0"/>
    <w:rsid w:val="00787B9C"/>
    <w:rsid w:val="00795BF2"/>
    <w:rsid w:val="00797A24"/>
    <w:rsid w:val="007A22BD"/>
    <w:rsid w:val="007A51A0"/>
    <w:rsid w:val="007A72F5"/>
    <w:rsid w:val="007A7B60"/>
    <w:rsid w:val="007B0F16"/>
    <w:rsid w:val="007B2E3E"/>
    <w:rsid w:val="007B4FB8"/>
    <w:rsid w:val="007B5F07"/>
    <w:rsid w:val="007B650B"/>
    <w:rsid w:val="007C007A"/>
    <w:rsid w:val="007C17F3"/>
    <w:rsid w:val="007C2284"/>
    <w:rsid w:val="007C4BF7"/>
    <w:rsid w:val="007C6C5A"/>
    <w:rsid w:val="007D037B"/>
    <w:rsid w:val="007D4227"/>
    <w:rsid w:val="007D4CA5"/>
    <w:rsid w:val="007D5741"/>
    <w:rsid w:val="007D7EAA"/>
    <w:rsid w:val="007E1218"/>
    <w:rsid w:val="007E1CC1"/>
    <w:rsid w:val="007E2194"/>
    <w:rsid w:val="007E5FFE"/>
    <w:rsid w:val="007F01D8"/>
    <w:rsid w:val="007F1A36"/>
    <w:rsid w:val="007F34F4"/>
    <w:rsid w:val="007F49DF"/>
    <w:rsid w:val="007F501C"/>
    <w:rsid w:val="008016E0"/>
    <w:rsid w:val="00805173"/>
    <w:rsid w:val="00805831"/>
    <w:rsid w:val="00805AEA"/>
    <w:rsid w:val="00806339"/>
    <w:rsid w:val="00807DA7"/>
    <w:rsid w:val="00811F62"/>
    <w:rsid w:val="00812576"/>
    <w:rsid w:val="0081299B"/>
    <w:rsid w:val="00815AE4"/>
    <w:rsid w:val="00815F11"/>
    <w:rsid w:val="00827612"/>
    <w:rsid w:val="0083070E"/>
    <w:rsid w:val="00831616"/>
    <w:rsid w:val="00833D70"/>
    <w:rsid w:val="00834AF3"/>
    <w:rsid w:val="00836381"/>
    <w:rsid w:val="00840BC3"/>
    <w:rsid w:val="00841096"/>
    <w:rsid w:val="0084112F"/>
    <w:rsid w:val="00842FAF"/>
    <w:rsid w:val="008440F9"/>
    <w:rsid w:val="00847040"/>
    <w:rsid w:val="00852617"/>
    <w:rsid w:val="00853848"/>
    <w:rsid w:val="00854F14"/>
    <w:rsid w:val="00856808"/>
    <w:rsid w:val="0086018E"/>
    <w:rsid w:val="00860E62"/>
    <w:rsid w:val="008616F3"/>
    <w:rsid w:val="00866C41"/>
    <w:rsid w:val="00866F7F"/>
    <w:rsid w:val="008725F7"/>
    <w:rsid w:val="00872C61"/>
    <w:rsid w:val="008739B1"/>
    <w:rsid w:val="00875A72"/>
    <w:rsid w:val="00877058"/>
    <w:rsid w:val="00877D6D"/>
    <w:rsid w:val="00881477"/>
    <w:rsid w:val="00883516"/>
    <w:rsid w:val="008843A6"/>
    <w:rsid w:val="00884B00"/>
    <w:rsid w:val="0089077F"/>
    <w:rsid w:val="0089113D"/>
    <w:rsid w:val="0089514F"/>
    <w:rsid w:val="0089581B"/>
    <w:rsid w:val="00896150"/>
    <w:rsid w:val="008961D7"/>
    <w:rsid w:val="00897AA1"/>
    <w:rsid w:val="008A0795"/>
    <w:rsid w:val="008A47C7"/>
    <w:rsid w:val="008A4CD8"/>
    <w:rsid w:val="008B00BB"/>
    <w:rsid w:val="008B1216"/>
    <w:rsid w:val="008B208E"/>
    <w:rsid w:val="008B2EEA"/>
    <w:rsid w:val="008B40A2"/>
    <w:rsid w:val="008B415E"/>
    <w:rsid w:val="008B4B79"/>
    <w:rsid w:val="008B62D4"/>
    <w:rsid w:val="008B6371"/>
    <w:rsid w:val="008B6BCC"/>
    <w:rsid w:val="008B6EED"/>
    <w:rsid w:val="008C26BB"/>
    <w:rsid w:val="008C3114"/>
    <w:rsid w:val="008C3DE4"/>
    <w:rsid w:val="008C7262"/>
    <w:rsid w:val="008C7D79"/>
    <w:rsid w:val="008D07E0"/>
    <w:rsid w:val="008D0E4D"/>
    <w:rsid w:val="008D3DB4"/>
    <w:rsid w:val="008D7B1C"/>
    <w:rsid w:val="008E381E"/>
    <w:rsid w:val="008E39DA"/>
    <w:rsid w:val="008E3D40"/>
    <w:rsid w:val="008E4C65"/>
    <w:rsid w:val="008E4CE3"/>
    <w:rsid w:val="008F6BF8"/>
    <w:rsid w:val="008F6E3A"/>
    <w:rsid w:val="008F7B11"/>
    <w:rsid w:val="008F7FCE"/>
    <w:rsid w:val="00901931"/>
    <w:rsid w:val="00901AAB"/>
    <w:rsid w:val="0090208F"/>
    <w:rsid w:val="0090260D"/>
    <w:rsid w:val="0090492C"/>
    <w:rsid w:val="00906081"/>
    <w:rsid w:val="009100A1"/>
    <w:rsid w:val="00910762"/>
    <w:rsid w:val="00911AF7"/>
    <w:rsid w:val="009135FE"/>
    <w:rsid w:val="009154B9"/>
    <w:rsid w:val="00920851"/>
    <w:rsid w:val="009217F0"/>
    <w:rsid w:val="00923849"/>
    <w:rsid w:val="00927785"/>
    <w:rsid w:val="009278C6"/>
    <w:rsid w:val="00931D4B"/>
    <w:rsid w:val="00933123"/>
    <w:rsid w:val="009339A9"/>
    <w:rsid w:val="009348D3"/>
    <w:rsid w:val="00934E3D"/>
    <w:rsid w:val="009351F4"/>
    <w:rsid w:val="00935449"/>
    <w:rsid w:val="00935DBE"/>
    <w:rsid w:val="00936784"/>
    <w:rsid w:val="0094099F"/>
    <w:rsid w:val="009433BB"/>
    <w:rsid w:val="009500B9"/>
    <w:rsid w:val="00950B26"/>
    <w:rsid w:val="00960E58"/>
    <w:rsid w:val="00961084"/>
    <w:rsid w:val="009655DD"/>
    <w:rsid w:val="00966A88"/>
    <w:rsid w:val="009678E7"/>
    <w:rsid w:val="009700EE"/>
    <w:rsid w:val="00970988"/>
    <w:rsid w:val="00970F5F"/>
    <w:rsid w:val="00972DD5"/>
    <w:rsid w:val="00975838"/>
    <w:rsid w:val="009779D8"/>
    <w:rsid w:val="00980B2B"/>
    <w:rsid w:val="00982F90"/>
    <w:rsid w:val="00985583"/>
    <w:rsid w:val="00985928"/>
    <w:rsid w:val="00987CF5"/>
    <w:rsid w:val="00990807"/>
    <w:rsid w:val="00992790"/>
    <w:rsid w:val="00997290"/>
    <w:rsid w:val="009A273E"/>
    <w:rsid w:val="009A3FF1"/>
    <w:rsid w:val="009A5031"/>
    <w:rsid w:val="009A51B1"/>
    <w:rsid w:val="009A5480"/>
    <w:rsid w:val="009A54C3"/>
    <w:rsid w:val="009A5B40"/>
    <w:rsid w:val="009B0EA7"/>
    <w:rsid w:val="009B0F09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3F3"/>
    <w:rsid w:val="009D7D69"/>
    <w:rsid w:val="009E06FC"/>
    <w:rsid w:val="009E1A62"/>
    <w:rsid w:val="009E213E"/>
    <w:rsid w:val="009E52B9"/>
    <w:rsid w:val="009E56EF"/>
    <w:rsid w:val="009E626F"/>
    <w:rsid w:val="009E7E7D"/>
    <w:rsid w:val="009F0515"/>
    <w:rsid w:val="009F2C12"/>
    <w:rsid w:val="009F3569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204E"/>
    <w:rsid w:val="00A12DF6"/>
    <w:rsid w:val="00A14D33"/>
    <w:rsid w:val="00A157B6"/>
    <w:rsid w:val="00A15AC4"/>
    <w:rsid w:val="00A1680A"/>
    <w:rsid w:val="00A16AD2"/>
    <w:rsid w:val="00A20314"/>
    <w:rsid w:val="00A24369"/>
    <w:rsid w:val="00A25021"/>
    <w:rsid w:val="00A31FCB"/>
    <w:rsid w:val="00A328F9"/>
    <w:rsid w:val="00A41A19"/>
    <w:rsid w:val="00A43821"/>
    <w:rsid w:val="00A43959"/>
    <w:rsid w:val="00A43A9A"/>
    <w:rsid w:val="00A44B9D"/>
    <w:rsid w:val="00A46FBE"/>
    <w:rsid w:val="00A47C5D"/>
    <w:rsid w:val="00A52687"/>
    <w:rsid w:val="00A54CF7"/>
    <w:rsid w:val="00A56620"/>
    <w:rsid w:val="00A572FB"/>
    <w:rsid w:val="00A624B0"/>
    <w:rsid w:val="00A63EEE"/>
    <w:rsid w:val="00A6404A"/>
    <w:rsid w:val="00A64401"/>
    <w:rsid w:val="00A66AC2"/>
    <w:rsid w:val="00A74702"/>
    <w:rsid w:val="00A75113"/>
    <w:rsid w:val="00A75C8D"/>
    <w:rsid w:val="00A77619"/>
    <w:rsid w:val="00A80B0C"/>
    <w:rsid w:val="00A82254"/>
    <w:rsid w:val="00A82C2F"/>
    <w:rsid w:val="00A845A1"/>
    <w:rsid w:val="00A84C2E"/>
    <w:rsid w:val="00A855FF"/>
    <w:rsid w:val="00A8735C"/>
    <w:rsid w:val="00A910F8"/>
    <w:rsid w:val="00A9395F"/>
    <w:rsid w:val="00A95B57"/>
    <w:rsid w:val="00A968B5"/>
    <w:rsid w:val="00AA03D9"/>
    <w:rsid w:val="00AA14A8"/>
    <w:rsid w:val="00AA182B"/>
    <w:rsid w:val="00AA2ECE"/>
    <w:rsid w:val="00AA6ACC"/>
    <w:rsid w:val="00AB08F5"/>
    <w:rsid w:val="00AB472A"/>
    <w:rsid w:val="00AB5D7D"/>
    <w:rsid w:val="00AC0184"/>
    <w:rsid w:val="00AC4709"/>
    <w:rsid w:val="00AC4836"/>
    <w:rsid w:val="00AC5A02"/>
    <w:rsid w:val="00AD139D"/>
    <w:rsid w:val="00AD1A27"/>
    <w:rsid w:val="00AD3450"/>
    <w:rsid w:val="00AD389B"/>
    <w:rsid w:val="00AD4013"/>
    <w:rsid w:val="00AD7A22"/>
    <w:rsid w:val="00AE4BE7"/>
    <w:rsid w:val="00AE54D2"/>
    <w:rsid w:val="00AF05D1"/>
    <w:rsid w:val="00AF1B50"/>
    <w:rsid w:val="00AF44C3"/>
    <w:rsid w:val="00AF4D60"/>
    <w:rsid w:val="00AF5573"/>
    <w:rsid w:val="00AF6944"/>
    <w:rsid w:val="00AF7794"/>
    <w:rsid w:val="00B03052"/>
    <w:rsid w:val="00B03ADC"/>
    <w:rsid w:val="00B05492"/>
    <w:rsid w:val="00B06DC4"/>
    <w:rsid w:val="00B06F54"/>
    <w:rsid w:val="00B0730D"/>
    <w:rsid w:val="00B122D6"/>
    <w:rsid w:val="00B12500"/>
    <w:rsid w:val="00B13E67"/>
    <w:rsid w:val="00B14A67"/>
    <w:rsid w:val="00B1612E"/>
    <w:rsid w:val="00B169A6"/>
    <w:rsid w:val="00B26842"/>
    <w:rsid w:val="00B26B05"/>
    <w:rsid w:val="00B33139"/>
    <w:rsid w:val="00B34A86"/>
    <w:rsid w:val="00B35E20"/>
    <w:rsid w:val="00B37C59"/>
    <w:rsid w:val="00B37FBD"/>
    <w:rsid w:val="00B37FBF"/>
    <w:rsid w:val="00B40E36"/>
    <w:rsid w:val="00B45B0D"/>
    <w:rsid w:val="00B45E99"/>
    <w:rsid w:val="00B46084"/>
    <w:rsid w:val="00B50B5F"/>
    <w:rsid w:val="00B522DA"/>
    <w:rsid w:val="00B530C0"/>
    <w:rsid w:val="00B56EE8"/>
    <w:rsid w:val="00B57215"/>
    <w:rsid w:val="00B579CB"/>
    <w:rsid w:val="00B6226D"/>
    <w:rsid w:val="00B641A8"/>
    <w:rsid w:val="00B64406"/>
    <w:rsid w:val="00B64655"/>
    <w:rsid w:val="00B65128"/>
    <w:rsid w:val="00B6690E"/>
    <w:rsid w:val="00B70C2E"/>
    <w:rsid w:val="00B7331A"/>
    <w:rsid w:val="00B734E0"/>
    <w:rsid w:val="00B74BEA"/>
    <w:rsid w:val="00B74F0C"/>
    <w:rsid w:val="00B75B84"/>
    <w:rsid w:val="00B80AB5"/>
    <w:rsid w:val="00B8159A"/>
    <w:rsid w:val="00B815D9"/>
    <w:rsid w:val="00B82A96"/>
    <w:rsid w:val="00B85B7B"/>
    <w:rsid w:val="00B86A60"/>
    <w:rsid w:val="00B86FF3"/>
    <w:rsid w:val="00B8753C"/>
    <w:rsid w:val="00B90470"/>
    <w:rsid w:val="00B917FB"/>
    <w:rsid w:val="00B92BF6"/>
    <w:rsid w:val="00B9501C"/>
    <w:rsid w:val="00BA009B"/>
    <w:rsid w:val="00BA0378"/>
    <w:rsid w:val="00BA1853"/>
    <w:rsid w:val="00BA1BCE"/>
    <w:rsid w:val="00BA244E"/>
    <w:rsid w:val="00BA29F5"/>
    <w:rsid w:val="00BA33A0"/>
    <w:rsid w:val="00BA4FCF"/>
    <w:rsid w:val="00BA68B6"/>
    <w:rsid w:val="00BA7406"/>
    <w:rsid w:val="00BB050F"/>
    <w:rsid w:val="00BB0D37"/>
    <w:rsid w:val="00BB18B3"/>
    <w:rsid w:val="00BC0EED"/>
    <w:rsid w:val="00BC2B1C"/>
    <w:rsid w:val="00BC6345"/>
    <w:rsid w:val="00BC69CB"/>
    <w:rsid w:val="00BC6D9C"/>
    <w:rsid w:val="00BC6E71"/>
    <w:rsid w:val="00BC7DEF"/>
    <w:rsid w:val="00BD1458"/>
    <w:rsid w:val="00BD453F"/>
    <w:rsid w:val="00BD47C0"/>
    <w:rsid w:val="00BD4E43"/>
    <w:rsid w:val="00BE0158"/>
    <w:rsid w:val="00BE279F"/>
    <w:rsid w:val="00BE3271"/>
    <w:rsid w:val="00BE39AA"/>
    <w:rsid w:val="00BE4FF6"/>
    <w:rsid w:val="00BE7BA8"/>
    <w:rsid w:val="00BF10A3"/>
    <w:rsid w:val="00BF16D5"/>
    <w:rsid w:val="00BF3231"/>
    <w:rsid w:val="00BF3FD1"/>
    <w:rsid w:val="00BF5CB3"/>
    <w:rsid w:val="00C05082"/>
    <w:rsid w:val="00C0546A"/>
    <w:rsid w:val="00C12C2B"/>
    <w:rsid w:val="00C15865"/>
    <w:rsid w:val="00C20CCF"/>
    <w:rsid w:val="00C233DD"/>
    <w:rsid w:val="00C236D2"/>
    <w:rsid w:val="00C32F65"/>
    <w:rsid w:val="00C34167"/>
    <w:rsid w:val="00C34D8F"/>
    <w:rsid w:val="00C3512C"/>
    <w:rsid w:val="00C36DFD"/>
    <w:rsid w:val="00C407A9"/>
    <w:rsid w:val="00C413CF"/>
    <w:rsid w:val="00C43095"/>
    <w:rsid w:val="00C43849"/>
    <w:rsid w:val="00C45065"/>
    <w:rsid w:val="00C459F7"/>
    <w:rsid w:val="00C47F91"/>
    <w:rsid w:val="00C520B1"/>
    <w:rsid w:val="00C53499"/>
    <w:rsid w:val="00C538D5"/>
    <w:rsid w:val="00C541CA"/>
    <w:rsid w:val="00C55E83"/>
    <w:rsid w:val="00C56893"/>
    <w:rsid w:val="00C56BA4"/>
    <w:rsid w:val="00C64507"/>
    <w:rsid w:val="00C66033"/>
    <w:rsid w:val="00C703D7"/>
    <w:rsid w:val="00C72D4B"/>
    <w:rsid w:val="00C73419"/>
    <w:rsid w:val="00C740A4"/>
    <w:rsid w:val="00C751B5"/>
    <w:rsid w:val="00C77834"/>
    <w:rsid w:val="00C779AE"/>
    <w:rsid w:val="00C8123B"/>
    <w:rsid w:val="00C8186E"/>
    <w:rsid w:val="00C81EC3"/>
    <w:rsid w:val="00C82085"/>
    <w:rsid w:val="00C82EE0"/>
    <w:rsid w:val="00C841E5"/>
    <w:rsid w:val="00C914C1"/>
    <w:rsid w:val="00C92442"/>
    <w:rsid w:val="00C93F46"/>
    <w:rsid w:val="00C94645"/>
    <w:rsid w:val="00C96F67"/>
    <w:rsid w:val="00CA0C6A"/>
    <w:rsid w:val="00CA1ED3"/>
    <w:rsid w:val="00CA1FF2"/>
    <w:rsid w:val="00CA22A0"/>
    <w:rsid w:val="00CA3008"/>
    <w:rsid w:val="00CA391A"/>
    <w:rsid w:val="00CA3A37"/>
    <w:rsid w:val="00CA54A6"/>
    <w:rsid w:val="00CA5ABE"/>
    <w:rsid w:val="00CA72A0"/>
    <w:rsid w:val="00CB072D"/>
    <w:rsid w:val="00CB11A5"/>
    <w:rsid w:val="00CB1A35"/>
    <w:rsid w:val="00CB2519"/>
    <w:rsid w:val="00CB382D"/>
    <w:rsid w:val="00CB6974"/>
    <w:rsid w:val="00CC48DA"/>
    <w:rsid w:val="00CC4FD3"/>
    <w:rsid w:val="00CC5332"/>
    <w:rsid w:val="00CC68A1"/>
    <w:rsid w:val="00CC71CE"/>
    <w:rsid w:val="00CD1E06"/>
    <w:rsid w:val="00CD2750"/>
    <w:rsid w:val="00CD2B5C"/>
    <w:rsid w:val="00CD34F2"/>
    <w:rsid w:val="00CD36FC"/>
    <w:rsid w:val="00CD4FF5"/>
    <w:rsid w:val="00CD534A"/>
    <w:rsid w:val="00CD60A3"/>
    <w:rsid w:val="00CD7B01"/>
    <w:rsid w:val="00CE00A2"/>
    <w:rsid w:val="00CE0BC9"/>
    <w:rsid w:val="00CE0FFE"/>
    <w:rsid w:val="00CE1C1F"/>
    <w:rsid w:val="00CE3C71"/>
    <w:rsid w:val="00CE3F5A"/>
    <w:rsid w:val="00CE4305"/>
    <w:rsid w:val="00CE4608"/>
    <w:rsid w:val="00CE6661"/>
    <w:rsid w:val="00CF0128"/>
    <w:rsid w:val="00CF02D4"/>
    <w:rsid w:val="00CF0F10"/>
    <w:rsid w:val="00CF24EF"/>
    <w:rsid w:val="00CF2557"/>
    <w:rsid w:val="00CF4115"/>
    <w:rsid w:val="00CF5A6A"/>
    <w:rsid w:val="00CF5C94"/>
    <w:rsid w:val="00CF5EBF"/>
    <w:rsid w:val="00D019DA"/>
    <w:rsid w:val="00D054CD"/>
    <w:rsid w:val="00D05C16"/>
    <w:rsid w:val="00D05E8C"/>
    <w:rsid w:val="00D10FA3"/>
    <w:rsid w:val="00D145E8"/>
    <w:rsid w:val="00D2693E"/>
    <w:rsid w:val="00D26BF5"/>
    <w:rsid w:val="00D26CDB"/>
    <w:rsid w:val="00D279D9"/>
    <w:rsid w:val="00D32092"/>
    <w:rsid w:val="00D32EA4"/>
    <w:rsid w:val="00D35FB7"/>
    <w:rsid w:val="00D41164"/>
    <w:rsid w:val="00D41543"/>
    <w:rsid w:val="00D42548"/>
    <w:rsid w:val="00D43D81"/>
    <w:rsid w:val="00D44AC1"/>
    <w:rsid w:val="00D461E0"/>
    <w:rsid w:val="00D46B29"/>
    <w:rsid w:val="00D52149"/>
    <w:rsid w:val="00D546A7"/>
    <w:rsid w:val="00D5544B"/>
    <w:rsid w:val="00D56C2F"/>
    <w:rsid w:val="00D57F81"/>
    <w:rsid w:val="00D63F2B"/>
    <w:rsid w:val="00D657C6"/>
    <w:rsid w:val="00D67936"/>
    <w:rsid w:val="00D708E9"/>
    <w:rsid w:val="00D737D8"/>
    <w:rsid w:val="00D738E4"/>
    <w:rsid w:val="00D7454E"/>
    <w:rsid w:val="00D801B7"/>
    <w:rsid w:val="00D806D5"/>
    <w:rsid w:val="00D81677"/>
    <w:rsid w:val="00D8578B"/>
    <w:rsid w:val="00D903C5"/>
    <w:rsid w:val="00D91278"/>
    <w:rsid w:val="00D92358"/>
    <w:rsid w:val="00D93442"/>
    <w:rsid w:val="00D94900"/>
    <w:rsid w:val="00D94EF4"/>
    <w:rsid w:val="00D97C2C"/>
    <w:rsid w:val="00DA1F4D"/>
    <w:rsid w:val="00DA1F91"/>
    <w:rsid w:val="00DB1C38"/>
    <w:rsid w:val="00DB2DD2"/>
    <w:rsid w:val="00DB5A33"/>
    <w:rsid w:val="00DC088D"/>
    <w:rsid w:val="00DC2646"/>
    <w:rsid w:val="00DC5CDE"/>
    <w:rsid w:val="00DD1942"/>
    <w:rsid w:val="00DD1A5F"/>
    <w:rsid w:val="00DD25B3"/>
    <w:rsid w:val="00DD3731"/>
    <w:rsid w:val="00DD3897"/>
    <w:rsid w:val="00DD4838"/>
    <w:rsid w:val="00DD5C97"/>
    <w:rsid w:val="00DD7DA0"/>
    <w:rsid w:val="00DE2197"/>
    <w:rsid w:val="00DE3DFE"/>
    <w:rsid w:val="00DE6212"/>
    <w:rsid w:val="00DE669A"/>
    <w:rsid w:val="00DF0B6B"/>
    <w:rsid w:val="00DF1B57"/>
    <w:rsid w:val="00DF3D35"/>
    <w:rsid w:val="00DF5049"/>
    <w:rsid w:val="00DF6026"/>
    <w:rsid w:val="00DF6442"/>
    <w:rsid w:val="00E01B84"/>
    <w:rsid w:val="00E04E89"/>
    <w:rsid w:val="00E05798"/>
    <w:rsid w:val="00E07AB3"/>
    <w:rsid w:val="00E107F9"/>
    <w:rsid w:val="00E12550"/>
    <w:rsid w:val="00E1281A"/>
    <w:rsid w:val="00E1291B"/>
    <w:rsid w:val="00E132A3"/>
    <w:rsid w:val="00E15718"/>
    <w:rsid w:val="00E16EB6"/>
    <w:rsid w:val="00E1707E"/>
    <w:rsid w:val="00E1750E"/>
    <w:rsid w:val="00E178C3"/>
    <w:rsid w:val="00E17ED1"/>
    <w:rsid w:val="00E200F4"/>
    <w:rsid w:val="00E22017"/>
    <w:rsid w:val="00E23D18"/>
    <w:rsid w:val="00E24242"/>
    <w:rsid w:val="00E24243"/>
    <w:rsid w:val="00E244E6"/>
    <w:rsid w:val="00E3019B"/>
    <w:rsid w:val="00E301E4"/>
    <w:rsid w:val="00E31454"/>
    <w:rsid w:val="00E33933"/>
    <w:rsid w:val="00E3489F"/>
    <w:rsid w:val="00E35315"/>
    <w:rsid w:val="00E35721"/>
    <w:rsid w:val="00E36929"/>
    <w:rsid w:val="00E36D36"/>
    <w:rsid w:val="00E40167"/>
    <w:rsid w:val="00E4602E"/>
    <w:rsid w:val="00E51B3B"/>
    <w:rsid w:val="00E529C1"/>
    <w:rsid w:val="00E534B2"/>
    <w:rsid w:val="00E53F68"/>
    <w:rsid w:val="00E56340"/>
    <w:rsid w:val="00E56C64"/>
    <w:rsid w:val="00E5770B"/>
    <w:rsid w:val="00E600EA"/>
    <w:rsid w:val="00E61CC0"/>
    <w:rsid w:val="00E6228E"/>
    <w:rsid w:val="00E63E64"/>
    <w:rsid w:val="00E65CC8"/>
    <w:rsid w:val="00E65D6E"/>
    <w:rsid w:val="00E661B4"/>
    <w:rsid w:val="00E6638B"/>
    <w:rsid w:val="00E66BD9"/>
    <w:rsid w:val="00E66CE1"/>
    <w:rsid w:val="00E6745D"/>
    <w:rsid w:val="00E706FC"/>
    <w:rsid w:val="00E72186"/>
    <w:rsid w:val="00E72E94"/>
    <w:rsid w:val="00E738DD"/>
    <w:rsid w:val="00E73F52"/>
    <w:rsid w:val="00E75515"/>
    <w:rsid w:val="00E757CF"/>
    <w:rsid w:val="00E76ADC"/>
    <w:rsid w:val="00E77048"/>
    <w:rsid w:val="00E775A3"/>
    <w:rsid w:val="00E82C59"/>
    <w:rsid w:val="00E836D0"/>
    <w:rsid w:val="00E8373B"/>
    <w:rsid w:val="00E843A5"/>
    <w:rsid w:val="00E85649"/>
    <w:rsid w:val="00E85DAB"/>
    <w:rsid w:val="00E86E1E"/>
    <w:rsid w:val="00E90895"/>
    <w:rsid w:val="00E91448"/>
    <w:rsid w:val="00E9595B"/>
    <w:rsid w:val="00E961A1"/>
    <w:rsid w:val="00EA2F93"/>
    <w:rsid w:val="00EA605F"/>
    <w:rsid w:val="00EA6F66"/>
    <w:rsid w:val="00EA77DD"/>
    <w:rsid w:val="00EB07D5"/>
    <w:rsid w:val="00EB4572"/>
    <w:rsid w:val="00EB499F"/>
    <w:rsid w:val="00EB4FEB"/>
    <w:rsid w:val="00EB52DA"/>
    <w:rsid w:val="00EB683F"/>
    <w:rsid w:val="00EC02D4"/>
    <w:rsid w:val="00EC14ED"/>
    <w:rsid w:val="00EC4625"/>
    <w:rsid w:val="00EC5A0E"/>
    <w:rsid w:val="00EC7B05"/>
    <w:rsid w:val="00EC7D41"/>
    <w:rsid w:val="00ED110D"/>
    <w:rsid w:val="00ED2A94"/>
    <w:rsid w:val="00ED4949"/>
    <w:rsid w:val="00ED6C61"/>
    <w:rsid w:val="00EE0E5F"/>
    <w:rsid w:val="00EE20A5"/>
    <w:rsid w:val="00EE3597"/>
    <w:rsid w:val="00EE46DF"/>
    <w:rsid w:val="00EE540B"/>
    <w:rsid w:val="00EE59C0"/>
    <w:rsid w:val="00EE7B8A"/>
    <w:rsid w:val="00EF32D7"/>
    <w:rsid w:val="00EF4401"/>
    <w:rsid w:val="00EF53D8"/>
    <w:rsid w:val="00EF5EDF"/>
    <w:rsid w:val="00F00096"/>
    <w:rsid w:val="00F01431"/>
    <w:rsid w:val="00F02CB7"/>
    <w:rsid w:val="00F03481"/>
    <w:rsid w:val="00F072AF"/>
    <w:rsid w:val="00F07950"/>
    <w:rsid w:val="00F1016B"/>
    <w:rsid w:val="00F101F6"/>
    <w:rsid w:val="00F13D37"/>
    <w:rsid w:val="00F1625E"/>
    <w:rsid w:val="00F21275"/>
    <w:rsid w:val="00F23B04"/>
    <w:rsid w:val="00F273F2"/>
    <w:rsid w:val="00F278F5"/>
    <w:rsid w:val="00F3019A"/>
    <w:rsid w:val="00F31692"/>
    <w:rsid w:val="00F343C5"/>
    <w:rsid w:val="00F3611A"/>
    <w:rsid w:val="00F36756"/>
    <w:rsid w:val="00F407D1"/>
    <w:rsid w:val="00F4363E"/>
    <w:rsid w:val="00F43BB1"/>
    <w:rsid w:val="00F44192"/>
    <w:rsid w:val="00F44D06"/>
    <w:rsid w:val="00F50307"/>
    <w:rsid w:val="00F5065D"/>
    <w:rsid w:val="00F50ED1"/>
    <w:rsid w:val="00F52682"/>
    <w:rsid w:val="00F52AC6"/>
    <w:rsid w:val="00F52E3E"/>
    <w:rsid w:val="00F540BB"/>
    <w:rsid w:val="00F55DAA"/>
    <w:rsid w:val="00F56598"/>
    <w:rsid w:val="00F57317"/>
    <w:rsid w:val="00F600D2"/>
    <w:rsid w:val="00F64838"/>
    <w:rsid w:val="00F64B57"/>
    <w:rsid w:val="00F65ACD"/>
    <w:rsid w:val="00F666C0"/>
    <w:rsid w:val="00F7056E"/>
    <w:rsid w:val="00F705F9"/>
    <w:rsid w:val="00F72117"/>
    <w:rsid w:val="00F76375"/>
    <w:rsid w:val="00F77761"/>
    <w:rsid w:val="00F80295"/>
    <w:rsid w:val="00F81D53"/>
    <w:rsid w:val="00F87E09"/>
    <w:rsid w:val="00F903D6"/>
    <w:rsid w:val="00F94BB8"/>
    <w:rsid w:val="00F94D0D"/>
    <w:rsid w:val="00F959F4"/>
    <w:rsid w:val="00F95EC5"/>
    <w:rsid w:val="00F971D3"/>
    <w:rsid w:val="00FA0EB2"/>
    <w:rsid w:val="00FA1E9F"/>
    <w:rsid w:val="00FA4A1F"/>
    <w:rsid w:val="00FA7E63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B7CB7"/>
    <w:rsid w:val="00FC0956"/>
    <w:rsid w:val="00FC34F7"/>
    <w:rsid w:val="00FC3B4F"/>
    <w:rsid w:val="00FC4D3D"/>
    <w:rsid w:val="00FC6C4E"/>
    <w:rsid w:val="00FC74E9"/>
    <w:rsid w:val="00FC7774"/>
    <w:rsid w:val="00FD0482"/>
    <w:rsid w:val="00FD4365"/>
    <w:rsid w:val="00FD49F9"/>
    <w:rsid w:val="00FD5263"/>
    <w:rsid w:val="00FE1A4E"/>
    <w:rsid w:val="00FE2F4F"/>
    <w:rsid w:val="00FE5BCF"/>
    <w:rsid w:val="00FE5D2F"/>
    <w:rsid w:val="00FF350B"/>
    <w:rsid w:val="00FF457C"/>
    <w:rsid w:val="00FF74B8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CAE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paragraph" w:styleId="3">
    <w:name w:val="heading 3"/>
    <w:basedOn w:val="a"/>
    <w:link w:val="30"/>
    <w:uiPriority w:val="9"/>
    <w:qFormat/>
    <w:rsid w:val="0021115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576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A5F"/>
  </w:style>
  <w:style w:type="character" w:customStyle="1" w:styleId="a6">
    <w:name w:val="Текст примечания Знак"/>
    <w:basedOn w:val="a0"/>
    <w:link w:val="a5"/>
    <w:uiPriority w:val="99"/>
    <w:semiHidden/>
    <w:rsid w:val="00DD1A5F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a8">
    <w:name w:val="Тема примечания Знак"/>
    <w:link w:val="a7"/>
    <w:uiPriority w:val="99"/>
    <w:semiHidden/>
    <w:rsid w:val="00DD1A5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rsid w:val="00DD1A5F"/>
  </w:style>
  <w:style w:type="character" w:styleId="ab">
    <w:name w:val="Hyperlink"/>
    <w:unhideWhenUsed/>
    <w:rsid w:val="00DD1A5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1A5F"/>
  </w:style>
  <w:style w:type="paragraph" w:styleId="af">
    <w:name w:val="footer"/>
    <w:basedOn w:val="a"/>
    <w:link w:val="af0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1A5F"/>
  </w:style>
  <w:style w:type="character" w:customStyle="1" w:styleId="xn-location">
    <w:name w:val="xn-location"/>
    <w:basedOn w:val="a0"/>
    <w:rsid w:val="00DD1A5F"/>
  </w:style>
  <w:style w:type="character" w:styleId="af1">
    <w:name w:val="page number"/>
    <w:basedOn w:val="a0"/>
    <w:uiPriority w:val="99"/>
    <w:semiHidden/>
    <w:unhideWhenUsed/>
    <w:rsid w:val="00BE7BA8"/>
  </w:style>
  <w:style w:type="paragraph" w:styleId="af2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a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a0"/>
    <w:rsid w:val="00CF0128"/>
  </w:style>
  <w:style w:type="paragraph" w:styleId="af4">
    <w:name w:val="footnote text"/>
    <w:basedOn w:val="a"/>
    <w:link w:val="af5"/>
    <w:uiPriority w:val="99"/>
    <w:semiHidden/>
    <w:unhideWhenUsed/>
    <w:rsid w:val="00D903C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03C5"/>
    <w:rPr>
      <w:lang w:eastAsia="en-US"/>
    </w:rPr>
  </w:style>
  <w:style w:type="character" w:styleId="af6">
    <w:name w:val="footnote reference"/>
    <w:basedOn w:val="a0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  <w:style w:type="character" w:styleId="af7">
    <w:name w:val="Strong"/>
    <w:basedOn w:val="a0"/>
    <w:uiPriority w:val="22"/>
    <w:qFormat/>
    <w:rsid w:val="00B8753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11155"/>
    <w:rPr>
      <w:rFonts w:ascii="Times New Roman" w:eastAsia="Times New Roman" w:hAnsi="Times New Roman"/>
      <w:b/>
      <w:bCs/>
      <w:sz w:val="27"/>
      <w:szCs w:val="27"/>
    </w:rPr>
  </w:style>
  <w:style w:type="character" w:styleId="af8">
    <w:name w:val="FollowedHyperlink"/>
    <w:basedOn w:val="a0"/>
    <w:uiPriority w:val="99"/>
    <w:semiHidden/>
    <w:unhideWhenUsed/>
    <w:rsid w:val="00557B4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paragraph" w:styleId="3">
    <w:name w:val="heading 3"/>
    <w:basedOn w:val="a"/>
    <w:link w:val="30"/>
    <w:uiPriority w:val="9"/>
    <w:qFormat/>
    <w:rsid w:val="0021115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576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A5F"/>
  </w:style>
  <w:style w:type="character" w:customStyle="1" w:styleId="a6">
    <w:name w:val="Текст примечания Знак"/>
    <w:basedOn w:val="a0"/>
    <w:link w:val="a5"/>
    <w:uiPriority w:val="99"/>
    <w:semiHidden/>
    <w:rsid w:val="00DD1A5F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a8">
    <w:name w:val="Тема примечания Знак"/>
    <w:link w:val="a7"/>
    <w:uiPriority w:val="99"/>
    <w:semiHidden/>
    <w:rsid w:val="00DD1A5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rsid w:val="00DD1A5F"/>
  </w:style>
  <w:style w:type="character" w:styleId="ab">
    <w:name w:val="Hyperlink"/>
    <w:unhideWhenUsed/>
    <w:rsid w:val="00DD1A5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1A5F"/>
  </w:style>
  <w:style w:type="paragraph" w:styleId="af">
    <w:name w:val="footer"/>
    <w:basedOn w:val="a"/>
    <w:link w:val="af0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1A5F"/>
  </w:style>
  <w:style w:type="character" w:customStyle="1" w:styleId="xn-location">
    <w:name w:val="xn-location"/>
    <w:basedOn w:val="a0"/>
    <w:rsid w:val="00DD1A5F"/>
  </w:style>
  <w:style w:type="character" w:styleId="af1">
    <w:name w:val="page number"/>
    <w:basedOn w:val="a0"/>
    <w:uiPriority w:val="99"/>
    <w:semiHidden/>
    <w:unhideWhenUsed/>
    <w:rsid w:val="00BE7BA8"/>
  </w:style>
  <w:style w:type="paragraph" w:styleId="af2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a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a0"/>
    <w:rsid w:val="00CF0128"/>
  </w:style>
  <w:style w:type="paragraph" w:styleId="af4">
    <w:name w:val="footnote text"/>
    <w:basedOn w:val="a"/>
    <w:link w:val="af5"/>
    <w:uiPriority w:val="99"/>
    <w:semiHidden/>
    <w:unhideWhenUsed/>
    <w:rsid w:val="00D903C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03C5"/>
    <w:rPr>
      <w:lang w:eastAsia="en-US"/>
    </w:rPr>
  </w:style>
  <w:style w:type="character" w:styleId="af6">
    <w:name w:val="footnote reference"/>
    <w:basedOn w:val="a0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  <w:style w:type="character" w:styleId="af7">
    <w:name w:val="Strong"/>
    <w:basedOn w:val="a0"/>
    <w:uiPriority w:val="22"/>
    <w:qFormat/>
    <w:rsid w:val="00B8753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11155"/>
    <w:rPr>
      <w:rFonts w:ascii="Times New Roman" w:eastAsia="Times New Roman" w:hAnsi="Times New Roman"/>
      <w:b/>
      <w:bCs/>
      <w:sz w:val="27"/>
      <w:szCs w:val="27"/>
    </w:rPr>
  </w:style>
  <w:style w:type="character" w:styleId="af8">
    <w:name w:val="FollowedHyperlink"/>
    <w:basedOn w:val="a0"/>
    <w:uiPriority w:val="99"/>
    <w:semiHidden/>
    <w:unhideWhenUsed/>
    <w:rsid w:val="00557B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G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E77AD0-2F2E-4282-8CEA-4441A857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5371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Пользователь Windows</cp:lastModifiedBy>
  <cp:revision>3</cp:revision>
  <cp:lastPrinted>2017-10-31T07:15:00Z</cp:lastPrinted>
  <dcterms:created xsi:type="dcterms:W3CDTF">2017-11-01T06:37:00Z</dcterms:created>
  <dcterms:modified xsi:type="dcterms:W3CDTF">2017-11-01T09:44:00Z</dcterms:modified>
</cp:coreProperties>
</file>