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44" w:rsidRPr="00761A01" w:rsidRDefault="000D4061" w:rsidP="000D4061">
      <w:pPr>
        <w:pStyle w:val="Default"/>
        <w:jc w:val="center"/>
        <w:rPr>
          <w:ins w:id="0" w:author="elena.masko" w:date="2015-02-20T16:17:00Z"/>
          <w:rFonts w:eastAsia="Malgun Gothic"/>
          <w:b/>
          <w:caps/>
          <w:color w:val="D60093"/>
          <w:sz w:val="28"/>
          <w:szCs w:val="28"/>
          <w:lang w:val="ru-RU"/>
          <w:rPrChange w:id="1" w:author="Лина" w:date="2015-02-24T10:20:00Z">
            <w:rPr>
              <w:ins w:id="2" w:author="elena.masko" w:date="2015-02-20T16:17:00Z"/>
              <w:rFonts w:eastAsia="Malgun Gothic"/>
              <w:b/>
              <w:caps/>
              <w:color w:val="D60093"/>
              <w:sz w:val="28"/>
              <w:szCs w:val="28"/>
            </w:rPr>
          </w:rPrChange>
        </w:rPr>
      </w:pPr>
      <w:r w:rsidRPr="000D4061">
        <w:rPr>
          <w:rFonts w:eastAsia="Malgun Gothic"/>
          <w:b/>
          <w:caps/>
          <w:color w:val="D60093"/>
          <w:sz w:val="28"/>
          <w:szCs w:val="28"/>
          <w:lang w:val="ru-RU"/>
        </w:rPr>
        <w:t xml:space="preserve">РОССИЙСКИЕ ПОЛЬЗОВАТЕЛИ </w:t>
      </w:r>
      <w:r w:rsidRPr="000D4061">
        <w:rPr>
          <w:rFonts w:eastAsia="Malgun Gothic"/>
          <w:b/>
          <w:caps/>
          <w:color w:val="D60093"/>
          <w:sz w:val="28"/>
          <w:szCs w:val="28"/>
        </w:rPr>
        <w:t>LG</w:t>
      </w:r>
      <w:r w:rsidRPr="000D4061">
        <w:rPr>
          <w:rFonts w:eastAsia="Malgun Gothic"/>
          <w:b/>
          <w:caps/>
          <w:color w:val="D60093"/>
          <w:sz w:val="28"/>
          <w:szCs w:val="28"/>
          <w:lang w:val="ru-RU"/>
        </w:rPr>
        <w:t xml:space="preserve"> </w:t>
      </w:r>
      <w:r w:rsidRPr="000D4061">
        <w:rPr>
          <w:rFonts w:eastAsia="Malgun Gothic"/>
          <w:b/>
          <w:caps/>
          <w:color w:val="D60093"/>
          <w:sz w:val="28"/>
          <w:szCs w:val="28"/>
        </w:rPr>
        <w:t>g</w:t>
      </w:r>
      <w:r w:rsidRPr="000D4061">
        <w:rPr>
          <w:rFonts w:eastAsia="Malgun Gothic"/>
          <w:b/>
          <w:caps/>
          <w:color w:val="D60093"/>
          <w:sz w:val="28"/>
          <w:szCs w:val="28"/>
          <w:lang w:val="ru-RU"/>
        </w:rPr>
        <w:t xml:space="preserve">3 ПОЛУЧили </w:t>
      </w:r>
    </w:p>
    <w:p w:rsidR="000D4061" w:rsidRPr="000D4061" w:rsidRDefault="000D4061" w:rsidP="000D4061">
      <w:pPr>
        <w:pStyle w:val="Default"/>
        <w:jc w:val="center"/>
        <w:rPr>
          <w:rFonts w:eastAsia="Malgun Gothic"/>
          <w:b/>
          <w:caps/>
          <w:color w:val="D60093"/>
          <w:sz w:val="28"/>
          <w:szCs w:val="28"/>
          <w:lang w:val="ru-RU"/>
        </w:rPr>
      </w:pPr>
      <w:r w:rsidRPr="000D4061">
        <w:rPr>
          <w:rFonts w:eastAsia="Malgun Gothic"/>
          <w:b/>
          <w:caps/>
          <w:color w:val="D60093"/>
          <w:sz w:val="28"/>
          <w:szCs w:val="28"/>
          <w:lang w:val="ru-RU"/>
        </w:rPr>
        <w:t xml:space="preserve">обновление </w:t>
      </w:r>
      <w:r w:rsidRPr="000D4061">
        <w:rPr>
          <w:rFonts w:eastAsia="Malgun Gothic"/>
          <w:b/>
          <w:caps/>
          <w:color w:val="D60093"/>
          <w:sz w:val="28"/>
          <w:szCs w:val="28"/>
        </w:rPr>
        <w:t>android</w:t>
      </w:r>
      <w:r w:rsidRPr="000D4061">
        <w:rPr>
          <w:rFonts w:eastAsia="Malgun Gothic"/>
          <w:b/>
          <w:caps/>
          <w:color w:val="D60093"/>
          <w:sz w:val="28"/>
          <w:szCs w:val="28"/>
          <w:lang w:val="ru-RU"/>
        </w:rPr>
        <w:t xml:space="preserve"> 5.0 </w:t>
      </w:r>
      <w:r w:rsidRPr="000D4061">
        <w:rPr>
          <w:rFonts w:eastAsia="Malgun Gothic"/>
          <w:b/>
          <w:caps/>
          <w:color w:val="D60093"/>
          <w:sz w:val="28"/>
          <w:szCs w:val="28"/>
        </w:rPr>
        <w:t>lollipop</w:t>
      </w:r>
    </w:p>
    <w:p w:rsidR="000D4061" w:rsidRPr="00133E8B" w:rsidRDefault="000D4061" w:rsidP="000D4061">
      <w:pPr>
        <w:pStyle w:val="Default"/>
        <w:jc w:val="center"/>
        <w:rPr>
          <w:rFonts w:eastAsia="Malgun Gothic"/>
          <w:b/>
          <w:caps/>
          <w:color w:val="auto"/>
          <w:sz w:val="8"/>
          <w:szCs w:val="8"/>
          <w:lang w:val="ru-RU"/>
        </w:rPr>
      </w:pPr>
    </w:p>
    <w:p w:rsidR="000D4061" w:rsidRPr="00133E8B" w:rsidRDefault="000D4061" w:rsidP="000D4061">
      <w:pPr>
        <w:spacing w:line="360" w:lineRule="auto"/>
        <w:rPr>
          <w:rFonts w:eastAsia="바탕"/>
          <w:b/>
          <w:bCs/>
          <w:lang w:val="ru-RU" w:eastAsia="ko-KR" w:bidi="mni-IN"/>
        </w:rPr>
      </w:pPr>
    </w:p>
    <w:p w:rsidR="000D4061" w:rsidRDefault="000D4061" w:rsidP="000D4061">
      <w:pPr>
        <w:spacing w:line="360" w:lineRule="auto"/>
        <w:jc w:val="both"/>
        <w:rPr>
          <w:rFonts w:eastAsia="바탕"/>
          <w:bCs/>
          <w:lang w:val="ru-RU" w:eastAsia="ko-KR" w:bidi="mni-IN"/>
        </w:rPr>
      </w:pPr>
      <w:r>
        <w:rPr>
          <w:rFonts w:eastAsia="바탕"/>
          <w:b/>
          <w:bCs/>
          <w:lang w:val="ru-RU" w:eastAsia="ko-KR" w:bidi="mni-IN"/>
        </w:rPr>
        <w:t>Москва</w:t>
      </w:r>
      <w:r w:rsidRPr="00133E8B">
        <w:rPr>
          <w:rFonts w:eastAsia="바탕"/>
          <w:b/>
          <w:bCs/>
          <w:lang w:val="ru-RU" w:eastAsia="ko-KR" w:bidi="mni-IN"/>
        </w:rPr>
        <w:t xml:space="preserve">, </w:t>
      </w:r>
      <w:r>
        <w:rPr>
          <w:rFonts w:eastAsia="바탕"/>
          <w:b/>
          <w:bCs/>
          <w:lang w:val="ru-RU" w:eastAsia="ko-KR" w:bidi="mni-IN"/>
        </w:rPr>
        <w:t>2</w:t>
      </w:r>
      <w:r w:rsidRPr="009A6180">
        <w:rPr>
          <w:rFonts w:eastAsia="바탕"/>
          <w:b/>
          <w:bCs/>
          <w:lang w:val="ru-RU" w:eastAsia="ko-KR" w:bidi="mni-IN"/>
        </w:rPr>
        <w:t>0</w:t>
      </w:r>
      <w:r>
        <w:rPr>
          <w:rFonts w:eastAsia="바탕"/>
          <w:b/>
          <w:bCs/>
          <w:lang w:val="ru-RU" w:eastAsia="ko-KR" w:bidi="mni-IN"/>
        </w:rPr>
        <w:t xml:space="preserve"> февраля</w:t>
      </w:r>
      <w:r w:rsidRPr="00133E8B">
        <w:rPr>
          <w:rFonts w:eastAsia="바탕"/>
          <w:b/>
          <w:bCs/>
          <w:lang w:val="ru-RU" w:eastAsia="ko-KR" w:bidi="mni-IN"/>
        </w:rPr>
        <w:t xml:space="preserve"> 201</w:t>
      </w:r>
      <w:r w:rsidRPr="009A6180">
        <w:rPr>
          <w:rFonts w:eastAsia="바탕"/>
          <w:b/>
          <w:bCs/>
          <w:lang w:val="ru-RU" w:eastAsia="ko-KR" w:bidi="mni-IN"/>
        </w:rPr>
        <w:t>5</w:t>
      </w:r>
      <w:r w:rsidR="00761A01" w:rsidRPr="00761A01">
        <w:rPr>
          <w:rFonts w:eastAsia="바탕"/>
          <w:b/>
          <w:bCs/>
          <w:lang w:val="ru-RU" w:eastAsia="ko-KR" w:bidi="mni-IN"/>
        </w:rPr>
        <w:t xml:space="preserve"> </w:t>
      </w:r>
      <w:r w:rsidRPr="00133E8B">
        <w:rPr>
          <w:rFonts w:eastAsia="바탕"/>
          <w:b/>
          <w:bCs/>
          <w:lang w:val="ru-RU" w:eastAsia="ko-KR" w:bidi="mni-IN"/>
        </w:rPr>
        <w:t xml:space="preserve">г. ― </w:t>
      </w:r>
      <w:r>
        <w:rPr>
          <w:rFonts w:eastAsia="바탕"/>
          <w:bCs/>
          <w:lang w:val="ru-RU" w:eastAsia="ko-KR" w:bidi="mni-IN"/>
        </w:rPr>
        <w:t xml:space="preserve">Обновление операционной системы </w:t>
      </w:r>
      <w:r>
        <w:rPr>
          <w:rFonts w:eastAsia="바탕"/>
          <w:bCs/>
          <w:lang w:eastAsia="ko-KR" w:bidi="mni-IN"/>
        </w:rPr>
        <w:t>Android</w:t>
      </w:r>
      <w:r w:rsidRPr="00550ED3">
        <w:rPr>
          <w:rFonts w:eastAsia="바탕"/>
          <w:bCs/>
          <w:lang w:val="ru-RU" w:eastAsia="ko-KR" w:bidi="mni-IN"/>
        </w:rPr>
        <w:t xml:space="preserve"> 5.0 </w:t>
      </w:r>
      <w:r>
        <w:rPr>
          <w:rFonts w:eastAsia="바탕"/>
          <w:bCs/>
          <w:lang w:eastAsia="ko-KR" w:bidi="mni-IN"/>
        </w:rPr>
        <w:t>Lo</w:t>
      </w:r>
      <w:r>
        <w:rPr>
          <w:rFonts w:eastAsia="바탕"/>
          <w:bCs/>
          <w:lang w:eastAsia="ko-KR" w:bidi="mni-IN"/>
        </w:rPr>
        <w:t>l</w:t>
      </w:r>
      <w:r>
        <w:rPr>
          <w:rFonts w:eastAsia="바탕"/>
          <w:bCs/>
          <w:lang w:eastAsia="ko-KR" w:bidi="mni-IN"/>
        </w:rPr>
        <w:t>lipop</w:t>
      </w:r>
      <w:r>
        <w:rPr>
          <w:rFonts w:eastAsia="바탕"/>
          <w:bCs/>
          <w:lang w:val="ru-RU" w:eastAsia="ko-KR" w:bidi="mni-IN"/>
        </w:rPr>
        <w:t xml:space="preserve"> стало доступно пользователям смартфонов </w:t>
      </w:r>
      <w:r>
        <w:rPr>
          <w:rFonts w:eastAsia="바탕"/>
          <w:bCs/>
          <w:lang w:eastAsia="ko-KR" w:bidi="mni-IN"/>
        </w:rPr>
        <w:t>LG</w:t>
      </w:r>
      <w:r w:rsidRPr="00550ED3">
        <w:rPr>
          <w:rFonts w:eastAsia="바탕"/>
          <w:bCs/>
          <w:lang w:val="ru-RU" w:eastAsia="ko-KR" w:bidi="mni-IN"/>
        </w:rPr>
        <w:t xml:space="preserve"> </w:t>
      </w:r>
      <w:r>
        <w:rPr>
          <w:rFonts w:eastAsia="바탕"/>
          <w:bCs/>
          <w:lang w:eastAsia="ko-KR" w:bidi="mni-IN"/>
        </w:rPr>
        <w:t>G</w:t>
      </w:r>
      <w:r w:rsidRPr="00550ED3">
        <w:rPr>
          <w:rFonts w:eastAsia="바탕"/>
          <w:bCs/>
          <w:lang w:val="ru-RU" w:eastAsia="ko-KR" w:bidi="mni-IN"/>
        </w:rPr>
        <w:t>3</w:t>
      </w:r>
      <w:r>
        <w:rPr>
          <w:rFonts w:eastAsia="바탕"/>
          <w:bCs/>
          <w:lang w:val="ru-RU" w:eastAsia="ko-KR" w:bidi="mni-IN"/>
        </w:rPr>
        <w:t xml:space="preserve"> в России. Для того чтобы установить обновление достаточно открыть раздел «О телефоне» -</w:t>
      </w:r>
      <w:r w:rsidRPr="00095CCE">
        <w:rPr>
          <w:rFonts w:eastAsia="바탕"/>
          <w:bCs/>
          <w:lang w:val="ru-RU" w:eastAsia="ko-KR" w:bidi="mni-IN"/>
        </w:rPr>
        <w:t xml:space="preserve">&gt; </w:t>
      </w:r>
      <w:r>
        <w:rPr>
          <w:rFonts w:eastAsia="바탕"/>
          <w:bCs/>
          <w:lang w:val="ru-RU" w:eastAsia="ko-KR" w:bidi="mni-IN"/>
        </w:rPr>
        <w:t>«Центр обно</w:t>
      </w:r>
      <w:r>
        <w:rPr>
          <w:rFonts w:eastAsia="바탕"/>
          <w:bCs/>
          <w:lang w:val="ru-RU" w:eastAsia="ko-KR" w:bidi="mni-IN"/>
        </w:rPr>
        <w:t>в</w:t>
      </w:r>
      <w:r>
        <w:rPr>
          <w:rFonts w:eastAsia="바탕"/>
          <w:bCs/>
          <w:lang w:val="ru-RU" w:eastAsia="ko-KR" w:bidi="mni-IN"/>
        </w:rPr>
        <w:t>лений» -</w:t>
      </w:r>
      <w:r w:rsidRPr="00095CCE">
        <w:rPr>
          <w:rFonts w:eastAsia="바탕"/>
          <w:bCs/>
          <w:lang w:val="ru-RU" w:eastAsia="ko-KR" w:bidi="mni-IN"/>
        </w:rPr>
        <w:t xml:space="preserve">&gt; </w:t>
      </w:r>
      <w:r>
        <w:rPr>
          <w:rFonts w:eastAsia="바탕"/>
          <w:bCs/>
          <w:lang w:val="ru-RU" w:eastAsia="ko-KR" w:bidi="mni-IN"/>
        </w:rPr>
        <w:t xml:space="preserve">«Обновление ПО» и проверить наличие обновления </w:t>
      </w:r>
      <w:proofErr w:type="gramStart"/>
      <w:r>
        <w:rPr>
          <w:rFonts w:eastAsia="바탕"/>
          <w:bCs/>
          <w:lang w:val="ru-RU" w:eastAsia="ko-KR" w:bidi="mni-IN"/>
        </w:rPr>
        <w:t>ПО</w:t>
      </w:r>
      <w:proofErr w:type="gramEnd"/>
      <w:r>
        <w:rPr>
          <w:rFonts w:eastAsia="바탕"/>
          <w:bCs/>
          <w:lang w:val="ru-RU" w:eastAsia="ko-KR" w:bidi="mni-IN"/>
        </w:rPr>
        <w:t xml:space="preserve">. </w:t>
      </w:r>
    </w:p>
    <w:p w:rsidR="000D4061" w:rsidRPr="00133E8B" w:rsidRDefault="000D4061" w:rsidP="000D4061">
      <w:pPr>
        <w:spacing w:line="360" w:lineRule="auto"/>
        <w:jc w:val="both"/>
        <w:rPr>
          <w:rFonts w:eastAsia="바탕"/>
          <w:bCs/>
          <w:lang w:val="ru-RU" w:eastAsia="ko-KR" w:bidi="mni-IN"/>
        </w:rPr>
      </w:pPr>
    </w:p>
    <w:p w:rsidR="000D4061" w:rsidRDefault="000D4061" w:rsidP="000D4061">
      <w:pPr>
        <w:widowControl w:val="0"/>
        <w:spacing w:line="360" w:lineRule="auto"/>
        <w:jc w:val="both"/>
        <w:rPr>
          <w:rFonts w:eastAsia="바탕"/>
          <w:bCs/>
          <w:lang w:val="ru-RU" w:eastAsia="ko-KR" w:bidi="mni-IN"/>
        </w:rPr>
      </w:pPr>
      <w:r>
        <w:rPr>
          <w:rFonts w:eastAsia="바탕"/>
          <w:bCs/>
          <w:lang w:val="ru-RU" w:eastAsia="ko-KR" w:bidi="mni-IN"/>
        </w:rPr>
        <w:t>Наиболее очевидными улучшениями</w:t>
      </w:r>
      <w:r w:rsidRPr="0013121B">
        <w:rPr>
          <w:rFonts w:eastAsia="바탕"/>
          <w:bCs/>
          <w:lang w:val="ru-RU" w:eastAsia="ko-KR" w:bidi="mni-IN"/>
        </w:rPr>
        <w:t xml:space="preserve"> являются новый язык дизайна </w:t>
      </w:r>
      <w:proofErr w:type="spellStart"/>
      <w:r w:rsidRPr="0013121B">
        <w:rPr>
          <w:rFonts w:eastAsia="바탕"/>
          <w:bCs/>
          <w:lang w:val="ru-RU" w:eastAsia="ko-KR" w:bidi="mni-IN"/>
        </w:rPr>
        <w:t>Material</w:t>
      </w:r>
      <w:proofErr w:type="spellEnd"/>
      <w:r w:rsidRPr="0013121B">
        <w:rPr>
          <w:rFonts w:eastAsia="바탕"/>
          <w:bCs/>
          <w:lang w:val="ru-RU" w:eastAsia="ko-KR" w:bidi="mni-IN"/>
        </w:rPr>
        <w:t xml:space="preserve"> </w:t>
      </w:r>
      <w:proofErr w:type="spellStart"/>
      <w:r w:rsidRPr="0013121B">
        <w:rPr>
          <w:rFonts w:eastAsia="바탕"/>
          <w:bCs/>
          <w:lang w:val="ru-RU" w:eastAsia="ko-KR" w:bidi="mni-IN"/>
        </w:rPr>
        <w:t>Design</w:t>
      </w:r>
      <w:proofErr w:type="spellEnd"/>
      <w:r w:rsidRPr="0013121B">
        <w:rPr>
          <w:rFonts w:eastAsia="바탕"/>
          <w:bCs/>
          <w:lang w:val="ru-RU" w:eastAsia="ko-KR" w:bidi="mni-IN"/>
        </w:rPr>
        <w:t xml:space="preserve">, который использует во всей операционной системе, приложениях </w:t>
      </w:r>
      <w:proofErr w:type="spellStart"/>
      <w:r w:rsidRPr="0013121B">
        <w:rPr>
          <w:rFonts w:eastAsia="바탕"/>
          <w:bCs/>
          <w:lang w:val="ru-RU" w:eastAsia="ko-KR" w:bidi="mni-IN"/>
        </w:rPr>
        <w:t>Google</w:t>
      </w:r>
      <w:proofErr w:type="spellEnd"/>
      <w:r w:rsidRPr="0013121B">
        <w:rPr>
          <w:rFonts w:eastAsia="바탕"/>
          <w:bCs/>
          <w:lang w:val="ru-RU" w:eastAsia="ko-KR" w:bidi="mni-IN"/>
        </w:rPr>
        <w:t xml:space="preserve"> и </w:t>
      </w:r>
      <w:proofErr w:type="spellStart"/>
      <w:r w:rsidRPr="0013121B">
        <w:rPr>
          <w:rFonts w:eastAsia="바탕"/>
          <w:bCs/>
          <w:lang w:val="ru-RU" w:eastAsia="ko-KR" w:bidi="mni-IN"/>
        </w:rPr>
        <w:t>веб-версиях</w:t>
      </w:r>
      <w:proofErr w:type="spellEnd"/>
      <w:r w:rsidRPr="0013121B">
        <w:rPr>
          <w:rFonts w:eastAsia="바탕"/>
          <w:bCs/>
          <w:lang w:val="ru-RU" w:eastAsia="ko-KR" w:bidi="mni-IN"/>
        </w:rPr>
        <w:t xml:space="preserve"> фирменных сервисов, поддержка </w:t>
      </w:r>
      <w:proofErr w:type="spellStart"/>
      <w:r w:rsidRPr="0013121B">
        <w:rPr>
          <w:rFonts w:eastAsia="바탕"/>
          <w:bCs/>
          <w:lang w:val="ru-RU" w:eastAsia="ko-KR" w:bidi="mni-IN"/>
        </w:rPr>
        <w:t>Android</w:t>
      </w:r>
      <w:proofErr w:type="spellEnd"/>
      <w:r w:rsidRPr="0013121B">
        <w:rPr>
          <w:rFonts w:eastAsia="바탕"/>
          <w:bCs/>
          <w:lang w:val="ru-RU" w:eastAsia="ko-KR" w:bidi="mni-IN"/>
        </w:rPr>
        <w:t xml:space="preserve"> TV, новая среда выполнения пр</w:t>
      </w:r>
      <w:r w:rsidRPr="0013121B">
        <w:rPr>
          <w:rFonts w:eastAsia="바탕"/>
          <w:bCs/>
          <w:lang w:val="ru-RU" w:eastAsia="ko-KR" w:bidi="mni-IN"/>
        </w:rPr>
        <w:t>и</w:t>
      </w:r>
      <w:r w:rsidRPr="0013121B">
        <w:rPr>
          <w:rFonts w:eastAsia="바탕"/>
          <w:bCs/>
          <w:lang w:val="ru-RU" w:eastAsia="ko-KR" w:bidi="mni-IN"/>
        </w:rPr>
        <w:t>ложений ART (</w:t>
      </w:r>
      <w:proofErr w:type="spellStart"/>
      <w:r w:rsidRPr="0013121B">
        <w:rPr>
          <w:rFonts w:eastAsia="바탕"/>
          <w:bCs/>
          <w:lang w:val="ru-RU" w:eastAsia="ko-KR" w:bidi="mni-IN"/>
        </w:rPr>
        <w:t>Android</w:t>
      </w:r>
      <w:proofErr w:type="spellEnd"/>
      <w:r w:rsidRPr="0013121B">
        <w:rPr>
          <w:rFonts w:eastAsia="바탕"/>
          <w:bCs/>
          <w:lang w:val="ru-RU" w:eastAsia="ko-KR" w:bidi="mni-IN"/>
        </w:rPr>
        <w:t xml:space="preserve"> </w:t>
      </w:r>
      <w:proofErr w:type="spellStart"/>
      <w:r w:rsidRPr="0013121B">
        <w:rPr>
          <w:rFonts w:eastAsia="바탕"/>
          <w:bCs/>
          <w:lang w:val="ru-RU" w:eastAsia="ko-KR" w:bidi="mni-IN"/>
        </w:rPr>
        <w:t>RunTime</w:t>
      </w:r>
      <w:proofErr w:type="spellEnd"/>
      <w:r w:rsidRPr="0013121B">
        <w:rPr>
          <w:rFonts w:eastAsia="바탕"/>
          <w:bCs/>
          <w:lang w:val="ru-RU" w:eastAsia="ko-KR" w:bidi="mni-IN"/>
        </w:rPr>
        <w:t>), новые функции экономии батареи и многое другое</w:t>
      </w:r>
      <w:r>
        <w:rPr>
          <w:rFonts w:eastAsia="바탕"/>
          <w:bCs/>
          <w:lang w:val="ru-RU" w:eastAsia="ko-KR" w:bidi="mni-IN"/>
        </w:rPr>
        <w:t>. Также, н</w:t>
      </w:r>
      <w:r w:rsidRPr="00D5270F">
        <w:rPr>
          <w:rFonts w:eastAsia="바탕"/>
          <w:bCs/>
          <w:lang w:val="ru-RU" w:eastAsia="ko-KR" w:bidi="mni-IN"/>
        </w:rPr>
        <w:t>овая функция безопасности расширит возможности соединения между ус</w:t>
      </w:r>
      <w:r w:rsidRPr="00D5270F">
        <w:rPr>
          <w:rFonts w:eastAsia="바탕"/>
          <w:bCs/>
          <w:lang w:val="ru-RU" w:eastAsia="ko-KR" w:bidi="mni-IN"/>
        </w:rPr>
        <w:t>т</w:t>
      </w:r>
      <w:r w:rsidRPr="00D5270F">
        <w:rPr>
          <w:rFonts w:eastAsia="바탕"/>
          <w:bCs/>
          <w:lang w:val="ru-RU" w:eastAsia="ko-KR" w:bidi="mni-IN"/>
        </w:rPr>
        <w:t>ройствами, позволяя разблокировать смартфон, который находится рядом с зарег</w:t>
      </w:r>
      <w:r w:rsidRPr="00D5270F">
        <w:rPr>
          <w:rFonts w:eastAsia="바탕"/>
          <w:bCs/>
          <w:lang w:val="ru-RU" w:eastAsia="ko-KR" w:bidi="mni-IN"/>
        </w:rPr>
        <w:t>и</w:t>
      </w:r>
      <w:r w:rsidRPr="00D5270F">
        <w:rPr>
          <w:rFonts w:eastAsia="바탕"/>
          <w:bCs/>
          <w:lang w:val="ru-RU" w:eastAsia="ko-KR" w:bidi="mni-IN"/>
        </w:rPr>
        <w:t xml:space="preserve">стрированным Bluetooth-устройством, например, часами LG G </w:t>
      </w:r>
      <w:proofErr w:type="spellStart"/>
      <w:r w:rsidRPr="00D5270F">
        <w:rPr>
          <w:rFonts w:eastAsia="바탕"/>
          <w:bCs/>
          <w:lang w:val="ru-RU" w:eastAsia="ko-KR" w:bidi="mni-IN"/>
        </w:rPr>
        <w:t>Watch</w:t>
      </w:r>
      <w:proofErr w:type="spellEnd"/>
      <w:r w:rsidRPr="00D5270F">
        <w:rPr>
          <w:rFonts w:eastAsia="바탕"/>
          <w:bCs/>
          <w:lang w:val="ru-RU" w:eastAsia="ko-KR" w:bidi="mni-IN"/>
        </w:rPr>
        <w:t xml:space="preserve"> или G </w:t>
      </w:r>
      <w:proofErr w:type="spellStart"/>
      <w:r w:rsidRPr="00D5270F">
        <w:rPr>
          <w:rFonts w:eastAsia="바탕"/>
          <w:bCs/>
          <w:lang w:val="ru-RU" w:eastAsia="ko-KR" w:bidi="mni-IN"/>
        </w:rPr>
        <w:t>Watch</w:t>
      </w:r>
      <w:proofErr w:type="spellEnd"/>
      <w:r w:rsidRPr="00D5270F">
        <w:rPr>
          <w:rFonts w:eastAsia="바탕"/>
          <w:bCs/>
          <w:lang w:val="ru-RU" w:eastAsia="ko-KR" w:bidi="mni-IN"/>
        </w:rPr>
        <w:t xml:space="preserve"> R.</w:t>
      </w:r>
      <w:r>
        <w:rPr>
          <w:rFonts w:eastAsia="바탕"/>
          <w:bCs/>
          <w:lang w:val="ru-RU" w:eastAsia="ko-KR" w:bidi="mni-IN"/>
        </w:rPr>
        <w:t xml:space="preserve"> Благодаря установке обновления </w:t>
      </w:r>
      <w:r>
        <w:rPr>
          <w:rFonts w:eastAsia="바탕"/>
          <w:bCs/>
          <w:lang w:eastAsia="ko-KR" w:bidi="mni-IN"/>
        </w:rPr>
        <w:t>Android</w:t>
      </w:r>
      <w:r w:rsidRPr="008C49A5">
        <w:rPr>
          <w:rFonts w:eastAsia="바탕"/>
          <w:bCs/>
          <w:lang w:val="ru-RU" w:eastAsia="ko-KR" w:bidi="mni-IN"/>
        </w:rPr>
        <w:t xml:space="preserve"> </w:t>
      </w:r>
      <w:r>
        <w:rPr>
          <w:rFonts w:eastAsia="바탕"/>
          <w:bCs/>
          <w:lang w:eastAsia="ko-KR" w:bidi="mni-IN"/>
        </w:rPr>
        <w:t>Lollipop</w:t>
      </w:r>
      <w:r>
        <w:rPr>
          <w:rFonts w:eastAsia="바탕"/>
          <w:bCs/>
          <w:lang w:val="ru-RU" w:eastAsia="ko-KR" w:bidi="mni-IN"/>
        </w:rPr>
        <w:t xml:space="preserve"> на </w:t>
      </w:r>
      <w:r>
        <w:rPr>
          <w:rFonts w:eastAsia="바탕"/>
          <w:bCs/>
          <w:lang w:eastAsia="ko-KR" w:bidi="mni-IN"/>
        </w:rPr>
        <w:t>G</w:t>
      </w:r>
      <w:r w:rsidRPr="008C49A5">
        <w:rPr>
          <w:rFonts w:eastAsia="바탕"/>
          <w:bCs/>
          <w:lang w:val="ru-RU" w:eastAsia="ko-KR" w:bidi="mni-IN"/>
        </w:rPr>
        <w:t>3</w:t>
      </w:r>
      <w:r>
        <w:rPr>
          <w:rFonts w:eastAsia="바탕"/>
          <w:bCs/>
          <w:lang w:val="ru-RU" w:eastAsia="ko-KR" w:bidi="mni-IN"/>
        </w:rPr>
        <w:t xml:space="preserve"> пользователи получат новые улучшенные возможности и функции</w:t>
      </w:r>
      <w:r w:rsidRPr="008C49A5">
        <w:rPr>
          <w:rFonts w:eastAsia="바탕"/>
          <w:bCs/>
          <w:lang w:val="ru-RU" w:eastAsia="ko-KR" w:bidi="mni-IN"/>
        </w:rPr>
        <w:t>.</w:t>
      </w:r>
      <w:r>
        <w:rPr>
          <w:rFonts w:eastAsia="바탕"/>
          <w:bCs/>
          <w:lang w:val="ru-RU" w:eastAsia="ko-KR" w:bidi="mni-IN"/>
        </w:rPr>
        <w:t xml:space="preserve"> </w:t>
      </w:r>
    </w:p>
    <w:p w:rsidR="000D4061" w:rsidRPr="00133E8B" w:rsidRDefault="000D4061" w:rsidP="000D4061">
      <w:pPr>
        <w:widowControl w:val="0"/>
        <w:spacing w:line="360" w:lineRule="auto"/>
        <w:jc w:val="both"/>
        <w:rPr>
          <w:rFonts w:eastAsia="바탕"/>
          <w:bCs/>
          <w:lang w:val="ru-RU" w:eastAsia="ko-KR" w:bidi="mni-IN"/>
        </w:rPr>
      </w:pPr>
    </w:p>
    <w:p w:rsidR="000D4061" w:rsidRPr="00133E8B" w:rsidRDefault="000D4061" w:rsidP="000D4061">
      <w:pPr>
        <w:widowControl w:val="0"/>
        <w:spacing w:line="360" w:lineRule="auto"/>
        <w:jc w:val="both"/>
        <w:rPr>
          <w:rFonts w:eastAsia="바탕"/>
          <w:bCs/>
          <w:lang w:val="ru-RU" w:eastAsia="ko-KR"/>
        </w:rPr>
      </w:pPr>
      <w:r w:rsidRPr="00133E8B">
        <w:rPr>
          <w:rFonts w:eastAsia="바탕"/>
          <w:bCs/>
          <w:lang w:val="ru-RU" w:eastAsia="ko-KR"/>
        </w:rPr>
        <w:t xml:space="preserve">В ближайшее время будет объявлена дополнительная информация, касающаяся </w:t>
      </w:r>
      <w:r>
        <w:rPr>
          <w:rFonts w:eastAsia="바탕"/>
          <w:bCs/>
          <w:lang w:val="ru-RU" w:eastAsia="ko-KR"/>
        </w:rPr>
        <w:t>др</w:t>
      </w:r>
      <w:r>
        <w:rPr>
          <w:rFonts w:eastAsia="바탕"/>
          <w:bCs/>
          <w:lang w:val="ru-RU" w:eastAsia="ko-KR"/>
        </w:rPr>
        <w:t>у</w:t>
      </w:r>
      <w:r>
        <w:rPr>
          <w:rFonts w:eastAsia="바탕"/>
          <w:bCs/>
          <w:lang w:val="ru-RU" w:eastAsia="ko-KR"/>
        </w:rPr>
        <w:t xml:space="preserve">гих </w:t>
      </w:r>
      <w:r w:rsidRPr="00133E8B">
        <w:rPr>
          <w:rFonts w:eastAsia="바탕"/>
          <w:bCs/>
          <w:lang w:val="ru-RU" w:eastAsia="ko-KR"/>
        </w:rPr>
        <w:t xml:space="preserve">устройств </w:t>
      </w:r>
      <w:r>
        <w:rPr>
          <w:rFonts w:eastAsia="바탕"/>
          <w:bCs/>
          <w:lang w:eastAsia="ko-KR"/>
        </w:rPr>
        <w:t>LG</w:t>
      </w:r>
      <w:r w:rsidRPr="00133E8B">
        <w:rPr>
          <w:rFonts w:eastAsia="바탕"/>
          <w:bCs/>
          <w:lang w:val="ru-RU" w:eastAsia="ko-KR"/>
        </w:rPr>
        <w:t xml:space="preserve">, по мере того, как обновление будет </w:t>
      </w:r>
      <w:proofErr w:type="gramStart"/>
      <w:r>
        <w:rPr>
          <w:rFonts w:eastAsia="바탕"/>
          <w:bCs/>
          <w:lang w:val="ru-RU" w:eastAsia="ko-KR"/>
        </w:rPr>
        <w:t>становится</w:t>
      </w:r>
      <w:proofErr w:type="gramEnd"/>
      <w:r>
        <w:rPr>
          <w:rFonts w:eastAsia="바탕"/>
          <w:bCs/>
          <w:lang w:val="ru-RU" w:eastAsia="ko-KR"/>
        </w:rPr>
        <w:t xml:space="preserve"> доступным для них</w:t>
      </w:r>
      <w:r w:rsidRPr="00133E8B">
        <w:rPr>
          <w:rFonts w:eastAsia="바탕"/>
          <w:bCs/>
          <w:lang w:val="ru-RU" w:eastAsia="ko-KR"/>
        </w:rPr>
        <w:t xml:space="preserve">. </w:t>
      </w:r>
    </w:p>
    <w:p w:rsidR="000D4061" w:rsidRPr="0013121B" w:rsidRDefault="000D4061" w:rsidP="000D4061">
      <w:pPr>
        <w:widowControl w:val="0"/>
        <w:spacing w:line="360" w:lineRule="auto"/>
        <w:jc w:val="center"/>
        <w:rPr>
          <w:rFonts w:eastAsia="바탕"/>
          <w:bCs/>
          <w:lang w:val="ru-RU" w:eastAsia="ko-KR" w:bidi="mni-IN"/>
        </w:rPr>
      </w:pPr>
      <w:r w:rsidRPr="0013121B">
        <w:rPr>
          <w:rFonts w:eastAsia="바탕"/>
          <w:bCs/>
          <w:lang w:val="ru-RU" w:eastAsia="ko-KR" w:bidi="mni-IN"/>
        </w:rPr>
        <w:t># # #</w:t>
      </w:r>
    </w:p>
    <w:p w:rsidR="000D4061" w:rsidRPr="00C85FBE" w:rsidRDefault="000D4061" w:rsidP="000D4061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0D4061" w:rsidRDefault="000D4061" w:rsidP="000D4061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426558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(KSE: 066570.KS) является мировым лиде</w:t>
      </w:r>
      <w:r>
        <w:rPr>
          <w:color w:val="000000"/>
          <w:sz w:val="18"/>
          <w:szCs w:val="18"/>
          <w:lang w:val="ru-RU"/>
        </w:rPr>
        <w:t>ром в производстве</w:t>
      </w:r>
      <w:r w:rsidRPr="00426558">
        <w:rPr>
          <w:color w:val="000000"/>
          <w:sz w:val="18"/>
          <w:szCs w:val="18"/>
          <w:lang w:val="ru-RU"/>
        </w:rPr>
        <w:t xml:space="preserve">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Entertainment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Mobile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Communications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Appliance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Air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Conditioning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426558">
        <w:rPr>
          <w:color w:val="000000"/>
          <w:sz w:val="18"/>
          <w:szCs w:val="18"/>
          <w:lang w:val="ru-RU"/>
        </w:rPr>
        <w:t>Energy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Solution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426558">
        <w:rPr>
          <w:color w:val="000000"/>
          <w:sz w:val="18"/>
          <w:szCs w:val="18"/>
          <w:lang w:val="ru-RU"/>
        </w:rPr>
        <w:t>Vehicle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Components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426558">
        <w:rPr>
          <w:color w:val="000000"/>
          <w:sz w:val="18"/>
          <w:szCs w:val="18"/>
          <w:lang w:val="ru-RU"/>
        </w:rPr>
        <w:t>продаж</w:t>
      </w:r>
      <w:proofErr w:type="gramEnd"/>
      <w:r w:rsidRPr="00426558">
        <w:rPr>
          <w:color w:val="000000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426558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426558">
        <w:rPr>
          <w:color w:val="000000"/>
          <w:sz w:val="18"/>
          <w:szCs w:val="18"/>
        </w:rPr>
        <w:t xml:space="preserve"> LG Electronics </w:t>
      </w:r>
      <w:r w:rsidRPr="00426558">
        <w:rPr>
          <w:color w:val="000000"/>
          <w:sz w:val="18"/>
          <w:szCs w:val="18"/>
          <w:lang w:val="ru-RU"/>
        </w:rPr>
        <w:t>лауреат</w:t>
      </w:r>
      <w:r w:rsidRPr="00426558">
        <w:rPr>
          <w:color w:val="000000"/>
          <w:sz w:val="18"/>
          <w:szCs w:val="18"/>
        </w:rPr>
        <w:t xml:space="preserve"> </w:t>
      </w:r>
      <w:r w:rsidRPr="00426558">
        <w:rPr>
          <w:color w:val="000000"/>
          <w:sz w:val="18"/>
          <w:szCs w:val="18"/>
          <w:lang w:val="ru-RU"/>
        </w:rPr>
        <w:t>пр</w:t>
      </w:r>
      <w:r w:rsidRPr="00426558">
        <w:rPr>
          <w:color w:val="000000"/>
          <w:sz w:val="18"/>
          <w:szCs w:val="18"/>
          <w:lang w:val="ru-RU"/>
        </w:rPr>
        <w:t>е</w:t>
      </w:r>
      <w:r w:rsidRPr="00426558">
        <w:rPr>
          <w:color w:val="000000"/>
          <w:sz w:val="18"/>
          <w:szCs w:val="18"/>
          <w:lang w:val="ru-RU"/>
        </w:rPr>
        <w:t>мии</w:t>
      </w:r>
      <w:r w:rsidRPr="00426558">
        <w:rPr>
          <w:color w:val="000000"/>
          <w:sz w:val="18"/>
          <w:szCs w:val="18"/>
        </w:rPr>
        <w:t xml:space="preserve"> 201</w:t>
      </w:r>
      <w:r w:rsidRPr="00EB5E55">
        <w:rPr>
          <w:color w:val="000000"/>
          <w:sz w:val="18"/>
          <w:szCs w:val="18"/>
        </w:rPr>
        <w:t>4</w:t>
      </w:r>
      <w:r w:rsidRPr="00426558">
        <w:rPr>
          <w:color w:val="000000"/>
          <w:sz w:val="18"/>
          <w:szCs w:val="18"/>
        </w:rPr>
        <w:t xml:space="preserve"> ENERGY STAR Partner of the Year. </w:t>
      </w:r>
      <w:r w:rsidRPr="0042655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 w:rsidR="00E2141F">
        <w:fldChar w:fldCharType="begin"/>
      </w:r>
      <w:r w:rsidR="0081030D">
        <w:instrText>HYPERLINK</w:instrText>
      </w:r>
      <w:r w:rsidR="00E2141F" w:rsidRPr="00E2141F">
        <w:rPr>
          <w:lang w:val="ru-RU"/>
          <w:rPrChange w:id="3" w:author="elena.masko" w:date="2015-02-20T16:17:00Z">
            <w:rPr/>
          </w:rPrChange>
        </w:rPr>
        <w:instrText xml:space="preserve"> "</w:instrText>
      </w:r>
      <w:r w:rsidR="0081030D">
        <w:instrText>http</w:instrText>
      </w:r>
      <w:r w:rsidR="00E2141F" w:rsidRPr="00E2141F">
        <w:rPr>
          <w:lang w:val="ru-RU"/>
          <w:rPrChange w:id="4" w:author="elena.masko" w:date="2015-02-20T16:17:00Z">
            <w:rPr/>
          </w:rPrChange>
        </w:rPr>
        <w:instrText>://</w:instrText>
      </w:r>
      <w:r w:rsidR="0081030D">
        <w:instrText>www</w:instrText>
      </w:r>
      <w:r w:rsidR="00E2141F" w:rsidRPr="00E2141F">
        <w:rPr>
          <w:lang w:val="ru-RU"/>
          <w:rPrChange w:id="5" w:author="elena.masko" w:date="2015-02-20T16:17:00Z">
            <w:rPr/>
          </w:rPrChange>
        </w:rPr>
        <w:instrText>.</w:instrText>
      </w:r>
      <w:r w:rsidR="0081030D">
        <w:instrText>lg</w:instrText>
      </w:r>
      <w:r w:rsidR="00E2141F" w:rsidRPr="00E2141F">
        <w:rPr>
          <w:lang w:val="ru-RU"/>
          <w:rPrChange w:id="6" w:author="elena.masko" w:date="2015-02-20T16:17:00Z">
            <w:rPr/>
          </w:rPrChange>
        </w:rPr>
        <w:instrText>.</w:instrText>
      </w:r>
      <w:r w:rsidR="0081030D">
        <w:instrText>ru</w:instrText>
      </w:r>
      <w:r w:rsidR="00E2141F" w:rsidRPr="00E2141F">
        <w:rPr>
          <w:lang w:val="ru-RU"/>
          <w:rPrChange w:id="7" w:author="elena.masko" w:date="2015-02-20T16:17:00Z">
            <w:rPr/>
          </w:rPrChange>
        </w:rPr>
        <w:instrText>"</w:instrText>
      </w:r>
      <w:r w:rsidR="00E2141F">
        <w:fldChar w:fldCharType="separate"/>
      </w:r>
      <w:r w:rsidRPr="00435842">
        <w:rPr>
          <w:rStyle w:val="a3"/>
          <w:sz w:val="18"/>
          <w:szCs w:val="18"/>
          <w:lang w:val="ru-RU"/>
        </w:rPr>
        <w:t>www.lg.ru</w:t>
      </w:r>
      <w:r w:rsidR="00E2141F">
        <w:fldChar w:fldCharType="end"/>
      </w:r>
      <w:r w:rsidRPr="00426558">
        <w:rPr>
          <w:color w:val="000000"/>
          <w:sz w:val="18"/>
          <w:szCs w:val="18"/>
          <w:lang w:val="ru-RU"/>
        </w:rPr>
        <w:t>.</w:t>
      </w:r>
    </w:p>
    <w:p w:rsidR="000D4061" w:rsidRPr="0013121B" w:rsidRDefault="000D4061" w:rsidP="000D4061">
      <w:pPr>
        <w:widowControl w:val="0"/>
        <w:jc w:val="both"/>
        <w:rPr>
          <w:rFonts w:eastAsia="Times New Roman"/>
          <w:sz w:val="18"/>
          <w:szCs w:val="18"/>
          <w:shd w:val="clear" w:color="auto" w:fill="FFFFFF"/>
          <w:lang w:val="ru-RU"/>
        </w:rPr>
      </w:pPr>
    </w:p>
    <w:p w:rsidR="000D4061" w:rsidRPr="0013121B" w:rsidRDefault="000D4061" w:rsidP="000D4061">
      <w:pPr>
        <w:jc w:val="both"/>
        <w:rPr>
          <w:rFonts w:eastAsia="MD아트체"/>
          <w:b/>
          <w:color w:val="C5003D"/>
          <w:sz w:val="18"/>
          <w:szCs w:val="18"/>
          <w:lang w:val="ru-RU"/>
        </w:rPr>
      </w:pPr>
      <w:bookmarkStart w:id="8" w:name="_GoBack"/>
      <w:bookmarkEnd w:id="8"/>
      <w:r w:rsidRPr="0013121B">
        <w:rPr>
          <w:rFonts w:eastAsia="MD아트체"/>
          <w:b/>
          <w:color w:val="C5003D"/>
          <w:sz w:val="18"/>
          <w:szCs w:val="18"/>
          <w:lang w:val="ru-RU"/>
        </w:rPr>
        <w:t xml:space="preserve">О компании </w:t>
      </w:r>
      <w:r>
        <w:rPr>
          <w:rFonts w:eastAsia="MD아트체"/>
          <w:b/>
          <w:color w:val="C5003D"/>
          <w:sz w:val="18"/>
          <w:szCs w:val="18"/>
        </w:rPr>
        <w:t>LG</w:t>
      </w:r>
      <w:r w:rsidRPr="0013121B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Electronics</w:t>
      </w:r>
      <w:r w:rsidRPr="0013121B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Mobile</w:t>
      </w:r>
      <w:r w:rsidRPr="0013121B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Communications</w:t>
      </w:r>
    </w:p>
    <w:p w:rsidR="000D4061" w:rsidRDefault="000D4061" w:rsidP="000D4061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>
        <w:rPr>
          <w:rFonts w:eastAsia="MD아트체"/>
          <w:sz w:val="18"/>
          <w:szCs w:val="18"/>
        </w:rPr>
        <w:t>ElectronicsMobileCommunications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</w:t>
      </w:r>
      <w:r>
        <w:rPr>
          <w:rFonts w:eastAsia="MD아트체"/>
          <w:sz w:val="18"/>
          <w:szCs w:val="18"/>
          <w:lang w:val="ru-RU"/>
        </w:rPr>
        <w:t>и</w:t>
      </w:r>
      <w:r>
        <w:rPr>
          <w:rFonts w:eastAsia="MD아트체"/>
          <w:sz w:val="18"/>
          <w:szCs w:val="18"/>
          <w:lang w:val="ru-RU"/>
        </w:rPr>
        <w:t xml:space="preserve">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</w:t>
      </w:r>
      <w:proofErr w:type="spellStart"/>
      <w:r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показателям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>, орие</w:t>
      </w:r>
      <w:r>
        <w:rPr>
          <w:rFonts w:eastAsia="MD아트체"/>
          <w:sz w:val="18"/>
          <w:szCs w:val="18"/>
          <w:lang w:val="ru-RU"/>
        </w:rPr>
        <w:t>н</w:t>
      </w:r>
      <w:r>
        <w:rPr>
          <w:rFonts w:eastAsia="MD아트체"/>
          <w:sz w:val="18"/>
          <w:szCs w:val="18"/>
          <w:lang w:val="ru-RU"/>
        </w:rPr>
        <w:t xml:space="preserve">тированные на потребителя, - включая флагманские </w:t>
      </w:r>
      <w:proofErr w:type="spellStart"/>
      <w:r>
        <w:rPr>
          <w:rFonts w:eastAsia="MD아트체"/>
          <w:sz w:val="18"/>
          <w:szCs w:val="18"/>
          <w:lang w:val="ru-RU"/>
        </w:rPr>
        <w:t>премиум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эргономичный дизайн с интуитивными пользовательскими функциями, которые улучшают опыт </w:t>
      </w:r>
      <w:r>
        <w:rPr>
          <w:rFonts w:eastAsia="MD아트체"/>
          <w:sz w:val="18"/>
          <w:szCs w:val="18"/>
          <w:lang w:val="ru-RU"/>
        </w:rPr>
        <w:lastRenderedPageBreak/>
        <w:t>их использов</w:t>
      </w:r>
      <w:r>
        <w:rPr>
          <w:rFonts w:eastAsia="MD아트체"/>
          <w:sz w:val="18"/>
          <w:szCs w:val="18"/>
          <w:lang w:val="ru-RU"/>
        </w:rPr>
        <w:t>а</w:t>
      </w:r>
      <w:r>
        <w:rPr>
          <w:rFonts w:eastAsia="MD아트체"/>
          <w:sz w:val="18"/>
          <w:szCs w:val="18"/>
          <w:lang w:val="ru-RU"/>
        </w:rPr>
        <w:t>ния. Компания стремится открыть для пользователей новую эру взаимодействия, чему способствует максимал</w:t>
      </w:r>
      <w:r>
        <w:rPr>
          <w:rFonts w:eastAsia="MD아트체"/>
          <w:sz w:val="18"/>
          <w:szCs w:val="18"/>
          <w:lang w:val="ru-RU"/>
        </w:rPr>
        <w:t>ь</w:t>
      </w:r>
      <w:r>
        <w:rPr>
          <w:rFonts w:eastAsia="MD아트체"/>
          <w:sz w:val="18"/>
          <w:szCs w:val="18"/>
          <w:lang w:val="ru-RU"/>
        </w:rPr>
        <w:t xml:space="preserve">ная совместимость между всеми устройствами, включая смартфоны, планшеты и множество моделей различной бытовой техники и портативных устройств. Для получения дополнительной информации, пожалуйста, посетите наш сайт: </w:t>
      </w:r>
      <w:r w:rsidR="00E2141F">
        <w:fldChar w:fldCharType="begin"/>
      </w:r>
      <w:r w:rsidR="0081030D">
        <w:instrText>HYPERLINK</w:instrText>
      </w:r>
      <w:r w:rsidR="00E2141F" w:rsidRPr="00E2141F">
        <w:rPr>
          <w:lang w:val="ru-RU"/>
          <w:rPrChange w:id="9" w:author="elena.masko" w:date="2015-02-20T16:17:00Z">
            <w:rPr/>
          </w:rPrChange>
        </w:rPr>
        <w:instrText xml:space="preserve"> "</w:instrText>
      </w:r>
      <w:r w:rsidR="0081030D">
        <w:instrText>http</w:instrText>
      </w:r>
      <w:r w:rsidR="00E2141F" w:rsidRPr="00E2141F">
        <w:rPr>
          <w:lang w:val="ru-RU"/>
          <w:rPrChange w:id="10" w:author="elena.masko" w:date="2015-02-20T16:17:00Z">
            <w:rPr/>
          </w:rPrChange>
        </w:rPr>
        <w:instrText>://</w:instrText>
      </w:r>
      <w:r w:rsidR="0081030D">
        <w:instrText>www</w:instrText>
      </w:r>
      <w:r w:rsidR="00E2141F" w:rsidRPr="00E2141F">
        <w:rPr>
          <w:lang w:val="ru-RU"/>
          <w:rPrChange w:id="11" w:author="elena.masko" w:date="2015-02-20T16:17:00Z">
            <w:rPr/>
          </w:rPrChange>
        </w:rPr>
        <w:instrText>.</w:instrText>
      </w:r>
      <w:r w:rsidR="0081030D">
        <w:instrText>LG</w:instrText>
      </w:r>
      <w:r w:rsidR="00E2141F" w:rsidRPr="00E2141F">
        <w:rPr>
          <w:lang w:val="ru-RU"/>
          <w:rPrChange w:id="12" w:author="elena.masko" w:date="2015-02-20T16:17:00Z">
            <w:rPr/>
          </w:rPrChange>
        </w:rPr>
        <w:instrText>.</w:instrText>
      </w:r>
      <w:r w:rsidR="0081030D">
        <w:instrText>com</w:instrText>
      </w:r>
      <w:r w:rsidR="00E2141F" w:rsidRPr="00E2141F">
        <w:rPr>
          <w:lang w:val="ru-RU"/>
          <w:rPrChange w:id="13" w:author="elena.masko" w:date="2015-02-20T16:17:00Z">
            <w:rPr/>
          </w:rPrChange>
        </w:rPr>
        <w:instrText>"</w:instrText>
      </w:r>
      <w:r w:rsidR="00E2141F">
        <w:fldChar w:fldCharType="separate"/>
      </w:r>
      <w:r>
        <w:rPr>
          <w:rStyle w:val="a3"/>
          <w:rFonts w:eastAsia="MD아트체"/>
          <w:sz w:val="18"/>
          <w:szCs w:val="18"/>
        </w:rPr>
        <w:t>www</w:t>
      </w:r>
      <w:r>
        <w:rPr>
          <w:rStyle w:val="a3"/>
          <w:rFonts w:eastAsia="MD아트체"/>
          <w:sz w:val="18"/>
          <w:szCs w:val="18"/>
          <w:lang w:val="ru-RU"/>
        </w:rPr>
        <w:t>.</w:t>
      </w:r>
      <w:r>
        <w:rPr>
          <w:rStyle w:val="a3"/>
          <w:rFonts w:eastAsia="MD아트체"/>
          <w:sz w:val="18"/>
          <w:szCs w:val="18"/>
        </w:rPr>
        <w:t>LG</w:t>
      </w:r>
      <w:r>
        <w:rPr>
          <w:rStyle w:val="a3"/>
          <w:rFonts w:eastAsia="MD아트체"/>
          <w:sz w:val="18"/>
          <w:szCs w:val="18"/>
          <w:lang w:val="ru-RU"/>
        </w:rPr>
        <w:t>.</w:t>
      </w:r>
      <w:r>
        <w:rPr>
          <w:rStyle w:val="a3"/>
          <w:rFonts w:eastAsia="MD아트체"/>
          <w:sz w:val="18"/>
          <w:szCs w:val="18"/>
        </w:rPr>
        <w:t>com</w:t>
      </w:r>
      <w:r w:rsidR="00E2141F">
        <w:fldChar w:fldCharType="end"/>
      </w:r>
      <w:r>
        <w:rPr>
          <w:rFonts w:eastAsia="MD아트체"/>
          <w:sz w:val="18"/>
          <w:szCs w:val="18"/>
          <w:lang w:val="ru-RU"/>
        </w:rPr>
        <w:t>.</w:t>
      </w:r>
    </w:p>
    <w:p w:rsidR="000D4061" w:rsidRPr="00133E8B" w:rsidRDefault="000D4061" w:rsidP="000D4061">
      <w:pPr>
        <w:keepNext/>
        <w:keepLines/>
        <w:tabs>
          <w:tab w:val="left" w:pos="6300"/>
        </w:tabs>
        <w:jc w:val="both"/>
        <w:rPr>
          <w:rFonts w:eastAsia="MD아트체"/>
          <w:sz w:val="18"/>
          <w:szCs w:val="18"/>
          <w:lang w:val="ru-RU"/>
        </w:rPr>
      </w:pPr>
    </w:p>
    <w:p w:rsidR="00200CF4" w:rsidRPr="000D4061" w:rsidRDefault="00200CF4" w:rsidP="00BF2AFD">
      <w:pPr>
        <w:tabs>
          <w:tab w:val="left" w:pos="4395"/>
        </w:tabs>
        <w:kinsoku w:val="0"/>
        <w:overflowPunct w:val="0"/>
        <w:autoSpaceDE w:val="0"/>
        <w:autoSpaceDN w:val="0"/>
        <w:jc w:val="both"/>
        <w:rPr>
          <w:rFonts w:eastAsia="Batang"/>
          <w:color w:val="000000"/>
          <w:sz w:val="18"/>
          <w:szCs w:val="18"/>
          <w:lang w:val="ru-RU" w:eastAsia="ko-KR"/>
        </w:rPr>
      </w:pPr>
    </w:p>
    <w:sectPr w:rsidR="00200CF4" w:rsidRPr="000D4061" w:rsidSect="007F6462">
      <w:headerReference w:type="default" r:id="rId8"/>
      <w:footerReference w:type="even" r:id="rId9"/>
      <w:footerReference w:type="default" r:id="rId10"/>
      <w:pgSz w:w="11907" w:h="16840" w:code="9"/>
      <w:pgMar w:top="2268" w:right="141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1E6" w:rsidRDefault="004761E6">
      <w:r>
        <w:separator/>
      </w:r>
    </w:p>
  </w:endnote>
  <w:endnote w:type="continuationSeparator" w:id="0">
    <w:p w:rsidR="004761E6" w:rsidRDefault="00476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바탕">
    <w:altName w:val="Batang"/>
    <w:charset w:val="4F"/>
    <w:family w:val="auto"/>
    <w:pitch w:val="variable"/>
    <w:sig w:usb0="00000001" w:usb1="00000000" w:usb2="01002406" w:usb3="00000000" w:csb0="00080000" w:csb1="00000000"/>
  </w:font>
  <w:font w:name="MD아트체"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A2" w:rsidRDefault="00E2141F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E275A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275A2" w:rsidRDefault="00E275A2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A2" w:rsidRDefault="00E2141F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E275A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1A01">
      <w:rPr>
        <w:rStyle w:val="a8"/>
        <w:noProof/>
      </w:rPr>
      <w:t>1</w:t>
    </w:r>
    <w:r>
      <w:rPr>
        <w:rStyle w:val="a8"/>
      </w:rPr>
      <w:fldChar w:fldCharType="end"/>
    </w:r>
  </w:p>
  <w:p w:rsidR="00E275A2" w:rsidRDefault="00E275A2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1E6" w:rsidRDefault="004761E6">
      <w:r>
        <w:separator/>
      </w:r>
    </w:p>
  </w:footnote>
  <w:footnote w:type="continuationSeparator" w:id="0">
    <w:p w:rsidR="004761E6" w:rsidRDefault="00476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A2" w:rsidRDefault="00E275A2" w:rsidP="00823EA8">
    <w:pPr>
      <w:pStyle w:val="a4"/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-471501</wp:posOffset>
          </wp:positionH>
          <wp:positionV relativeFrom="paragraph">
            <wp:posOffset>6985</wp:posOffset>
          </wp:positionV>
          <wp:extent cx="1049655" cy="4794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275A2" w:rsidRDefault="00E275A2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E275A2" w:rsidRPr="00EB2678" w:rsidRDefault="00E275A2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61C77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7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4"/>
  </w:num>
  <w:num w:numId="5">
    <w:abstractNumId w:val="18"/>
  </w:num>
  <w:num w:numId="6">
    <w:abstractNumId w:val="4"/>
  </w:num>
  <w:num w:numId="7">
    <w:abstractNumId w:val="11"/>
  </w:num>
  <w:num w:numId="8">
    <w:abstractNumId w:val="7"/>
  </w:num>
  <w:num w:numId="9">
    <w:abstractNumId w:val="6"/>
  </w:num>
  <w:num w:numId="10">
    <w:abstractNumId w:val="13"/>
  </w:num>
  <w:num w:numId="11">
    <w:abstractNumId w:val="8"/>
  </w:num>
  <w:num w:numId="12">
    <w:abstractNumId w:val="17"/>
  </w:num>
  <w:num w:numId="13">
    <w:abstractNumId w:val="16"/>
  </w:num>
  <w:num w:numId="14">
    <w:abstractNumId w:val="4"/>
  </w:num>
  <w:num w:numId="15">
    <w:abstractNumId w:val="12"/>
  </w:num>
  <w:num w:numId="16">
    <w:abstractNumId w:val="10"/>
  </w:num>
  <w:num w:numId="17">
    <w:abstractNumId w:val="2"/>
  </w:num>
  <w:num w:numId="18">
    <w:abstractNumId w:val="19"/>
  </w:num>
  <w:num w:numId="19">
    <w:abstractNumId w:val="15"/>
  </w:num>
  <w:num w:numId="20">
    <w:abstractNumId w:val="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662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4D4"/>
    <w:rsid w:val="000012BF"/>
    <w:rsid w:val="000032EF"/>
    <w:rsid w:val="00004AA1"/>
    <w:rsid w:val="00005C07"/>
    <w:rsid w:val="0000614B"/>
    <w:rsid w:val="00006490"/>
    <w:rsid w:val="0000753C"/>
    <w:rsid w:val="000079BE"/>
    <w:rsid w:val="00011AF9"/>
    <w:rsid w:val="00012E49"/>
    <w:rsid w:val="00012F24"/>
    <w:rsid w:val="00012FA7"/>
    <w:rsid w:val="00013483"/>
    <w:rsid w:val="00013A9B"/>
    <w:rsid w:val="00014060"/>
    <w:rsid w:val="000148C3"/>
    <w:rsid w:val="000159CB"/>
    <w:rsid w:val="00015AE5"/>
    <w:rsid w:val="00016395"/>
    <w:rsid w:val="000171D5"/>
    <w:rsid w:val="00017750"/>
    <w:rsid w:val="000209FA"/>
    <w:rsid w:val="00020D30"/>
    <w:rsid w:val="0002240D"/>
    <w:rsid w:val="00025F0F"/>
    <w:rsid w:val="00026DC7"/>
    <w:rsid w:val="00032333"/>
    <w:rsid w:val="00036CFC"/>
    <w:rsid w:val="0003773E"/>
    <w:rsid w:val="000400EF"/>
    <w:rsid w:val="00042054"/>
    <w:rsid w:val="000455F0"/>
    <w:rsid w:val="000458A9"/>
    <w:rsid w:val="0004595D"/>
    <w:rsid w:val="0005070D"/>
    <w:rsid w:val="00050F7D"/>
    <w:rsid w:val="000513F6"/>
    <w:rsid w:val="00052529"/>
    <w:rsid w:val="00053B17"/>
    <w:rsid w:val="00054180"/>
    <w:rsid w:val="000546CA"/>
    <w:rsid w:val="000555BD"/>
    <w:rsid w:val="00055947"/>
    <w:rsid w:val="0005756E"/>
    <w:rsid w:val="00057B45"/>
    <w:rsid w:val="0006064C"/>
    <w:rsid w:val="00060D4E"/>
    <w:rsid w:val="00061B0E"/>
    <w:rsid w:val="0006262F"/>
    <w:rsid w:val="0006310F"/>
    <w:rsid w:val="0006500A"/>
    <w:rsid w:val="00066930"/>
    <w:rsid w:val="00070AF3"/>
    <w:rsid w:val="00071BD0"/>
    <w:rsid w:val="000724A6"/>
    <w:rsid w:val="00074305"/>
    <w:rsid w:val="000757DE"/>
    <w:rsid w:val="00077ADE"/>
    <w:rsid w:val="000802C8"/>
    <w:rsid w:val="0008097F"/>
    <w:rsid w:val="0008477B"/>
    <w:rsid w:val="00086716"/>
    <w:rsid w:val="000900FD"/>
    <w:rsid w:val="0009043C"/>
    <w:rsid w:val="00091272"/>
    <w:rsid w:val="000921FA"/>
    <w:rsid w:val="00092673"/>
    <w:rsid w:val="000942BD"/>
    <w:rsid w:val="000951A2"/>
    <w:rsid w:val="000951D0"/>
    <w:rsid w:val="000956C6"/>
    <w:rsid w:val="0009570F"/>
    <w:rsid w:val="000968D8"/>
    <w:rsid w:val="00096AC8"/>
    <w:rsid w:val="00096C9D"/>
    <w:rsid w:val="000A3E88"/>
    <w:rsid w:val="000A3FB0"/>
    <w:rsid w:val="000A4226"/>
    <w:rsid w:val="000A4B44"/>
    <w:rsid w:val="000A5A7B"/>
    <w:rsid w:val="000A5B4D"/>
    <w:rsid w:val="000A6A09"/>
    <w:rsid w:val="000A7A6C"/>
    <w:rsid w:val="000B0F4E"/>
    <w:rsid w:val="000B157F"/>
    <w:rsid w:val="000B2A99"/>
    <w:rsid w:val="000B4C7F"/>
    <w:rsid w:val="000B6028"/>
    <w:rsid w:val="000B6236"/>
    <w:rsid w:val="000C07C4"/>
    <w:rsid w:val="000C1E73"/>
    <w:rsid w:val="000C2A67"/>
    <w:rsid w:val="000C2CA7"/>
    <w:rsid w:val="000C3F7E"/>
    <w:rsid w:val="000C5A50"/>
    <w:rsid w:val="000C5D33"/>
    <w:rsid w:val="000C5F52"/>
    <w:rsid w:val="000C61C4"/>
    <w:rsid w:val="000C65E6"/>
    <w:rsid w:val="000D0239"/>
    <w:rsid w:val="000D0790"/>
    <w:rsid w:val="000D231D"/>
    <w:rsid w:val="000D3535"/>
    <w:rsid w:val="000D38D9"/>
    <w:rsid w:val="000D4061"/>
    <w:rsid w:val="000D4109"/>
    <w:rsid w:val="000D49F5"/>
    <w:rsid w:val="000D5194"/>
    <w:rsid w:val="000D53CF"/>
    <w:rsid w:val="000E0072"/>
    <w:rsid w:val="000E0950"/>
    <w:rsid w:val="000E3182"/>
    <w:rsid w:val="000E39B0"/>
    <w:rsid w:val="000E475A"/>
    <w:rsid w:val="000E6019"/>
    <w:rsid w:val="000E62E3"/>
    <w:rsid w:val="000F2AEA"/>
    <w:rsid w:val="000F43A0"/>
    <w:rsid w:val="000F4D4E"/>
    <w:rsid w:val="000F69C5"/>
    <w:rsid w:val="000F7F53"/>
    <w:rsid w:val="00100BB7"/>
    <w:rsid w:val="00100C08"/>
    <w:rsid w:val="0010399E"/>
    <w:rsid w:val="00105B99"/>
    <w:rsid w:val="0010636C"/>
    <w:rsid w:val="00107645"/>
    <w:rsid w:val="00107DF8"/>
    <w:rsid w:val="00107F11"/>
    <w:rsid w:val="00107F1D"/>
    <w:rsid w:val="00110CD6"/>
    <w:rsid w:val="00111148"/>
    <w:rsid w:val="00112553"/>
    <w:rsid w:val="00112FA0"/>
    <w:rsid w:val="0011355A"/>
    <w:rsid w:val="00114958"/>
    <w:rsid w:val="0011667F"/>
    <w:rsid w:val="0011759F"/>
    <w:rsid w:val="0012274F"/>
    <w:rsid w:val="0012332F"/>
    <w:rsid w:val="0012521D"/>
    <w:rsid w:val="00125C31"/>
    <w:rsid w:val="0012627D"/>
    <w:rsid w:val="00127280"/>
    <w:rsid w:val="00130F3B"/>
    <w:rsid w:val="00131229"/>
    <w:rsid w:val="00133610"/>
    <w:rsid w:val="00134BB8"/>
    <w:rsid w:val="00135242"/>
    <w:rsid w:val="00135E55"/>
    <w:rsid w:val="00136C34"/>
    <w:rsid w:val="00140311"/>
    <w:rsid w:val="0014098F"/>
    <w:rsid w:val="00141D79"/>
    <w:rsid w:val="0014352F"/>
    <w:rsid w:val="00143913"/>
    <w:rsid w:val="00143C93"/>
    <w:rsid w:val="0014421E"/>
    <w:rsid w:val="001445F1"/>
    <w:rsid w:val="00145126"/>
    <w:rsid w:val="00145219"/>
    <w:rsid w:val="00145A3F"/>
    <w:rsid w:val="0014791A"/>
    <w:rsid w:val="00151A3E"/>
    <w:rsid w:val="00152096"/>
    <w:rsid w:val="00153546"/>
    <w:rsid w:val="00155EE1"/>
    <w:rsid w:val="001600EA"/>
    <w:rsid w:val="00162DE5"/>
    <w:rsid w:val="00165009"/>
    <w:rsid w:val="0016512A"/>
    <w:rsid w:val="00166182"/>
    <w:rsid w:val="001664A1"/>
    <w:rsid w:val="00166BF9"/>
    <w:rsid w:val="00167115"/>
    <w:rsid w:val="00170253"/>
    <w:rsid w:val="001706F4"/>
    <w:rsid w:val="0017177D"/>
    <w:rsid w:val="00171FE8"/>
    <w:rsid w:val="00172A77"/>
    <w:rsid w:val="00173284"/>
    <w:rsid w:val="00173C72"/>
    <w:rsid w:val="001741B6"/>
    <w:rsid w:val="00175357"/>
    <w:rsid w:val="00175F00"/>
    <w:rsid w:val="0017653B"/>
    <w:rsid w:val="00176E82"/>
    <w:rsid w:val="00177747"/>
    <w:rsid w:val="00177D73"/>
    <w:rsid w:val="00182218"/>
    <w:rsid w:val="00182356"/>
    <w:rsid w:val="001835C6"/>
    <w:rsid w:val="00183897"/>
    <w:rsid w:val="00184A40"/>
    <w:rsid w:val="00186090"/>
    <w:rsid w:val="00190706"/>
    <w:rsid w:val="00191983"/>
    <w:rsid w:val="00192450"/>
    <w:rsid w:val="00192C92"/>
    <w:rsid w:val="001944A2"/>
    <w:rsid w:val="001945A1"/>
    <w:rsid w:val="00196007"/>
    <w:rsid w:val="00196BF0"/>
    <w:rsid w:val="001A2554"/>
    <w:rsid w:val="001A3B24"/>
    <w:rsid w:val="001A3F3F"/>
    <w:rsid w:val="001A680C"/>
    <w:rsid w:val="001A6921"/>
    <w:rsid w:val="001A6A0B"/>
    <w:rsid w:val="001B008B"/>
    <w:rsid w:val="001B1C42"/>
    <w:rsid w:val="001B3B70"/>
    <w:rsid w:val="001B7B5A"/>
    <w:rsid w:val="001C0683"/>
    <w:rsid w:val="001C0D27"/>
    <w:rsid w:val="001C1A4C"/>
    <w:rsid w:val="001C34F1"/>
    <w:rsid w:val="001C438F"/>
    <w:rsid w:val="001C4D5B"/>
    <w:rsid w:val="001C6118"/>
    <w:rsid w:val="001D0318"/>
    <w:rsid w:val="001D1172"/>
    <w:rsid w:val="001D1F1F"/>
    <w:rsid w:val="001D2D31"/>
    <w:rsid w:val="001D3E83"/>
    <w:rsid w:val="001D40C4"/>
    <w:rsid w:val="001D47E4"/>
    <w:rsid w:val="001D4F83"/>
    <w:rsid w:val="001D5309"/>
    <w:rsid w:val="001D5B64"/>
    <w:rsid w:val="001D654D"/>
    <w:rsid w:val="001D75EC"/>
    <w:rsid w:val="001D7A23"/>
    <w:rsid w:val="001E000A"/>
    <w:rsid w:val="001E012F"/>
    <w:rsid w:val="001E1B7E"/>
    <w:rsid w:val="001E5059"/>
    <w:rsid w:val="001E6882"/>
    <w:rsid w:val="001E7CD0"/>
    <w:rsid w:val="001F071F"/>
    <w:rsid w:val="001F2A24"/>
    <w:rsid w:val="001F36FB"/>
    <w:rsid w:val="001F58E7"/>
    <w:rsid w:val="001F76E5"/>
    <w:rsid w:val="001F7B7B"/>
    <w:rsid w:val="002004C9"/>
    <w:rsid w:val="002004CF"/>
    <w:rsid w:val="00200CF4"/>
    <w:rsid w:val="002012E5"/>
    <w:rsid w:val="00202F25"/>
    <w:rsid w:val="0020327F"/>
    <w:rsid w:val="002052E4"/>
    <w:rsid w:val="002052FE"/>
    <w:rsid w:val="00205DDD"/>
    <w:rsid w:val="00206488"/>
    <w:rsid w:val="002077E0"/>
    <w:rsid w:val="00211D65"/>
    <w:rsid w:val="0021244B"/>
    <w:rsid w:val="00215055"/>
    <w:rsid w:val="00216B9C"/>
    <w:rsid w:val="00216C63"/>
    <w:rsid w:val="002174B5"/>
    <w:rsid w:val="0022001E"/>
    <w:rsid w:val="00221379"/>
    <w:rsid w:val="002213B1"/>
    <w:rsid w:val="0022218A"/>
    <w:rsid w:val="00222D01"/>
    <w:rsid w:val="00223582"/>
    <w:rsid w:val="00224ACD"/>
    <w:rsid w:val="00224F9A"/>
    <w:rsid w:val="00226168"/>
    <w:rsid w:val="00226535"/>
    <w:rsid w:val="00227D18"/>
    <w:rsid w:val="00227E9E"/>
    <w:rsid w:val="002301DD"/>
    <w:rsid w:val="00232288"/>
    <w:rsid w:val="00232F04"/>
    <w:rsid w:val="00233F16"/>
    <w:rsid w:val="0023402E"/>
    <w:rsid w:val="002344A9"/>
    <w:rsid w:val="00234519"/>
    <w:rsid w:val="00235A2C"/>
    <w:rsid w:val="0023600D"/>
    <w:rsid w:val="00236D4E"/>
    <w:rsid w:val="00240CA8"/>
    <w:rsid w:val="002410A9"/>
    <w:rsid w:val="002421EF"/>
    <w:rsid w:val="00243DE4"/>
    <w:rsid w:val="00243DF5"/>
    <w:rsid w:val="002445E4"/>
    <w:rsid w:val="00245B25"/>
    <w:rsid w:val="00247605"/>
    <w:rsid w:val="00252486"/>
    <w:rsid w:val="0025368E"/>
    <w:rsid w:val="0025423C"/>
    <w:rsid w:val="00254E87"/>
    <w:rsid w:val="00255317"/>
    <w:rsid w:val="00255899"/>
    <w:rsid w:val="00256CAB"/>
    <w:rsid w:val="00256D2C"/>
    <w:rsid w:val="0026044E"/>
    <w:rsid w:val="00260A71"/>
    <w:rsid w:val="00261AB4"/>
    <w:rsid w:val="00261B66"/>
    <w:rsid w:val="00263832"/>
    <w:rsid w:val="00264A0F"/>
    <w:rsid w:val="00264AF7"/>
    <w:rsid w:val="0026506F"/>
    <w:rsid w:val="00265B13"/>
    <w:rsid w:val="00267351"/>
    <w:rsid w:val="002679EC"/>
    <w:rsid w:val="00267C05"/>
    <w:rsid w:val="00271031"/>
    <w:rsid w:val="00272C75"/>
    <w:rsid w:val="00273C5F"/>
    <w:rsid w:val="00273D14"/>
    <w:rsid w:val="00273E6A"/>
    <w:rsid w:val="0027540C"/>
    <w:rsid w:val="00275A37"/>
    <w:rsid w:val="00276550"/>
    <w:rsid w:val="00276845"/>
    <w:rsid w:val="002801B6"/>
    <w:rsid w:val="00280A2D"/>
    <w:rsid w:val="00280E67"/>
    <w:rsid w:val="00282C5B"/>
    <w:rsid w:val="00284D64"/>
    <w:rsid w:val="00285121"/>
    <w:rsid w:val="002863DC"/>
    <w:rsid w:val="00286656"/>
    <w:rsid w:val="00287E1A"/>
    <w:rsid w:val="002903A5"/>
    <w:rsid w:val="002910BD"/>
    <w:rsid w:val="00292307"/>
    <w:rsid w:val="00292777"/>
    <w:rsid w:val="00292AED"/>
    <w:rsid w:val="00292B49"/>
    <w:rsid w:val="002944F5"/>
    <w:rsid w:val="00294DB6"/>
    <w:rsid w:val="0029508E"/>
    <w:rsid w:val="0029518D"/>
    <w:rsid w:val="00295A90"/>
    <w:rsid w:val="00296FF6"/>
    <w:rsid w:val="002971A9"/>
    <w:rsid w:val="00297311"/>
    <w:rsid w:val="002974A1"/>
    <w:rsid w:val="0029793C"/>
    <w:rsid w:val="002A0D8D"/>
    <w:rsid w:val="002A0DD4"/>
    <w:rsid w:val="002A3AB4"/>
    <w:rsid w:val="002A4BEB"/>
    <w:rsid w:val="002A6E57"/>
    <w:rsid w:val="002A74A3"/>
    <w:rsid w:val="002B11A8"/>
    <w:rsid w:val="002B1D82"/>
    <w:rsid w:val="002B2910"/>
    <w:rsid w:val="002B3BAE"/>
    <w:rsid w:val="002B3CB4"/>
    <w:rsid w:val="002B3DFD"/>
    <w:rsid w:val="002B63DD"/>
    <w:rsid w:val="002C24BE"/>
    <w:rsid w:val="002C2CDC"/>
    <w:rsid w:val="002C4F5A"/>
    <w:rsid w:val="002C7639"/>
    <w:rsid w:val="002C763C"/>
    <w:rsid w:val="002C7BD3"/>
    <w:rsid w:val="002C7F2E"/>
    <w:rsid w:val="002D0567"/>
    <w:rsid w:val="002D1440"/>
    <w:rsid w:val="002D2BD9"/>
    <w:rsid w:val="002D2C99"/>
    <w:rsid w:val="002D5363"/>
    <w:rsid w:val="002D5638"/>
    <w:rsid w:val="002D5F68"/>
    <w:rsid w:val="002D7EAE"/>
    <w:rsid w:val="002D7F87"/>
    <w:rsid w:val="002E0FD1"/>
    <w:rsid w:val="002E1904"/>
    <w:rsid w:val="002E3531"/>
    <w:rsid w:val="002E53E8"/>
    <w:rsid w:val="002E5EF8"/>
    <w:rsid w:val="002E6693"/>
    <w:rsid w:val="002E67B3"/>
    <w:rsid w:val="002E6B16"/>
    <w:rsid w:val="002E7678"/>
    <w:rsid w:val="002F0115"/>
    <w:rsid w:val="002F0585"/>
    <w:rsid w:val="002F1246"/>
    <w:rsid w:val="002F1677"/>
    <w:rsid w:val="002F17CB"/>
    <w:rsid w:val="002F1D88"/>
    <w:rsid w:val="002F1E50"/>
    <w:rsid w:val="002F283D"/>
    <w:rsid w:val="002F33B6"/>
    <w:rsid w:val="002F3C28"/>
    <w:rsid w:val="002F5BD8"/>
    <w:rsid w:val="002F6862"/>
    <w:rsid w:val="002F7225"/>
    <w:rsid w:val="002F7C94"/>
    <w:rsid w:val="002F7DBA"/>
    <w:rsid w:val="003029C4"/>
    <w:rsid w:val="00303749"/>
    <w:rsid w:val="00303CB3"/>
    <w:rsid w:val="00304EAE"/>
    <w:rsid w:val="003057A6"/>
    <w:rsid w:val="00306E02"/>
    <w:rsid w:val="0030731D"/>
    <w:rsid w:val="0030768C"/>
    <w:rsid w:val="0031210A"/>
    <w:rsid w:val="00313882"/>
    <w:rsid w:val="00313E7D"/>
    <w:rsid w:val="00317FD3"/>
    <w:rsid w:val="00320CB9"/>
    <w:rsid w:val="00321ABA"/>
    <w:rsid w:val="00322C41"/>
    <w:rsid w:val="00322E18"/>
    <w:rsid w:val="003232CF"/>
    <w:rsid w:val="00330402"/>
    <w:rsid w:val="00330DF9"/>
    <w:rsid w:val="0033128E"/>
    <w:rsid w:val="00331F3A"/>
    <w:rsid w:val="00332660"/>
    <w:rsid w:val="003346AE"/>
    <w:rsid w:val="00335077"/>
    <w:rsid w:val="00335A20"/>
    <w:rsid w:val="003364BB"/>
    <w:rsid w:val="00336CEC"/>
    <w:rsid w:val="00340B90"/>
    <w:rsid w:val="0034144D"/>
    <w:rsid w:val="003414C6"/>
    <w:rsid w:val="00342099"/>
    <w:rsid w:val="003420C6"/>
    <w:rsid w:val="003422E3"/>
    <w:rsid w:val="0034292F"/>
    <w:rsid w:val="00342F0A"/>
    <w:rsid w:val="003434EA"/>
    <w:rsid w:val="00343E0D"/>
    <w:rsid w:val="00346236"/>
    <w:rsid w:val="00350109"/>
    <w:rsid w:val="00350AA7"/>
    <w:rsid w:val="00351CC9"/>
    <w:rsid w:val="0035243F"/>
    <w:rsid w:val="003541C3"/>
    <w:rsid w:val="00354A6B"/>
    <w:rsid w:val="00354F72"/>
    <w:rsid w:val="00356AB8"/>
    <w:rsid w:val="003572D4"/>
    <w:rsid w:val="00357F80"/>
    <w:rsid w:val="003606C5"/>
    <w:rsid w:val="00360754"/>
    <w:rsid w:val="00360FC1"/>
    <w:rsid w:val="00361643"/>
    <w:rsid w:val="003643BD"/>
    <w:rsid w:val="00365966"/>
    <w:rsid w:val="00366914"/>
    <w:rsid w:val="00371B60"/>
    <w:rsid w:val="00371E1A"/>
    <w:rsid w:val="00373539"/>
    <w:rsid w:val="0037433E"/>
    <w:rsid w:val="00375B8A"/>
    <w:rsid w:val="00376806"/>
    <w:rsid w:val="003769C0"/>
    <w:rsid w:val="00381798"/>
    <w:rsid w:val="00381B17"/>
    <w:rsid w:val="0038267E"/>
    <w:rsid w:val="00382C90"/>
    <w:rsid w:val="0038350B"/>
    <w:rsid w:val="00383C94"/>
    <w:rsid w:val="003852D0"/>
    <w:rsid w:val="0038574B"/>
    <w:rsid w:val="00385A9F"/>
    <w:rsid w:val="00386C89"/>
    <w:rsid w:val="003905A2"/>
    <w:rsid w:val="00391611"/>
    <w:rsid w:val="003927D3"/>
    <w:rsid w:val="003944C7"/>
    <w:rsid w:val="00394E91"/>
    <w:rsid w:val="00395385"/>
    <w:rsid w:val="00397FE2"/>
    <w:rsid w:val="003A06AA"/>
    <w:rsid w:val="003A1FB2"/>
    <w:rsid w:val="003A1FF5"/>
    <w:rsid w:val="003A2081"/>
    <w:rsid w:val="003A3EA7"/>
    <w:rsid w:val="003A423A"/>
    <w:rsid w:val="003A6936"/>
    <w:rsid w:val="003A7B3F"/>
    <w:rsid w:val="003B009A"/>
    <w:rsid w:val="003B25B4"/>
    <w:rsid w:val="003B2723"/>
    <w:rsid w:val="003B2F2F"/>
    <w:rsid w:val="003B31DA"/>
    <w:rsid w:val="003B3A1D"/>
    <w:rsid w:val="003B3C27"/>
    <w:rsid w:val="003B40BC"/>
    <w:rsid w:val="003B5590"/>
    <w:rsid w:val="003B5F95"/>
    <w:rsid w:val="003B6497"/>
    <w:rsid w:val="003B752D"/>
    <w:rsid w:val="003C04F6"/>
    <w:rsid w:val="003C0976"/>
    <w:rsid w:val="003C2BC1"/>
    <w:rsid w:val="003C4900"/>
    <w:rsid w:val="003C665E"/>
    <w:rsid w:val="003D0B32"/>
    <w:rsid w:val="003D190B"/>
    <w:rsid w:val="003D640B"/>
    <w:rsid w:val="003D6778"/>
    <w:rsid w:val="003D6E94"/>
    <w:rsid w:val="003D745A"/>
    <w:rsid w:val="003E2A9E"/>
    <w:rsid w:val="003E3E2C"/>
    <w:rsid w:val="003E3F53"/>
    <w:rsid w:val="003E45A9"/>
    <w:rsid w:val="003E50B8"/>
    <w:rsid w:val="003E5128"/>
    <w:rsid w:val="003E6C11"/>
    <w:rsid w:val="003F0B48"/>
    <w:rsid w:val="003F0DB0"/>
    <w:rsid w:val="003F14A1"/>
    <w:rsid w:val="003F2452"/>
    <w:rsid w:val="003F36FF"/>
    <w:rsid w:val="003F40C2"/>
    <w:rsid w:val="003F52FD"/>
    <w:rsid w:val="003F53AE"/>
    <w:rsid w:val="003F622E"/>
    <w:rsid w:val="0040092B"/>
    <w:rsid w:val="0040244F"/>
    <w:rsid w:val="0040304C"/>
    <w:rsid w:val="00403294"/>
    <w:rsid w:val="00403A08"/>
    <w:rsid w:val="00403ACB"/>
    <w:rsid w:val="00403F76"/>
    <w:rsid w:val="00412454"/>
    <w:rsid w:val="00413D62"/>
    <w:rsid w:val="00415D03"/>
    <w:rsid w:val="004168C8"/>
    <w:rsid w:val="00417036"/>
    <w:rsid w:val="004177A5"/>
    <w:rsid w:val="00417AA7"/>
    <w:rsid w:val="004221C3"/>
    <w:rsid w:val="00423A1A"/>
    <w:rsid w:val="004240E6"/>
    <w:rsid w:val="00424242"/>
    <w:rsid w:val="00424E13"/>
    <w:rsid w:val="004268BB"/>
    <w:rsid w:val="00426BB6"/>
    <w:rsid w:val="00426BDE"/>
    <w:rsid w:val="00430643"/>
    <w:rsid w:val="004307D4"/>
    <w:rsid w:val="00430914"/>
    <w:rsid w:val="00432327"/>
    <w:rsid w:val="00432D0B"/>
    <w:rsid w:val="00432EE5"/>
    <w:rsid w:val="00433A91"/>
    <w:rsid w:val="00434490"/>
    <w:rsid w:val="004347A0"/>
    <w:rsid w:val="004351F6"/>
    <w:rsid w:val="0043544B"/>
    <w:rsid w:val="0043778F"/>
    <w:rsid w:val="00437EE9"/>
    <w:rsid w:val="00437F32"/>
    <w:rsid w:val="0044214B"/>
    <w:rsid w:val="004427E3"/>
    <w:rsid w:val="0044332D"/>
    <w:rsid w:val="004433E5"/>
    <w:rsid w:val="004437B0"/>
    <w:rsid w:val="0044600A"/>
    <w:rsid w:val="0045431A"/>
    <w:rsid w:val="0045444B"/>
    <w:rsid w:val="004549E6"/>
    <w:rsid w:val="00455220"/>
    <w:rsid w:val="00455612"/>
    <w:rsid w:val="00460029"/>
    <w:rsid w:val="00460EB5"/>
    <w:rsid w:val="004635E0"/>
    <w:rsid w:val="004638F2"/>
    <w:rsid w:val="004652D0"/>
    <w:rsid w:val="0046617D"/>
    <w:rsid w:val="00467CD5"/>
    <w:rsid w:val="0047036E"/>
    <w:rsid w:val="00470CD9"/>
    <w:rsid w:val="00470EDA"/>
    <w:rsid w:val="00471661"/>
    <w:rsid w:val="00472281"/>
    <w:rsid w:val="004732E8"/>
    <w:rsid w:val="00475456"/>
    <w:rsid w:val="00475D31"/>
    <w:rsid w:val="004761E6"/>
    <w:rsid w:val="004816A1"/>
    <w:rsid w:val="00481D5D"/>
    <w:rsid w:val="004833C7"/>
    <w:rsid w:val="0048446F"/>
    <w:rsid w:val="004847CE"/>
    <w:rsid w:val="00484D94"/>
    <w:rsid w:val="00485412"/>
    <w:rsid w:val="004854B8"/>
    <w:rsid w:val="004857F1"/>
    <w:rsid w:val="00485A1E"/>
    <w:rsid w:val="00486AE9"/>
    <w:rsid w:val="00486FE4"/>
    <w:rsid w:val="004874B7"/>
    <w:rsid w:val="00490A41"/>
    <w:rsid w:val="00493648"/>
    <w:rsid w:val="0049557F"/>
    <w:rsid w:val="00495A63"/>
    <w:rsid w:val="00495EF7"/>
    <w:rsid w:val="004966E0"/>
    <w:rsid w:val="00496AEE"/>
    <w:rsid w:val="00496BA9"/>
    <w:rsid w:val="00497047"/>
    <w:rsid w:val="0049774D"/>
    <w:rsid w:val="00497E4D"/>
    <w:rsid w:val="004A0AD2"/>
    <w:rsid w:val="004A0C41"/>
    <w:rsid w:val="004A1E77"/>
    <w:rsid w:val="004A301B"/>
    <w:rsid w:val="004A44A6"/>
    <w:rsid w:val="004A47FB"/>
    <w:rsid w:val="004A4ADF"/>
    <w:rsid w:val="004A5184"/>
    <w:rsid w:val="004A55BD"/>
    <w:rsid w:val="004A6E55"/>
    <w:rsid w:val="004B2574"/>
    <w:rsid w:val="004B3228"/>
    <w:rsid w:val="004B3C05"/>
    <w:rsid w:val="004B73EF"/>
    <w:rsid w:val="004B766D"/>
    <w:rsid w:val="004B78E7"/>
    <w:rsid w:val="004C4B0B"/>
    <w:rsid w:val="004C5D1C"/>
    <w:rsid w:val="004C61EE"/>
    <w:rsid w:val="004D033A"/>
    <w:rsid w:val="004D0842"/>
    <w:rsid w:val="004D0D7F"/>
    <w:rsid w:val="004D11F4"/>
    <w:rsid w:val="004D3398"/>
    <w:rsid w:val="004D4386"/>
    <w:rsid w:val="004D4E2A"/>
    <w:rsid w:val="004D5A59"/>
    <w:rsid w:val="004D779A"/>
    <w:rsid w:val="004E0DC9"/>
    <w:rsid w:val="004E143F"/>
    <w:rsid w:val="004E203D"/>
    <w:rsid w:val="004E2C2A"/>
    <w:rsid w:val="004E312D"/>
    <w:rsid w:val="004E354F"/>
    <w:rsid w:val="004E369C"/>
    <w:rsid w:val="004E53C7"/>
    <w:rsid w:val="004E5661"/>
    <w:rsid w:val="004E6541"/>
    <w:rsid w:val="004E733E"/>
    <w:rsid w:val="004F08DC"/>
    <w:rsid w:val="004F0BE7"/>
    <w:rsid w:val="004F2B0B"/>
    <w:rsid w:val="004F483F"/>
    <w:rsid w:val="004F5A3E"/>
    <w:rsid w:val="004F6BF3"/>
    <w:rsid w:val="004F77C7"/>
    <w:rsid w:val="00501707"/>
    <w:rsid w:val="005027DF"/>
    <w:rsid w:val="0050356C"/>
    <w:rsid w:val="00504FD6"/>
    <w:rsid w:val="00507BB0"/>
    <w:rsid w:val="00507E28"/>
    <w:rsid w:val="0051058C"/>
    <w:rsid w:val="00513119"/>
    <w:rsid w:val="005139A3"/>
    <w:rsid w:val="0051489B"/>
    <w:rsid w:val="005157C1"/>
    <w:rsid w:val="0051655F"/>
    <w:rsid w:val="005165BC"/>
    <w:rsid w:val="00520AEC"/>
    <w:rsid w:val="00520CCC"/>
    <w:rsid w:val="00523F6B"/>
    <w:rsid w:val="0052483F"/>
    <w:rsid w:val="0052586B"/>
    <w:rsid w:val="00525BBE"/>
    <w:rsid w:val="00525DA9"/>
    <w:rsid w:val="0052709B"/>
    <w:rsid w:val="00530011"/>
    <w:rsid w:val="005319C8"/>
    <w:rsid w:val="00532389"/>
    <w:rsid w:val="00532541"/>
    <w:rsid w:val="005330FD"/>
    <w:rsid w:val="00534643"/>
    <w:rsid w:val="00534678"/>
    <w:rsid w:val="00541A6C"/>
    <w:rsid w:val="00543558"/>
    <w:rsid w:val="00543698"/>
    <w:rsid w:val="00545973"/>
    <w:rsid w:val="005460AA"/>
    <w:rsid w:val="00547493"/>
    <w:rsid w:val="005504B7"/>
    <w:rsid w:val="00550757"/>
    <w:rsid w:val="00550774"/>
    <w:rsid w:val="00550820"/>
    <w:rsid w:val="00553649"/>
    <w:rsid w:val="00554555"/>
    <w:rsid w:val="0055527D"/>
    <w:rsid w:val="00555380"/>
    <w:rsid w:val="0055545F"/>
    <w:rsid w:val="00555FB6"/>
    <w:rsid w:val="005560E0"/>
    <w:rsid w:val="00556ADA"/>
    <w:rsid w:val="00556F2D"/>
    <w:rsid w:val="00556F65"/>
    <w:rsid w:val="00557AFA"/>
    <w:rsid w:val="0056157B"/>
    <w:rsid w:val="00561C3C"/>
    <w:rsid w:val="005621B0"/>
    <w:rsid w:val="00562D17"/>
    <w:rsid w:val="00563D63"/>
    <w:rsid w:val="00564838"/>
    <w:rsid w:val="005657D3"/>
    <w:rsid w:val="00570921"/>
    <w:rsid w:val="00570B35"/>
    <w:rsid w:val="005719EC"/>
    <w:rsid w:val="00571E6D"/>
    <w:rsid w:val="00571F31"/>
    <w:rsid w:val="005738E6"/>
    <w:rsid w:val="00576526"/>
    <w:rsid w:val="0057665C"/>
    <w:rsid w:val="00576DB2"/>
    <w:rsid w:val="0057795E"/>
    <w:rsid w:val="00580774"/>
    <w:rsid w:val="00580C18"/>
    <w:rsid w:val="00581091"/>
    <w:rsid w:val="005836F1"/>
    <w:rsid w:val="0058593D"/>
    <w:rsid w:val="00586CAC"/>
    <w:rsid w:val="005909B3"/>
    <w:rsid w:val="00591178"/>
    <w:rsid w:val="0059154C"/>
    <w:rsid w:val="00591AA9"/>
    <w:rsid w:val="00591AC5"/>
    <w:rsid w:val="00591BB6"/>
    <w:rsid w:val="00592507"/>
    <w:rsid w:val="00592A6F"/>
    <w:rsid w:val="00592F45"/>
    <w:rsid w:val="005933E2"/>
    <w:rsid w:val="00593B88"/>
    <w:rsid w:val="005948D1"/>
    <w:rsid w:val="0059524E"/>
    <w:rsid w:val="0059630F"/>
    <w:rsid w:val="005979DD"/>
    <w:rsid w:val="005A0015"/>
    <w:rsid w:val="005A1230"/>
    <w:rsid w:val="005A4A96"/>
    <w:rsid w:val="005A67F2"/>
    <w:rsid w:val="005A717A"/>
    <w:rsid w:val="005A71E1"/>
    <w:rsid w:val="005B11FB"/>
    <w:rsid w:val="005B1D5E"/>
    <w:rsid w:val="005B1E05"/>
    <w:rsid w:val="005B246D"/>
    <w:rsid w:val="005B2F1D"/>
    <w:rsid w:val="005B30A2"/>
    <w:rsid w:val="005B424A"/>
    <w:rsid w:val="005B7CDC"/>
    <w:rsid w:val="005C2187"/>
    <w:rsid w:val="005C25B7"/>
    <w:rsid w:val="005C2681"/>
    <w:rsid w:val="005C2881"/>
    <w:rsid w:val="005C29C4"/>
    <w:rsid w:val="005C5ED2"/>
    <w:rsid w:val="005C68C3"/>
    <w:rsid w:val="005D1EDB"/>
    <w:rsid w:val="005D3813"/>
    <w:rsid w:val="005D3B32"/>
    <w:rsid w:val="005D46C1"/>
    <w:rsid w:val="005D61F2"/>
    <w:rsid w:val="005D6A31"/>
    <w:rsid w:val="005D7042"/>
    <w:rsid w:val="005D7ACE"/>
    <w:rsid w:val="005E00A4"/>
    <w:rsid w:val="005E0302"/>
    <w:rsid w:val="005E07AB"/>
    <w:rsid w:val="005E38E7"/>
    <w:rsid w:val="005E3F86"/>
    <w:rsid w:val="005E5867"/>
    <w:rsid w:val="005E5DB2"/>
    <w:rsid w:val="005E6F36"/>
    <w:rsid w:val="005E7EAD"/>
    <w:rsid w:val="005F07E0"/>
    <w:rsid w:val="005F0D1E"/>
    <w:rsid w:val="005F1967"/>
    <w:rsid w:val="005F2AC0"/>
    <w:rsid w:val="005F369E"/>
    <w:rsid w:val="005F377C"/>
    <w:rsid w:val="005F4537"/>
    <w:rsid w:val="005F4881"/>
    <w:rsid w:val="005F5184"/>
    <w:rsid w:val="005F7284"/>
    <w:rsid w:val="00600D09"/>
    <w:rsid w:val="00602831"/>
    <w:rsid w:val="0060321E"/>
    <w:rsid w:val="006051A3"/>
    <w:rsid w:val="00605DF3"/>
    <w:rsid w:val="0060729F"/>
    <w:rsid w:val="006076EB"/>
    <w:rsid w:val="0061296C"/>
    <w:rsid w:val="00613B55"/>
    <w:rsid w:val="00613C92"/>
    <w:rsid w:val="006140B2"/>
    <w:rsid w:val="006146FD"/>
    <w:rsid w:val="006148FD"/>
    <w:rsid w:val="00614EAB"/>
    <w:rsid w:val="00615B4D"/>
    <w:rsid w:val="00615C38"/>
    <w:rsid w:val="00617607"/>
    <w:rsid w:val="006179A0"/>
    <w:rsid w:val="00621152"/>
    <w:rsid w:val="00621D9F"/>
    <w:rsid w:val="00621F4F"/>
    <w:rsid w:val="00623243"/>
    <w:rsid w:val="0062358A"/>
    <w:rsid w:val="00623FEB"/>
    <w:rsid w:val="00624987"/>
    <w:rsid w:val="00625571"/>
    <w:rsid w:val="00626391"/>
    <w:rsid w:val="006279EC"/>
    <w:rsid w:val="00630950"/>
    <w:rsid w:val="006365AD"/>
    <w:rsid w:val="00637072"/>
    <w:rsid w:val="006379F7"/>
    <w:rsid w:val="00640668"/>
    <w:rsid w:val="0064068C"/>
    <w:rsid w:val="00641616"/>
    <w:rsid w:val="006424EC"/>
    <w:rsid w:val="00645B22"/>
    <w:rsid w:val="0064650C"/>
    <w:rsid w:val="006466E7"/>
    <w:rsid w:val="00646ED8"/>
    <w:rsid w:val="00647A4E"/>
    <w:rsid w:val="00650A79"/>
    <w:rsid w:val="006526E7"/>
    <w:rsid w:val="006530D1"/>
    <w:rsid w:val="006543B9"/>
    <w:rsid w:val="00656C09"/>
    <w:rsid w:val="00657FF7"/>
    <w:rsid w:val="00660209"/>
    <w:rsid w:val="00661B88"/>
    <w:rsid w:val="00661C46"/>
    <w:rsid w:val="006634D8"/>
    <w:rsid w:val="00663924"/>
    <w:rsid w:val="0066399B"/>
    <w:rsid w:val="00664C81"/>
    <w:rsid w:val="00665AF9"/>
    <w:rsid w:val="006675C0"/>
    <w:rsid w:val="0067079E"/>
    <w:rsid w:val="00670F66"/>
    <w:rsid w:val="0067225A"/>
    <w:rsid w:val="006735F7"/>
    <w:rsid w:val="00673DD9"/>
    <w:rsid w:val="0067590A"/>
    <w:rsid w:val="00675CDA"/>
    <w:rsid w:val="006761A3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4962"/>
    <w:rsid w:val="00684F50"/>
    <w:rsid w:val="00686E69"/>
    <w:rsid w:val="00686F35"/>
    <w:rsid w:val="00687362"/>
    <w:rsid w:val="00687A4F"/>
    <w:rsid w:val="00687C22"/>
    <w:rsid w:val="0069137B"/>
    <w:rsid w:val="0069180E"/>
    <w:rsid w:val="006923AB"/>
    <w:rsid w:val="00693079"/>
    <w:rsid w:val="006937DE"/>
    <w:rsid w:val="00693AA0"/>
    <w:rsid w:val="00693F99"/>
    <w:rsid w:val="0069480E"/>
    <w:rsid w:val="0069581B"/>
    <w:rsid w:val="00697A61"/>
    <w:rsid w:val="00697EC9"/>
    <w:rsid w:val="006A0334"/>
    <w:rsid w:val="006A24D1"/>
    <w:rsid w:val="006A2665"/>
    <w:rsid w:val="006A2F28"/>
    <w:rsid w:val="006A3668"/>
    <w:rsid w:val="006A5235"/>
    <w:rsid w:val="006A56B3"/>
    <w:rsid w:val="006B0708"/>
    <w:rsid w:val="006B0A57"/>
    <w:rsid w:val="006B2AB0"/>
    <w:rsid w:val="006B30C6"/>
    <w:rsid w:val="006B4855"/>
    <w:rsid w:val="006B777B"/>
    <w:rsid w:val="006B7B77"/>
    <w:rsid w:val="006C0248"/>
    <w:rsid w:val="006C2587"/>
    <w:rsid w:val="006C35BC"/>
    <w:rsid w:val="006C4963"/>
    <w:rsid w:val="006C4E64"/>
    <w:rsid w:val="006C5EFD"/>
    <w:rsid w:val="006C63C6"/>
    <w:rsid w:val="006C69A8"/>
    <w:rsid w:val="006D0E66"/>
    <w:rsid w:val="006D2846"/>
    <w:rsid w:val="006D3F68"/>
    <w:rsid w:val="006D4AA3"/>
    <w:rsid w:val="006D5BF2"/>
    <w:rsid w:val="006D5ED3"/>
    <w:rsid w:val="006D67A8"/>
    <w:rsid w:val="006D6C1E"/>
    <w:rsid w:val="006E0243"/>
    <w:rsid w:val="006E0E2B"/>
    <w:rsid w:val="006E16B5"/>
    <w:rsid w:val="006E658A"/>
    <w:rsid w:val="006F23ED"/>
    <w:rsid w:val="006F27C7"/>
    <w:rsid w:val="006F2854"/>
    <w:rsid w:val="006F2BFC"/>
    <w:rsid w:val="006F3257"/>
    <w:rsid w:val="006F6909"/>
    <w:rsid w:val="006F7AD9"/>
    <w:rsid w:val="00702925"/>
    <w:rsid w:val="00702CD5"/>
    <w:rsid w:val="00705117"/>
    <w:rsid w:val="0070556A"/>
    <w:rsid w:val="00705DE2"/>
    <w:rsid w:val="00706CB5"/>
    <w:rsid w:val="00706EBA"/>
    <w:rsid w:val="0071242A"/>
    <w:rsid w:val="00712A8E"/>
    <w:rsid w:val="00713BCC"/>
    <w:rsid w:val="00713E0A"/>
    <w:rsid w:val="007146F0"/>
    <w:rsid w:val="007148A4"/>
    <w:rsid w:val="0071699E"/>
    <w:rsid w:val="00716E3E"/>
    <w:rsid w:val="00717373"/>
    <w:rsid w:val="007179F9"/>
    <w:rsid w:val="00720B29"/>
    <w:rsid w:val="00722481"/>
    <w:rsid w:val="00722611"/>
    <w:rsid w:val="0072302D"/>
    <w:rsid w:val="0072364B"/>
    <w:rsid w:val="00723B61"/>
    <w:rsid w:val="00724B73"/>
    <w:rsid w:val="00724E6F"/>
    <w:rsid w:val="0072508D"/>
    <w:rsid w:val="00727A8A"/>
    <w:rsid w:val="00730F54"/>
    <w:rsid w:val="00730FF3"/>
    <w:rsid w:val="007312A1"/>
    <w:rsid w:val="00732C66"/>
    <w:rsid w:val="00732E7C"/>
    <w:rsid w:val="00732F5B"/>
    <w:rsid w:val="00733E32"/>
    <w:rsid w:val="00734DD0"/>
    <w:rsid w:val="007353D3"/>
    <w:rsid w:val="00735558"/>
    <w:rsid w:val="00735944"/>
    <w:rsid w:val="007368F3"/>
    <w:rsid w:val="00736AFB"/>
    <w:rsid w:val="00741BB9"/>
    <w:rsid w:val="00741C79"/>
    <w:rsid w:val="007422AE"/>
    <w:rsid w:val="00743071"/>
    <w:rsid w:val="00746F1D"/>
    <w:rsid w:val="00747164"/>
    <w:rsid w:val="00747D0E"/>
    <w:rsid w:val="00750A04"/>
    <w:rsid w:val="007511A7"/>
    <w:rsid w:val="007518E6"/>
    <w:rsid w:val="00751C7A"/>
    <w:rsid w:val="00752E00"/>
    <w:rsid w:val="00753615"/>
    <w:rsid w:val="007546AF"/>
    <w:rsid w:val="00754817"/>
    <w:rsid w:val="007552F1"/>
    <w:rsid w:val="007554AF"/>
    <w:rsid w:val="00756E26"/>
    <w:rsid w:val="00760AEC"/>
    <w:rsid w:val="00761A01"/>
    <w:rsid w:val="00761A55"/>
    <w:rsid w:val="00761BEB"/>
    <w:rsid w:val="007624A4"/>
    <w:rsid w:val="00763305"/>
    <w:rsid w:val="00763E56"/>
    <w:rsid w:val="00764FA4"/>
    <w:rsid w:val="0076538B"/>
    <w:rsid w:val="007667AE"/>
    <w:rsid w:val="007717CB"/>
    <w:rsid w:val="00772F2F"/>
    <w:rsid w:val="0077335A"/>
    <w:rsid w:val="007737F4"/>
    <w:rsid w:val="0077419E"/>
    <w:rsid w:val="00774701"/>
    <w:rsid w:val="00776D6B"/>
    <w:rsid w:val="00777B62"/>
    <w:rsid w:val="00780557"/>
    <w:rsid w:val="00781013"/>
    <w:rsid w:val="00783150"/>
    <w:rsid w:val="00786B36"/>
    <w:rsid w:val="0079070B"/>
    <w:rsid w:val="007907CB"/>
    <w:rsid w:val="00790CC2"/>
    <w:rsid w:val="00792E6E"/>
    <w:rsid w:val="007944D1"/>
    <w:rsid w:val="00794E8B"/>
    <w:rsid w:val="0079596F"/>
    <w:rsid w:val="00795A4A"/>
    <w:rsid w:val="00795BE5"/>
    <w:rsid w:val="0079702A"/>
    <w:rsid w:val="007A29BE"/>
    <w:rsid w:val="007A487D"/>
    <w:rsid w:val="007A5CF4"/>
    <w:rsid w:val="007A7430"/>
    <w:rsid w:val="007A7E29"/>
    <w:rsid w:val="007B0334"/>
    <w:rsid w:val="007B30A0"/>
    <w:rsid w:val="007B3387"/>
    <w:rsid w:val="007B3ADF"/>
    <w:rsid w:val="007B456B"/>
    <w:rsid w:val="007B5055"/>
    <w:rsid w:val="007B520F"/>
    <w:rsid w:val="007B748F"/>
    <w:rsid w:val="007C085B"/>
    <w:rsid w:val="007C0F9C"/>
    <w:rsid w:val="007C2A73"/>
    <w:rsid w:val="007C390A"/>
    <w:rsid w:val="007C5716"/>
    <w:rsid w:val="007C6F8A"/>
    <w:rsid w:val="007C7471"/>
    <w:rsid w:val="007C7B11"/>
    <w:rsid w:val="007D16F2"/>
    <w:rsid w:val="007D1D57"/>
    <w:rsid w:val="007D2D94"/>
    <w:rsid w:val="007D3212"/>
    <w:rsid w:val="007D3538"/>
    <w:rsid w:val="007D3F09"/>
    <w:rsid w:val="007D4332"/>
    <w:rsid w:val="007D6C11"/>
    <w:rsid w:val="007D6D04"/>
    <w:rsid w:val="007D71E5"/>
    <w:rsid w:val="007D762A"/>
    <w:rsid w:val="007E1D1F"/>
    <w:rsid w:val="007E1D7C"/>
    <w:rsid w:val="007E1F56"/>
    <w:rsid w:val="007E21EA"/>
    <w:rsid w:val="007E63F8"/>
    <w:rsid w:val="007E6EA7"/>
    <w:rsid w:val="007E7F10"/>
    <w:rsid w:val="007F03AA"/>
    <w:rsid w:val="007F0CF4"/>
    <w:rsid w:val="007F16C6"/>
    <w:rsid w:val="007F18D6"/>
    <w:rsid w:val="007F1B48"/>
    <w:rsid w:val="007F3179"/>
    <w:rsid w:val="007F38C5"/>
    <w:rsid w:val="007F48AC"/>
    <w:rsid w:val="007F48F8"/>
    <w:rsid w:val="007F6246"/>
    <w:rsid w:val="007F6332"/>
    <w:rsid w:val="007F63ED"/>
    <w:rsid w:val="007F6462"/>
    <w:rsid w:val="007F65C3"/>
    <w:rsid w:val="007F7212"/>
    <w:rsid w:val="00800985"/>
    <w:rsid w:val="00801963"/>
    <w:rsid w:val="00801F54"/>
    <w:rsid w:val="008027F0"/>
    <w:rsid w:val="00802939"/>
    <w:rsid w:val="00802BDA"/>
    <w:rsid w:val="00803A33"/>
    <w:rsid w:val="00803CA4"/>
    <w:rsid w:val="00804B86"/>
    <w:rsid w:val="008100B3"/>
    <w:rsid w:val="0081030D"/>
    <w:rsid w:val="00810451"/>
    <w:rsid w:val="00811727"/>
    <w:rsid w:val="00811F91"/>
    <w:rsid w:val="008128E9"/>
    <w:rsid w:val="00813AC4"/>
    <w:rsid w:val="00813FD3"/>
    <w:rsid w:val="00815AD2"/>
    <w:rsid w:val="00816B3A"/>
    <w:rsid w:val="00821641"/>
    <w:rsid w:val="008219AB"/>
    <w:rsid w:val="008223AC"/>
    <w:rsid w:val="008233B1"/>
    <w:rsid w:val="00823971"/>
    <w:rsid w:val="00823EA8"/>
    <w:rsid w:val="008250C5"/>
    <w:rsid w:val="00825251"/>
    <w:rsid w:val="00825607"/>
    <w:rsid w:val="00826B45"/>
    <w:rsid w:val="00826C2C"/>
    <w:rsid w:val="00831208"/>
    <w:rsid w:val="00831406"/>
    <w:rsid w:val="0083264E"/>
    <w:rsid w:val="00833C49"/>
    <w:rsid w:val="00834999"/>
    <w:rsid w:val="008350CC"/>
    <w:rsid w:val="008353FB"/>
    <w:rsid w:val="00835C11"/>
    <w:rsid w:val="0084248A"/>
    <w:rsid w:val="00843576"/>
    <w:rsid w:val="0084371B"/>
    <w:rsid w:val="008449C2"/>
    <w:rsid w:val="00844FA7"/>
    <w:rsid w:val="00845B5E"/>
    <w:rsid w:val="00845F0F"/>
    <w:rsid w:val="00846E41"/>
    <w:rsid w:val="00847336"/>
    <w:rsid w:val="00847CAA"/>
    <w:rsid w:val="008501B4"/>
    <w:rsid w:val="008512B4"/>
    <w:rsid w:val="0085365C"/>
    <w:rsid w:val="00855F43"/>
    <w:rsid w:val="00855FB2"/>
    <w:rsid w:val="00856476"/>
    <w:rsid w:val="00856F23"/>
    <w:rsid w:val="00857885"/>
    <w:rsid w:val="00860C60"/>
    <w:rsid w:val="0086126C"/>
    <w:rsid w:val="00863B07"/>
    <w:rsid w:val="00865128"/>
    <w:rsid w:val="0086599D"/>
    <w:rsid w:val="00867134"/>
    <w:rsid w:val="00871250"/>
    <w:rsid w:val="00871382"/>
    <w:rsid w:val="00871D3F"/>
    <w:rsid w:val="00872A8E"/>
    <w:rsid w:val="008735C6"/>
    <w:rsid w:val="008736CC"/>
    <w:rsid w:val="008738AC"/>
    <w:rsid w:val="00874BE3"/>
    <w:rsid w:val="00874DCE"/>
    <w:rsid w:val="00875295"/>
    <w:rsid w:val="0087561D"/>
    <w:rsid w:val="00876952"/>
    <w:rsid w:val="0088323D"/>
    <w:rsid w:val="00883354"/>
    <w:rsid w:val="008847BF"/>
    <w:rsid w:val="00884E13"/>
    <w:rsid w:val="0088536E"/>
    <w:rsid w:val="0089364A"/>
    <w:rsid w:val="00896D6A"/>
    <w:rsid w:val="008A1441"/>
    <w:rsid w:val="008A17BD"/>
    <w:rsid w:val="008A383E"/>
    <w:rsid w:val="008A7288"/>
    <w:rsid w:val="008A7DAF"/>
    <w:rsid w:val="008B1037"/>
    <w:rsid w:val="008B183A"/>
    <w:rsid w:val="008B1AA8"/>
    <w:rsid w:val="008B1F4E"/>
    <w:rsid w:val="008B2179"/>
    <w:rsid w:val="008B3534"/>
    <w:rsid w:val="008B3D7D"/>
    <w:rsid w:val="008B43E2"/>
    <w:rsid w:val="008B6293"/>
    <w:rsid w:val="008B766E"/>
    <w:rsid w:val="008B77E4"/>
    <w:rsid w:val="008C005D"/>
    <w:rsid w:val="008C3B3A"/>
    <w:rsid w:val="008C4A6B"/>
    <w:rsid w:val="008C5CAC"/>
    <w:rsid w:val="008C7949"/>
    <w:rsid w:val="008C7AE0"/>
    <w:rsid w:val="008D02B7"/>
    <w:rsid w:val="008D05EE"/>
    <w:rsid w:val="008D14E3"/>
    <w:rsid w:val="008D151E"/>
    <w:rsid w:val="008D316C"/>
    <w:rsid w:val="008D3459"/>
    <w:rsid w:val="008D4C4F"/>
    <w:rsid w:val="008D542C"/>
    <w:rsid w:val="008D58D6"/>
    <w:rsid w:val="008D6838"/>
    <w:rsid w:val="008D6960"/>
    <w:rsid w:val="008D71DB"/>
    <w:rsid w:val="008D77E7"/>
    <w:rsid w:val="008E054E"/>
    <w:rsid w:val="008E15BB"/>
    <w:rsid w:val="008E15D7"/>
    <w:rsid w:val="008E16BF"/>
    <w:rsid w:val="008E1E5A"/>
    <w:rsid w:val="008E3374"/>
    <w:rsid w:val="008E6076"/>
    <w:rsid w:val="008E6168"/>
    <w:rsid w:val="008E70CC"/>
    <w:rsid w:val="008E7300"/>
    <w:rsid w:val="008F02A3"/>
    <w:rsid w:val="008F034C"/>
    <w:rsid w:val="008F1135"/>
    <w:rsid w:val="008F14E1"/>
    <w:rsid w:val="008F1970"/>
    <w:rsid w:val="008F1D4D"/>
    <w:rsid w:val="008F28A2"/>
    <w:rsid w:val="008F30FC"/>
    <w:rsid w:val="008F5879"/>
    <w:rsid w:val="008F6505"/>
    <w:rsid w:val="008F6E51"/>
    <w:rsid w:val="008F717B"/>
    <w:rsid w:val="00902295"/>
    <w:rsid w:val="0090338B"/>
    <w:rsid w:val="009038E2"/>
    <w:rsid w:val="0090664E"/>
    <w:rsid w:val="009110E6"/>
    <w:rsid w:val="00912BC3"/>
    <w:rsid w:val="00912BF3"/>
    <w:rsid w:val="00912CA1"/>
    <w:rsid w:val="00912E65"/>
    <w:rsid w:val="00913081"/>
    <w:rsid w:val="00913BF3"/>
    <w:rsid w:val="00914215"/>
    <w:rsid w:val="009149B9"/>
    <w:rsid w:val="00914BD1"/>
    <w:rsid w:val="00915C79"/>
    <w:rsid w:val="00916798"/>
    <w:rsid w:val="009222C5"/>
    <w:rsid w:val="009254FA"/>
    <w:rsid w:val="00925D35"/>
    <w:rsid w:val="00927FE8"/>
    <w:rsid w:val="00930692"/>
    <w:rsid w:val="0093099A"/>
    <w:rsid w:val="009315C5"/>
    <w:rsid w:val="00931D83"/>
    <w:rsid w:val="00933228"/>
    <w:rsid w:val="00933D6C"/>
    <w:rsid w:val="00934043"/>
    <w:rsid w:val="00935AAE"/>
    <w:rsid w:val="00935CB5"/>
    <w:rsid w:val="00935EAB"/>
    <w:rsid w:val="0094039B"/>
    <w:rsid w:val="009422B2"/>
    <w:rsid w:val="00942687"/>
    <w:rsid w:val="00943A0D"/>
    <w:rsid w:val="00944412"/>
    <w:rsid w:val="00945809"/>
    <w:rsid w:val="00950F13"/>
    <w:rsid w:val="00951534"/>
    <w:rsid w:val="0095179B"/>
    <w:rsid w:val="00952961"/>
    <w:rsid w:val="00952988"/>
    <w:rsid w:val="0095300D"/>
    <w:rsid w:val="00953490"/>
    <w:rsid w:val="00953F91"/>
    <w:rsid w:val="009542CA"/>
    <w:rsid w:val="00954570"/>
    <w:rsid w:val="00954698"/>
    <w:rsid w:val="00955173"/>
    <w:rsid w:val="00955746"/>
    <w:rsid w:val="00955E3B"/>
    <w:rsid w:val="009577D5"/>
    <w:rsid w:val="00957953"/>
    <w:rsid w:val="0096662D"/>
    <w:rsid w:val="00967516"/>
    <w:rsid w:val="00967F69"/>
    <w:rsid w:val="009708AE"/>
    <w:rsid w:val="00971B84"/>
    <w:rsid w:val="009729BD"/>
    <w:rsid w:val="00972D07"/>
    <w:rsid w:val="00973F20"/>
    <w:rsid w:val="00974F3E"/>
    <w:rsid w:val="0097583D"/>
    <w:rsid w:val="0098017D"/>
    <w:rsid w:val="0098172A"/>
    <w:rsid w:val="00982179"/>
    <w:rsid w:val="009861A0"/>
    <w:rsid w:val="009875E3"/>
    <w:rsid w:val="009908DD"/>
    <w:rsid w:val="0099123E"/>
    <w:rsid w:val="009915A4"/>
    <w:rsid w:val="009925D1"/>
    <w:rsid w:val="0099274A"/>
    <w:rsid w:val="009937E7"/>
    <w:rsid w:val="0099426F"/>
    <w:rsid w:val="009949A9"/>
    <w:rsid w:val="00994B06"/>
    <w:rsid w:val="00994DF6"/>
    <w:rsid w:val="0099506F"/>
    <w:rsid w:val="0099660B"/>
    <w:rsid w:val="009A0BE0"/>
    <w:rsid w:val="009A38AC"/>
    <w:rsid w:val="009A4A64"/>
    <w:rsid w:val="009A57C6"/>
    <w:rsid w:val="009A63F0"/>
    <w:rsid w:val="009B1275"/>
    <w:rsid w:val="009B209C"/>
    <w:rsid w:val="009B500C"/>
    <w:rsid w:val="009B5AED"/>
    <w:rsid w:val="009B69F6"/>
    <w:rsid w:val="009B6A9B"/>
    <w:rsid w:val="009B6E19"/>
    <w:rsid w:val="009B701F"/>
    <w:rsid w:val="009C0C4C"/>
    <w:rsid w:val="009C0E7B"/>
    <w:rsid w:val="009C16C9"/>
    <w:rsid w:val="009C1B6D"/>
    <w:rsid w:val="009C2B01"/>
    <w:rsid w:val="009C3E3B"/>
    <w:rsid w:val="009C53C9"/>
    <w:rsid w:val="009C7CB3"/>
    <w:rsid w:val="009D10E9"/>
    <w:rsid w:val="009D375C"/>
    <w:rsid w:val="009D4951"/>
    <w:rsid w:val="009D688B"/>
    <w:rsid w:val="009D6ED2"/>
    <w:rsid w:val="009D7D38"/>
    <w:rsid w:val="009E1443"/>
    <w:rsid w:val="009E172C"/>
    <w:rsid w:val="009E308E"/>
    <w:rsid w:val="009E34C4"/>
    <w:rsid w:val="009E3C1D"/>
    <w:rsid w:val="009E44AA"/>
    <w:rsid w:val="009E4BF4"/>
    <w:rsid w:val="009E4DF1"/>
    <w:rsid w:val="009E5B32"/>
    <w:rsid w:val="009E7BFA"/>
    <w:rsid w:val="009F0283"/>
    <w:rsid w:val="009F2276"/>
    <w:rsid w:val="009F2A04"/>
    <w:rsid w:val="009F3A7F"/>
    <w:rsid w:val="009F59C1"/>
    <w:rsid w:val="009F5A7A"/>
    <w:rsid w:val="009F5FBD"/>
    <w:rsid w:val="00A00586"/>
    <w:rsid w:val="00A024EF"/>
    <w:rsid w:val="00A02B38"/>
    <w:rsid w:val="00A0349F"/>
    <w:rsid w:val="00A04A98"/>
    <w:rsid w:val="00A04B6B"/>
    <w:rsid w:val="00A055E6"/>
    <w:rsid w:val="00A06984"/>
    <w:rsid w:val="00A11418"/>
    <w:rsid w:val="00A11785"/>
    <w:rsid w:val="00A11894"/>
    <w:rsid w:val="00A13D87"/>
    <w:rsid w:val="00A151ED"/>
    <w:rsid w:val="00A16254"/>
    <w:rsid w:val="00A165F0"/>
    <w:rsid w:val="00A222A3"/>
    <w:rsid w:val="00A24E87"/>
    <w:rsid w:val="00A25CBF"/>
    <w:rsid w:val="00A27570"/>
    <w:rsid w:val="00A27921"/>
    <w:rsid w:val="00A30324"/>
    <w:rsid w:val="00A30340"/>
    <w:rsid w:val="00A31731"/>
    <w:rsid w:val="00A31B36"/>
    <w:rsid w:val="00A324FA"/>
    <w:rsid w:val="00A32DB3"/>
    <w:rsid w:val="00A3390B"/>
    <w:rsid w:val="00A363D8"/>
    <w:rsid w:val="00A412DB"/>
    <w:rsid w:val="00A415E9"/>
    <w:rsid w:val="00A431BC"/>
    <w:rsid w:val="00A43C6D"/>
    <w:rsid w:val="00A455D5"/>
    <w:rsid w:val="00A46064"/>
    <w:rsid w:val="00A46F88"/>
    <w:rsid w:val="00A47C41"/>
    <w:rsid w:val="00A5123F"/>
    <w:rsid w:val="00A52028"/>
    <w:rsid w:val="00A52921"/>
    <w:rsid w:val="00A5348B"/>
    <w:rsid w:val="00A536A9"/>
    <w:rsid w:val="00A53763"/>
    <w:rsid w:val="00A537F7"/>
    <w:rsid w:val="00A53E88"/>
    <w:rsid w:val="00A54F92"/>
    <w:rsid w:val="00A55328"/>
    <w:rsid w:val="00A565B1"/>
    <w:rsid w:val="00A56ADD"/>
    <w:rsid w:val="00A6015D"/>
    <w:rsid w:val="00A60B99"/>
    <w:rsid w:val="00A614AD"/>
    <w:rsid w:val="00A61506"/>
    <w:rsid w:val="00A647CE"/>
    <w:rsid w:val="00A64A1B"/>
    <w:rsid w:val="00A71053"/>
    <w:rsid w:val="00A715F6"/>
    <w:rsid w:val="00A71741"/>
    <w:rsid w:val="00A7290C"/>
    <w:rsid w:val="00A73163"/>
    <w:rsid w:val="00A735F7"/>
    <w:rsid w:val="00A73631"/>
    <w:rsid w:val="00A7446C"/>
    <w:rsid w:val="00A74BCC"/>
    <w:rsid w:val="00A74D7F"/>
    <w:rsid w:val="00A74E13"/>
    <w:rsid w:val="00A779E9"/>
    <w:rsid w:val="00A77B75"/>
    <w:rsid w:val="00A820A1"/>
    <w:rsid w:val="00A82658"/>
    <w:rsid w:val="00A83C1A"/>
    <w:rsid w:val="00A83CB8"/>
    <w:rsid w:val="00A84696"/>
    <w:rsid w:val="00A87396"/>
    <w:rsid w:val="00A87AED"/>
    <w:rsid w:val="00A87D4B"/>
    <w:rsid w:val="00A906D6"/>
    <w:rsid w:val="00A90B6F"/>
    <w:rsid w:val="00A9134B"/>
    <w:rsid w:val="00A91980"/>
    <w:rsid w:val="00A9494B"/>
    <w:rsid w:val="00A955E9"/>
    <w:rsid w:val="00A974F2"/>
    <w:rsid w:val="00AA0CD6"/>
    <w:rsid w:val="00AA20DA"/>
    <w:rsid w:val="00AA3A86"/>
    <w:rsid w:val="00AA549B"/>
    <w:rsid w:val="00AA79A1"/>
    <w:rsid w:val="00AB163C"/>
    <w:rsid w:val="00AB1D15"/>
    <w:rsid w:val="00AB2B9A"/>
    <w:rsid w:val="00AB2FAA"/>
    <w:rsid w:val="00AB2FE5"/>
    <w:rsid w:val="00AB509E"/>
    <w:rsid w:val="00AB74E9"/>
    <w:rsid w:val="00AC1382"/>
    <w:rsid w:val="00AC21E2"/>
    <w:rsid w:val="00AC2B7E"/>
    <w:rsid w:val="00AC3122"/>
    <w:rsid w:val="00AC38A6"/>
    <w:rsid w:val="00AC42E7"/>
    <w:rsid w:val="00AC468C"/>
    <w:rsid w:val="00AC5584"/>
    <w:rsid w:val="00AC5EE7"/>
    <w:rsid w:val="00AC683B"/>
    <w:rsid w:val="00AC7211"/>
    <w:rsid w:val="00AC7B25"/>
    <w:rsid w:val="00AC7E30"/>
    <w:rsid w:val="00AD0BE5"/>
    <w:rsid w:val="00AD3AB2"/>
    <w:rsid w:val="00AD42AE"/>
    <w:rsid w:val="00AD4C88"/>
    <w:rsid w:val="00AD4FF5"/>
    <w:rsid w:val="00AD5655"/>
    <w:rsid w:val="00AD5DAD"/>
    <w:rsid w:val="00AD610E"/>
    <w:rsid w:val="00AD7223"/>
    <w:rsid w:val="00AE2C0B"/>
    <w:rsid w:val="00AE326B"/>
    <w:rsid w:val="00AE540D"/>
    <w:rsid w:val="00AE54FF"/>
    <w:rsid w:val="00AE552C"/>
    <w:rsid w:val="00AE5D75"/>
    <w:rsid w:val="00AE77EA"/>
    <w:rsid w:val="00AE7882"/>
    <w:rsid w:val="00AF06BD"/>
    <w:rsid w:val="00AF12A6"/>
    <w:rsid w:val="00AF28F6"/>
    <w:rsid w:val="00AF2D05"/>
    <w:rsid w:val="00AF40E2"/>
    <w:rsid w:val="00AF6298"/>
    <w:rsid w:val="00AF77AC"/>
    <w:rsid w:val="00AF7EA7"/>
    <w:rsid w:val="00B0195E"/>
    <w:rsid w:val="00B01B56"/>
    <w:rsid w:val="00B02530"/>
    <w:rsid w:val="00B0308E"/>
    <w:rsid w:val="00B058E0"/>
    <w:rsid w:val="00B05E80"/>
    <w:rsid w:val="00B064E1"/>
    <w:rsid w:val="00B0694F"/>
    <w:rsid w:val="00B06FA0"/>
    <w:rsid w:val="00B076F2"/>
    <w:rsid w:val="00B07BFB"/>
    <w:rsid w:val="00B103DF"/>
    <w:rsid w:val="00B12AE0"/>
    <w:rsid w:val="00B12C40"/>
    <w:rsid w:val="00B1495D"/>
    <w:rsid w:val="00B14DEA"/>
    <w:rsid w:val="00B1590D"/>
    <w:rsid w:val="00B16B59"/>
    <w:rsid w:val="00B219B3"/>
    <w:rsid w:val="00B21B11"/>
    <w:rsid w:val="00B21B52"/>
    <w:rsid w:val="00B22727"/>
    <w:rsid w:val="00B227B5"/>
    <w:rsid w:val="00B23814"/>
    <w:rsid w:val="00B279D2"/>
    <w:rsid w:val="00B32283"/>
    <w:rsid w:val="00B33264"/>
    <w:rsid w:val="00B337AA"/>
    <w:rsid w:val="00B33837"/>
    <w:rsid w:val="00B339CD"/>
    <w:rsid w:val="00B347AD"/>
    <w:rsid w:val="00B34B33"/>
    <w:rsid w:val="00B35344"/>
    <w:rsid w:val="00B35A46"/>
    <w:rsid w:val="00B35C40"/>
    <w:rsid w:val="00B3716A"/>
    <w:rsid w:val="00B3726B"/>
    <w:rsid w:val="00B40FF8"/>
    <w:rsid w:val="00B4100A"/>
    <w:rsid w:val="00B459FA"/>
    <w:rsid w:val="00B4763D"/>
    <w:rsid w:val="00B50023"/>
    <w:rsid w:val="00B50548"/>
    <w:rsid w:val="00B52158"/>
    <w:rsid w:val="00B52850"/>
    <w:rsid w:val="00B52E7F"/>
    <w:rsid w:val="00B53CF4"/>
    <w:rsid w:val="00B5440C"/>
    <w:rsid w:val="00B544CD"/>
    <w:rsid w:val="00B55551"/>
    <w:rsid w:val="00B5666A"/>
    <w:rsid w:val="00B56AEF"/>
    <w:rsid w:val="00B609A7"/>
    <w:rsid w:val="00B61090"/>
    <w:rsid w:val="00B612DD"/>
    <w:rsid w:val="00B63970"/>
    <w:rsid w:val="00B63A5A"/>
    <w:rsid w:val="00B6703B"/>
    <w:rsid w:val="00B67A64"/>
    <w:rsid w:val="00B67AA1"/>
    <w:rsid w:val="00B67DA1"/>
    <w:rsid w:val="00B706D8"/>
    <w:rsid w:val="00B70BD0"/>
    <w:rsid w:val="00B70F1B"/>
    <w:rsid w:val="00B727BA"/>
    <w:rsid w:val="00B730F0"/>
    <w:rsid w:val="00B73E0A"/>
    <w:rsid w:val="00B746A6"/>
    <w:rsid w:val="00B747A3"/>
    <w:rsid w:val="00B74938"/>
    <w:rsid w:val="00B754C0"/>
    <w:rsid w:val="00B754D3"/>
    <w:rsid w:val="00B756AA"/>
    <w:rsid w:val="00B76672"/>
    <w:rsid w:val="00B76A19"/>
    <w:rsid w:val="00B80AA8"/>
    <w:rsid w:val="00B80F9D"/>
    <w:rsid w:val="00B823EC"/>
    <w:rsid w:val="00B82E59"/>
    <w:rsid w:val="00B832B0"/>
    <w:rsid w:val="00B83A5A"/>
    <w:rsid w:val="00B83A67"/>
    <w:rsid w:val="00B850BE"/>
    <w:rsid w:val="00B857CE"/>
    <w:rsid w:val="00B864DD"/>
    <w:rsid w:val="00B87686"/>
    <w:rsid w:val="00B87988"/>
    <w:rsid w:val="00B9071E"/>
    <w:rsid w:val="00B927D8"/>
    <w:rsid w:val="00B9348D"/>
    <w:rsid w:val="00B93F35"/>
    <w:rsid w:val="00B9482D"/>
    <w:rsid w:val="00B954A7"/>
    <w:rsid w:val="00B963AF"/>
    <w:rsid w:val="00B96EA7"/>
    <w:rsid w:val="00B97B16"/>
    <w:rsid w:val="00BA1CC7"/>
    <w:rsid w:val="00BA2132"/>
    <w:rsid w:val="00BA2A7A"/>
    <w:rsid w:val="00BA371F"/>
    <w:rsid w:val="00BA4710"/>
    <w:rsid w:val="00BA7F73"/>
    <w:rsid w:val="00BB057B"/>
    <w:rsid w:val="00BB3A28"/>
    <w:rsid w:val="00BB4398"/>
    <w:rsid w:val="00BB52FD"/>
    <w:rsid w:val="00BB7F79"/>
    <w:rsid w:val="00BC0002"/>
    <w:rsid w:val="00BC0622"/>
    <w:rsid w:val="00BC2463"/>
    <w:rsid w:val="00BC3616"/>
    <w:rsid w:val="00BC56DA"/>
    <w:rsid w:val="00BC5A57"/>
    <w:rsid w:val="00BC66DE"/>
    <w:rsid w:val="00BC6EAF"/>
    <w:rsid w:val="00BC6F10"/>
    <w:rsid w:val="00BC714E"/>
    <w:rsid w:val="00BC7EF8"/>
    <w:rsid w:val="00BD1A20"/>
    <w:rsid w:val="00BD1D9E"/>
    <w:rsid w:val="00BD2391"/>
    <w:rsid w:val="00BD2E5C"/>
    <w:rsid w:val="00BD3270"/>
    <w:rsid w:val="00BD37B7"/>
    <w:rsid w:val="00BD3A5C"/>
    <w:rsid w:val="00BD4D87"/>
    <w:rsid w:val="00BD7E25"/>
    <w:rsid w:val="00BE043F"/>
    <w:rsid w:val="00BE1914"/>
    <w:rsid w:val="00BE19D3"/>
    <w:rsid w:val="00BE2009"/>
    <w:rsid w:val="00BE4027"/>
    <w:rsid w:val="00BE5A62"/>
    <w:rsid w:val="00BE6BFF"/>
    <w:rsid w:val="00BE6CCC"/>
    <w:rsid w:val="00BE6E43"/>
    <w:rsid w:val="00BE7611"/>
    <w:rsid w:val="00BF11CA"/>
    <w:rsid w:val="00BF1505"/>
    <w:rsid w:val="00BF2AFD"/>
    <w:rsid w:val="00BF339D"/>
    <w:rsid w:val="00BF3B8F"/>
    <w:rsid w:val="00BF5575"/>
    <w:rsid w:val="00BF7F5F"/>
    <w:rsid w:val="00C008F4"/>
    <w:rsid w:val="00C01384"/>
    <w:rsid w:val="00C01DCC"/>
    <w:rsid w:val="00C02502"/>
    <w:rsid w:val="00C05A00"/>
    <w:rsid w:val="00C06209"/>
    <w:rsid w:val="00C06D0D"/>
    <w:rsid w:val="00C0740F"/>
    <w:rsid w:val="00C075AE"/>
    <w:rsid w:val="00C1010D"/>
    <w:rsid w:val="00C1013E"/>
    <w:rsid w:val="00C10259"/>
    <w:rsid w:val="00C102EB"/>
    <w:rsid w:val="00C10C66"/>
    <w:rsid w:val="00C10ECE"/>
    <w:rsid w:val="00C10F0E"/>
    <w:rsid w:val="00C1253B"/>
    <w:rsid w:val="00C16CFE"/>
    <w:rsid w:val="00C21F6B"/>
    <w:rsid w:val="00C22194"/>
    <w:rsid w:val="00C22D00"/>
    <w:rsid w:val="00C23360"/>
    <w:rsid w:val="00C23AC4"/>
    <w:rsid w:val="00C23CF6"/>
    <w:rsid w:val="00C245AA"/>
    <w:rsid w:val="00C249B1"/>
    <w:rsid w:val="00C260EF"/>
    <w:rsid w:val="00C30EEC"/>
    <w:rsid w:val="00C31386"/>
    <w:rsid w:val="00C31E7D"/>
    <w:rsid w:val="00C32029"/>
    <w:rsid w:val="00C3240A"/>
    <w:rsid w:val="00C326A6"/>
    <w:rsid w:val="00C32709"/>
    <w:rsid w:val="00C358C8"/>
    <w:rsid w:val="00C400F9"/>
    <w:rsid w:val="00C4201D"/>
    <w:rsid w:val="00C45B10"/>
    <w:rsid w:val="00C45E4F"/>
    <w:rsid w:val="00C462B7"/>
    <w:rsid w:val="00C469E0"/>
    <w:rsid w:val="00C46E05"/>
    <w:rsid w:val="00C4794F"/>
    <w:rsid w:val="00C47EC3"/>
    <w:rsid w:val="00C50D79"/>
    <w:rsid w:val="00C51366"/>
    <w:rsid w:val="00C52821"/>
    <w:rsid w:val="00C52B15"/>
    <w:rsid w:val="00C56439"/>
    <w:rsid w:val="00C5660B"/>
    <w:rsid w:val="00C56FD1"/>
    <w:rsid w:val="00C578B8"/>
    <w:rsid w:val="00C62C8F"/>
    <w:rsid w:val="00C63835"/>
    <w:rsid w:val="00C64B9C"/>
    <w:rsid w:val="00C65C26"/>
    <w:rsid w:val="00C668A7"/>
    <w:rsid w:val="00C675C1"/>
    <w:rsid w:val="00C6787D"/>
    <w:rsid w:val="00C70223"/>
    <w:rsid w:val="00C70784"/>
    <w:rsid w:val="00C7093E"/>
    <w:rsid w:val="00C71EE0"/>
    <w:rsid w:val="00C72B67"/>
    <w:rsid w:val="00C75B5F"/>
    <w:rsid w:val="00C763B0"/>
    <w:rsid w:val="00C76DD8"/>
    <w:rsid w:val="00C7734A"/>
    <w:rsid w:val="00C81AA1"/>
    <w:rsid w:val="00C82C1D"/>
    <w:rsid w:val="00C82F85"/>
    <w:rsid w:val="00C83116"/>
    <w:rsid w:val="00C85B54"/>
    <w:rsid w:val="00C87122"/>
    <w:rsid w:val="00C87859"/>
    <w:rsid w:val="00C87ED5"/>
    <w:rsid w:val="00C90C23"/>
    <w:rsid w:val="00C91070"/>
    <w:rsid w:val="00C916C5"/>
    <w:rsid w:val="00C91D2F"/>
    <w:rsid w:val="00C95535"/>
    <w:rsid w:val="00C95CB8"/>
    <w:rsid w:val="00C9610F"/>
    <w:rsid w:val="00C962C7"/>
    <w:rsid w:val="00C967BC"/>
    <w:rsid w:val="00C96ED6"/>
    <w:rsid w:val="00C976DB"/>
    <w:rsid w:val="00C97A79"/>
    <w:rsid w:val="00CA1811"/>
    <w:rsid w:val="00CA20E0"/>
    <w:rsid w:val="00CA2CED"/>
    <w:rsid w:val="00CA42F7"/>
    <w:rsid w:val="00CA4952"/>
    <w:rsid w:val="00CA6A61"/>
    <w:rsid w:val="00CA6D5D"/>
    <w:rsid w:val="00CB0CDE"/>
    <w:rsid w:val="00CB12EC"/>
    <w:rsid w:val="00CB2A89"/>
    <w:rsid w:val="00CB2C0A"/>
    <w:rsid w:val="00CB37DE"/>
    <w:rsid w:val="00CB3B7D"/>
    <w:rsid w:val="00CB4BD7"/>
    <w:rsid w:val="00CB518F"/>
    <w:rsid w:val="00CB5324"/>
    <w:rsid w:val="00CB5B40"/>
    <w:rsid w:val="00CB5FE1"/>
    <w:rsid w:val="00CB5FF8"/>
    <w:rsid w:val="00CC0DBB"/>
    <w:rsid w:val="00CC11E4"/>
    <w:rsid w:val="00CC498F"/>
    <w:rsid w:val="00CC4B89"/>
    <w:rsid w:val="00CC685B"/>
    <w:rsid w:val="00CC6888"/>
    <w:rsid w:val="00CC6D16"/>
    <w:rsid w:val="00CC6F92"/>
    <w:rsid w:val="00CD17A5"/>
    <w:rsid w:val="00CD23BC"/>
    <w:rsid w:val="00CD4DC5"/>
    <w:rsid w:val="00CD52B2"/>
    <w:rsid w:val="00CD5A5E"/>
    <w:rsid w:val="00CD7B72"/>
    <w:rsid w:val="00CE0869"/>
    <w:rsid w:val="00CE0A07"/>
    <w:rsid w:val="00CE2946"/>
    <w:rsid w:val="00CE442D"/>
    <w:rsid w:val="00CE4449"/>
    <w:rsid w:val="00CE45D1"/>
    <w:rsid w:val="00CE5009"/>
    <w:rsid w:val="00CE5DD5"/>
    <w:rsid w:val="00CE7186"/>
    <w:rsid w:val="00CE7F9F"/>
    <w:rsid w:val="00CF042A"/>
    <w:rsid w:val="00CF0F35"/>
    <w:rsid w:val="00CF1212"/>
    <w:rsid w:val="00CF1301"/>
    <w:rsid w:val="00CF1405"/>
    <w:rsid w:val="00CF206D"/>
    <w:rsid w:val="00CF2E84"/>
    <w:rsid w:val="00CF3B62"/>
    <w:rsid w:val="00CF4AF5"/>
    <w:rsid w:val="00CF55CE"/>
    <w:rsid w:val="00CF6714"/>
    <w:rsid w:val="00CF7113"/>
    <w:rsid w:val="00D004D8"/>
    <w:rsid w:val="00D03674"/>
    <w:rsid w:val="00D03D55"/>
    <w:rsid w:val="00D05B43"/>
    <w:rsid w:val="00D07B6E"/>
    <w:rsid w:val="00D11E9F"/>
    <w:rsid w:val="00D12C0F"/>
    <w:rsid w:val="00D13E4D"/>
    <w:rsid w:val="00D1498C"/>
    <w:rsid w:val="00D151D7"/>
    <w:rsid w:val="00D15870"/>
    <w:rsid w:val="00D16684"/>
    <w:rsid w:val="00D179A3"/>
    <w:rsid w:val="00D201BC"/>
    <w:rsid w:val="00D209DE"/>
    <w:rsid w:val="00D20BE4"/>
    <w:rsid w:val="00D24979"/>
    <w:rsid w:val="00D250C8"/>
    <w:rsid w:val="00D3037B"/>
    <w:rsid w:val="00D30436"/>
    <w:rsid w:val="00D30853"/>
    <w:rsid w:val="00D30F1A"/>
    <w:rsid w:val="00D31AE5"/>
    <w:rsid w:val="00D32F21"/>
    <w:rsid w:val="00D334C7"/>
    <w:rsid w:val="00D344A5"/>
    <w:rsid w:val="00D35390"/>
    <w:rsid w:val="00D35B75"/>
    <w:rsid w:val="00D4063C"/>
    <w:rsid w:val="00D40761"/>
    <w:rsid w:val="00D41428"/>
    <w:rsid w:val="00D41D5F"/>
    <w:rsid w:val="00D42EB2"/>
    <w:rsid w:val="00D42F92"/>
    <w:rsid w:val="00D433BF"/>
    <w:rsid w:val="00D43E34"/>
    <w:rsid w:val="00D46226"/>
    <w:rsid w:val="00D4747E"/>
    <w:rsid w:val="00D47C31"/>
    <w:rsid w:val="00D517C6"/>
    <w:rsid w:val="00D51CA6"/>
    <w:rsid w:val="00D525DC"/>
    <w:rsid w:val="00D53744"/>
    <w:rsid w:val="00D53EE8"/>
    <w:rsid w:val="00D54869"/>
    <w:rsid w:val="00D568B8"/>
    <w:rsid w:val="00D613A0"/>
    <w:rsid w:val="00D621AC"/>
    <w:rsid w:val="00D62463"/>
    <w:rsid w:val="00D62D86"/>
    <w:rsid w:val="00D62EB0"/>
    <w:rsid w:val="00D63203"/>
    <w:rsid w:val="00D6353E"/>
    <w:rsid w:val="00D644AE"/>
    <w:rsid w:val="00D6576B"/>
    <w:rsid w:val="00D65DE7"/>
    <w:rsid w:val="00D66210"/>
    <w:rsid w:val="00D66BE5"/>
    <w:rsid w:val="00D66E58"/>
    <w:rsid w:val="00D67C49"/>
    <w:rsid w:val="00D67E68"/>
    <w:rsid w:val="00D7051D"/>
    <w:rsid w:val="00D717A5"/>
    <w:rsid w:val="00D720E3"/>
    <w:rsid w:val="00D72522"/>
    <w:rsid w:val="00D72EFF"/>
    <w:rsid w:val="00D7357F"/>
    <w:rsid w:val="00D76775"/>
    <w:rsid w:val="00D809F6"/>
    <w:rsid w:val="00D80E37"/>
    <w:rsid w:val="00D82184"/>
    <w:rsid w:val="00D8507E"/>
    <w:rsid w:val="00D861D5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6735"/>
    <w:rsid w:val="00D96B96"/>
    <w:rsid w:val="00D96F1E"/>
    <w:rsid w:val="00D974CB"/>
    <w:rsid w:val="00DA2D95"/>
    <w:rsid w:val="00DA3EB9"/>
    <w:rsid w:val="00DA3F78"/>
    <w:rsid w:val="00DA4605"/>
    <w:rsid w:val="00DA46F1"/>
    <w:rsid w:val="00DA4751"/>
    <w:rsid w:val="00DA4B25"/>
    <w:rsid w:val="00DA4B59"/>
    <w:rsid w:val="00DA4F2A"/>
    <w:rsid w:val="00DA578F"/>
    <w:rsid w:val="00DA5C05"/>
    <w:rsid w:val="00DA5C34"/>
    <w:rsid w:val="00DA6739"/>
    <w:rsid w:val="00DA680F"/>
    <w:rsid w:val="00DA69D2"/>
    <w:rsid w:val="00DA6A31"/>
    <w:rsid w:val="00DA6D3D"/>
    <w:rsid w:val="00DA701E"/>
    <w:rsid w:val="00DB0735"/>
    <w:rsid w:val="00DB110E"/>
    <w:rsid w:val="00DB137A"/>
    <w:rsid w:val="00DB16CA"/>
    <w:rsid w:val="00DB3168"/>
    <w:rsid w:val="00DB3268"/>
    <w:rsid w:val="00DB434B"/>
    <w:rsid w:val="00DB5486"/>
    <w:rsid w:val="00DC0800"/>
    <w:rsid w:val="00DC523A"/>
    <w:rsid w:val="00DC5D67"/>
    <w:rsid w:val="00DC5EE0"/>
    <w:rsid w:val="00DC7B0B"/>
    <w:rsid w:val="00DD236E"/>
    <w:rsid w:val="00DD4881"/>
    <w:rsid w:val="00DD5507"/>
    <w:rsid w:val="00DD5904"/>
    <w:rsid w:val="00DD60AB"/>
    <w:rsid w:val="00DD6255"/>
    <w:rsid w:val="00DD6A80"/>
    <w:rsid w:val="00DE1087"/>
    <w:rsid w:val="00DE3B34"/>
    <w:rsid w:val="00DE4172"/>
    <w:rsid w:val="00DE4E57"/>
    <w:rsid w:val="00DE7470"/>
    <w:rsid w:val="00DE7575"/>
    <w:rsid w:val="00DE77E0"/>
    <w:rsid w:val="00DE7831"/>
    <w:rsid w:val="00DF0553"/>
    <w:rsid w:val="00DF2826"/>
    <w:rsid w:val="00DF38C5"/>
    <w:rsid w:val="00DF3E6C"/>
    <w:rsid w:val="00DF4442"/>
    <w:rsid w:val="00DF4CD9"/>
    <w:rsid w:val="00DF5CA0"/>
    <w:rsid w:val="00DF646D"/>
    <w:rsid w:val="00DF7FC5"/>
    <w:rsid w:val="00E007DC"/>
    <w:rsid w:val="00E01079"/>
    <w:rsid w:val="00E0114F"/>
    <w:rsid w:val="00E02472"/>
    <w:rsid w:val="00E02673"/>
    <w:rsid w:val="00E03E91"/>
    <w:rsid w:val="00E03FF8"/>
    <w:rsid w:val="00E043E7"/>
    <w:rsid w:val="00E0447B"/>
    <w:rsid w:val="00E05245"/>
    <w:rsid w:val="00E0556F"/>
    <w:rsid w:val="00E05672"/>
    <w:rsid w:val="00E058DB"/>
    <w:rsid w:val="00E06762"/>
    <w:rsid w:val="00E10587"/>
    <w:rsid w:val="00E10A34"/>
    <w:rsid w:val="00E10D98"/>
    <w:rsid w:val="00E1157E"/>
    <w:rsid w:val="00E129D1"/>
    <w:rsid w:val="00E12CB8"/>
    <w:rsid w:val="00E130BC"/>
    <w:rsid w:val="00E135E6"/>
    <w:rsid w:val="00E17160"/>
    <w:rsid w:val="00E17933"/>
    <w:rsid w:val="00E17C0E"/>
    <w:rsid w:val="00E17CA3"/>
    <w:rsid w:val="00E20B37"/>
    <w:rsid w:val="00E2141F"/>
    <w:rsid w:val="00E21A10"/>
    <w:rsid w:val="00E22C5D"/>
    <w:rsid w:val="00E22CE0"/>
    <w:rsid w:val="00E24629"/>
    <w:rsid w:val="00E246C3"/>
    <w:rsid w:val="00E24909"/>
    <w:rsid w:val="00E259ED"/>
    <w:rsid w:val="00E275A2"/>
    <w:rsid w:val="00E27BFA"/>
    <w:rsid w:val="00E3177C"/>
    <w:rsid w:val="00E31786"/>
    <w:rsid w:val="00E33E94"/>
    <w:rsid w:val="00E352D1"/>
    <w:rsid w:val="00E36947"/>
    <w:rsid w:val="00E36FDA"/>
    <w:rsid w:val="00E37183"/>
    <w:rsid w:val="00E40B05"/>
    <w:rsid w:val="00E41479"/>
    <w:rsid w:val="00E42171"/>
    <w:rsid w:val="00E427CA"/>
    <w:rsid w:val="00E4285C"/>
    <w:rsid w:val="00E42F4C"/>
    <w:rsid w:val="00E43ECF"/>
    <w:rsid w:val="00E445EA"/>
    <w:rsid w:val="00E45382"/>
    <w:rsid w:val="00E470CB"/>
    <w:rsid w:val="00E474AE"/>
    <w:rsid w:val="00E50270"/>
    <w:rsid w:val="00E50A45"/>
    <w:rsid w:val="00E50F74"/>
    <w:rsid w:val="00E51AB8"/>
    <w:rsid w:val="00E54D69"/>
    <w:rsid w:val="00E56A2E"/>
    <w:rsid w:val="00E56D08"/>
    <w:rsid w:val="00E61262"/>
    <w:rsid w:val="00E624B5"/>
    <w:rsid w:val="00E627FD"/>
    <w:rsid w:val="00E6452E"/>
    <w:rsid w:val="00E64F5F"/>
    <w:rsid w:val="00E65479"/>
    <w:rsid w:val="00E65496"/>
    <w:rsid w:val="00E65E62"/>
    <w:rsid w:val="00E66234"/>
    <w:rsid w:val="00E7035E"/>
    <w:rsid w:val="00E70EFB"/>
    <w:rsid w:val="00E724D6"/>
    <w:rsid w:val="00E72C2F"/>
    <w:rsid w:val="00E73634"/>
    <w:rsid w:val="00E73CCD"/>
    <w:rsid w:val="00E74150"/>
    <w:rsid w:val="00E7540A"/>
    <w:rsid w:val="00E76309"/>
    <w:rsid w:val="00E763CC"/>
    <w:rsid w:val="00E77870"/>
    <w:rsid w:val="00E81197"/>
    <w:rsid w:val="00E81F7A"/>
    <w:rsid w:val="00E82570"/>
    <w:rsid w:val="00E83232"/>
    <w:rsid w:val="00E83AC8"/>
    <w:rsid w:val="00E8689B"/>
    <w:rsid w:val="00E86A35"/>
    <w:rsid w:val="00E91821"/>
    <w:rsid w:val="00E92042"/>
    <w:rsid w:val="00E92084"/>
    <w:rsid w:val="00E920BF"/>
    <w:rsid w:val="00E92581"/>
    <w:rsid w:val="00E93430"/>
    <w:rsid w:val="00E94D9D"/>
    <w:rsid w:val="00E95A29"/>
    <w:rsid w:val="00E96040"/>
    <w:rsid w:val="00E96CF7"/>
    <w:rsid w:val="00E97870"/>
    <w:rsid w:val="00EA18B1"/>
    <w:rsid w:val="00EA1B26"/>
    <w:rsid w:val="00EA294A"/>
    <w:rsid w:val="00EA2991"/>
    <w:rsid w:val="00EA30DE"/>
    <w:rsid w:val="00EA4E6E"/>
    <w:rsid w:val="00EA6652"/>
    <w:rsid w:val="00EA799D"/>
    <w:rsid w:val="00EB0789"/>
    <w:rsid w:val="00EB2366"/>
    <w:rsid w:val="00EB2678"/>
    <w:rsid w:val="00EB32E2"/>
    <w:rsid w:val="00EB3FCE"/>
    <w:rsid w:val="00EB6050"/>
    <w:rsid w:val="00EB68A1"/>
    <w:rsid w:val="00EB7AFD"/>
    <w:rsid w:val="00EC16B2"/>
    <w:rsid w:val="00EC1C1C"/>
    <w:rsid w:val="00EC226F"/>
    <w:rsid w:val="00EC22E1"/>
    <w:rsid w:val="00EC23A5"/>
    <w:rsid w:val="00EC4157"/>
    <w:rsid w:val="00EC4736"/>
    <w:rsid w:val="00EC70B5"/>
    <w:rsid w:val="00EC7283"/>
    <w:rsid w:val="00EC74A5"/>
    <w:rsid w:val="00ED0CED"/>
    <w:rsid w:val="00ED280F"/>
    <w:rsid w:val="00ED2883"/>
    <w:rsid w:val="00ED293E"/>
    <w:rsid w:val="00ED2F0C"/>
    <w:rsid w:val="00ED3CC7"/>
    <w:rsid w:val="00ED41B4"/>
    <w:rsid w:val="00ED4E7C"/>
    <w:rsid w:val="00ED6292"/>
    <w:rsid w:val="00ED6666"/>
    <w:rsid w:val="00ED7D86"/>
    <w:rsid w:val="00EE13C6"/>
    <w:rsid w:val="00EE40AD"/>
    <w:rsid w:val="00EE42F2"/>
    <w:rsid w:val="00EE4C8E"/>
    <w:rsid w:val="00EE7944"/>
    <w:rsid w:val="00EF0536"/>
    <w:rsid w:val="00EF24A0"/>
    <w:rsid w:val="00EF2545"/>
    <w:rsid w:val="00EF2864"/>
    <w:rsid w:val="00EF3596"/>
    <w:rsid w:val="00EF3CFC"/>
    <w:rsid w:val="00EF3D8A"/>
    <w:rsid w:val="00EF46C9"/>
    <w:rsid w:val="00EF522F"/>
    <w:rsid w:val="00EF57D4"/>
    <w:rsid w:val="00EF6FF9"/>
    <w:rsid w:val="00F009B6"/>
    <w:rsid w:val="00F02409"/>
    <w:rsid w:val="00F0275A"/>
    <w:rsid w:val="00F0491C"/>
    <w:rsid w:val="00F04CEF"/>
    <w:rsid w:val="00F060A3"/>
    <w:rsid w:val="00F065D6"/>
    <w:rsid w:val="00F07130"/>
    <w:rsid w:val="00F1030C"/>
    <w:rsid w:val="00F12260"/>
    <w:rsid w:val="00F13159"/>
    <w:rsid w:val="00F157C2"/>
    <w:rsid w:val="00F17014"/>
    <w:rsid w:val="00F17262"/>
    <w:rsid w:val="00F17DFE"/>
    <w:rsid w:val="00F21842"/>
    <w:rsid w:val="00F24338"/>
    <w:rsid w:val="00F244BA"/>
    <w:rsid w:val="00F25F8A"/>
    <w:rsid w:val="00F2624F"/>
    <w:rsid w:val="00F265A4"/>
    <w:rsid w:val="00F27115"/>
    <w:rsid w:val="00F31A1A"/>
    <w:rsid w:val="00F31EDA"/>
    <w:rsid w:val="00F320C7"/>
    <w:rsid w:val="00F33310"/>
    <w:rsid w:val="00F3343E"/>
    <w:rsid w:val="00F33807"/>
    <w:rsid w:val="00F374CF"/>
    <w:rsid w:val="00F401D7"/>
    <w:rsid w:val="00F416C1"/>
    <w:rsid w:val="00F4329F"/>
    <w:rsid w:val="00F43358"/>
    <w:rsid w:val="00F445DF"/>
    <w:rsid w:val="00F4545A"/>
    <w:rsid w:val="00F50C54"/>
    <w:rsid w:val="00F511BF"/>
    <w:rsid w:val="00F512D4"/>
    <w:rsid w:val="00F52DFD"/>
    <w:rsid w:val="00F5427A"/>
    <w:rsid w:val="00F55284"/>
    <w:rsid w:val="00F6000D"/>
    <w:rsid w:val="00F6152A"/>
    <w:rsid w:val="00F61C09"/>
    <w:rsid w:val="00F61ECB"/>
    <w:rsid w:val="00F628CB"/>
    <w:rsid w:val="00F634EF"/>
    <w:rsid w:val="00F663DF"/>
    <w:rsid w:val="00F66531"/>
    <w:rsid w:val="00F666AF"/>
    <w:rsid w:val="00F671F4"/>
    <w:rsid w:val="00F67B42"/>
    <w:rsid w:val="00F71725"/>
    <w:rsid w:val="00F72662"/>
    <w:rsid w:val="00F726B8"/>
    <w:rsid w:val="00F726D4"/>
    <w:rsid w:val="00F739FE"/>
    <w:rsid w:val="00F74474"/>
    <w:rsid w:val="00F745FF"/>
    <w:rsid w:val="00F748DA"/>
    <w:rsid w:val="00F75FC9"/>
    <w:rsid w:val="00F801C1"/>
    <w:rsid w:val="00F80B29"/>
    <w:rsid w:val="00F82A65"/>
    <w:rsid w:val="00F82D74"/>
    <w:rsid w:val="00F83624"/>
    <w:rsid w:val="00F85750"/>
    <w:rsid w:val="00F86D13"/>
    <w:rsid w:val="00F8762A"/>
    <w:rsid w:val="00F949A7"/>
    <w:rsid w:val="00F94E27"/>
    <w:rsid w:val="00F95356"/>
    <w:rsid w:val="00F9535A"/>
    <w:rsid w:val="00F954E0"/>
    <w:rsid w:val="00F958A7"/>
    <w:rsid w:val="00F95B6B"/>
    <w:rsid w:val="00F973F3"/>
    <w:rsid w:val="00F97EBB"/>
    <w:rsid w:val="00FA0306"/>
    <w:rsid w:val="00FA0A27"/>
    <w:rsid w:val="00FA1811"/>
    <w:rsid w:val="00FA1832"/>
    <w:rsid w:val="00FA26AD"/>
    <w:rsid w:val="00FA30C2"/>
    <w:rsid w:val="00FA40FA"/>
    <w:rsid w:val="00FA617D"/>
    <w:rsid w:val="00FA656A"/>
    <w:rsid w:val="00FA65A5"/>
    <w:rsid w:val="00FA7C64"/>
    <w:rsid w:val="00FB0E96"/>
    <w:rsid w:val="00FB12C1"/>
    <w:rsid w:val="00FB1D39"/>
    <w:rsid w:val="00FB1D44"/>
    <w:rsid w:val="00FB1E54"/>
    <w:rsid w:val="00FB204E"/>
    <w:rsid w:val="00FB2B71"/>
    <w:rsid w:val="00FB4EF8"/>
    <w:rsid w:val="00FB6732"/>
    <w:rsid w:val="00FB67FF"/>
    <w:rsid w:val="00FB76AC"/>
    <w:rsid w:val="00FC238D"/>
    <w:rsid w:val="00FC5172"/>
    <w:rsid w:val="00FC54DE"/>
    <w:rsid w:val="00FC65CA"/>
    <w:rsid w:val="00FC7AFC"/>
    <w:rsid w:val="00FD2B26"/>
    <w:rsid w:val="00FD3764"/>
    <w:rsid w:val="00FD38B8"/>
    <w:rsid w:val="00FD3948"/>
    <w:rsid w:val="00FD521B"/>
    <w:rsid w:val="00FD7E2E"/>
    <w:rsid w:val="00FE0B40"/>
    <w:rsid w:val="00FE1020"/>
    <w:rsid w:val="00FE2B57"/>
    <w:rsid w:val="00FE6CDA"/>
    <w:rsid w:val="00FE77EC"/>
    <w:rsid w:val="00FF09D1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b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rsid w:val="00C70784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C70784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0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af1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2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link w:val="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af3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a0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</w:rPr>
  </w:style>
  <w:style w:type="paragraph" w:styleId="af4">
    <w:name w:val="Document Map"/>
    <w:basedOn w:val="a"/>
    <w:link w:val="af5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af5">
    <w:name w:val="Схема документа Знак"/>
    <w:basedOn w:val="a0"/>
    <w:link w:val="af4"/>
    <w:semiHidden/>
    <w:rsid w:val="005D7042"/>
    <w:rPr>
      <w:rFonts w:ascii="Arial" w:eastAsia="Dotum" w:hAnsi="Arial"/>
      <w:shd w:val="clear" w:color="auto" w:fill="000080"/>
    </w:rPr>
  </w:style>
  <w:style w:type="paragraph" w:styleId="af6">
    <w:name w:val="Revision"/>
    <w:hidden/>
    <w:uiPriority w:val="99"/>
    <w:semiHidden/>
    <w:rsid w:val="00914BD1"/>
    <w:rPr>
      <w:rFonts w:ascii="Times New Roman" w:eastAsia="SimSun" w:hAnsi="Times New Roman"/>
      <w:sz w:val="24"/>
      <w:szCs w:val="24"/>
      <w:lang w:eastAsia="zh-CN"/>
    </w:rPr>
  </w:style>
  <w:style w:type="paragraph" w:customStyle="1" w:styleId="Default">
    <w:name w:val="Default"/>
    <w:rsid w:val="000D4061"/>
    <w:pPr>
      <w:widowControl w:val="0"/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Char">
    <w:name w:val="머리글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Char0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Char0">
    <w:name w:val="바닥글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Char1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Char1">
    <w:name w:val="풍선 도움말 텍스트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har2"/>
    <w:uiPriority w:val="99"/>
    <w:rsid w:val="00C70784"/>
    <w:rPr>
      <w:sz w:val="20"/>
      <w:szCs w:val="20"/>
    </w:rPr>
  </w:style>
  <w:style w:type="character" w:customStyle="1" w:styleId="Char2">
    <w:name w:val="메모 텍스트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har3"/>
    <w:uiPriority w:val="99"/>
    <w:semiHidden/>
    <w:rsid w:val="00C70784"/>
    <w:rPr>
      <w:b/>
      <w:bCs/>
    </w:rPr>
  </w:style>
  <w:style w:type="character" w:customStyle="1" w:styleId="Char3">
    <w:name w:val="메모 주제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2Char">
    <w:name w:val="제목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Char">
    <w:name w:val="제목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</w:rPr>
  </w:style>
  <w:style w:type="paragraph" w:styleId="DocumentMap">
    <w:name w:val="Document Map"/>
    <w:basedOn w:val="Normal"/>
    <w:link w:val="Char4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Char4">
    <w:name w:val="문서 구조 Char"/>
    <w:basedOn w:val="DefaultParagraphFont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styleId="Revision">
    <w:name w:val="Revision"/>
    <w:hidden/>
    <w:uiPriority w:val="99"/>
    <w:semiHidden/>
    <w:rsid w:val="00914BD1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34DC4-F0DF-420F-89DD-B5B4B2A4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7</cp:revision>
  <cp:lastPrinted>2015-02-17T10:41:00Z</cp:lastPrinted>
  <dcterms:created xsi:type="dcterms:W3CDTF">2015-02-20T13:01:00Z</dcterms:created>
  <dcterms:modified xsi:type="dcterms:W3CDTF">2015-02-24T08:32:00Z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