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FC" w:rsidRDefault="00203199" w:rsidP="0021525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 w:eastAsia="ko-KR"/>
        </w:rPr>
      </w:pPr>
      <w:r>
        <w:rPr>
          <w:rFonts w:ascii="Times New Roman" w:hAnsi="Times New Roman"/>
          <w:b/>
          <w:sz w:val="28"/>
          <w:szCs w:val="28"/>
          <w:lang w:val="ru-RU" w:eastAsia="ko-KR"/>
        </w:rPr>
        <w:t>Связной</w:t>
      </w:r>
      <w:r w:rsidR="005C59FC">
        <w:rPr>
          <w:rFonts w:ascii="Times New Roman" w:hAnsi="Times New Roman"/>
          <w:b/>
          <w:sz w:val="28"/>
          <w:szCs w:val="28"/>
          <w:lang w:val="ru-RU" w:eastAsia="ko-KR"/>
        </w:rPr>
        <w:t xml:space="preserve"> и </w:t>
      </w:r>
      <w:r w:rsidR="005C59FC">
        <w:rPr>
          <w:rFonts w:ascii="Times New Roman" w:hAnsi="Times New Roman" w:hint="eastAsia"/>
          <w:b/>
          <w:sz w:val="28"/>
          <w:szCs w:val="28"/>
          <w:lang w:val="ru-RU" w:eastAsia="ko-KR"/>
        </w:rPr>
        <w:t>LG Electronics</w:t>
      </w:r>
      <w:r>
        <w:rPr>
          <w:rFonts w:ascii="Times New Roman" w:hAnsi="Times New Roman"/>
          <w:b/>
          <w:sz w:val="28"/>
          <w:szCs w:val="28"/>
          <w:lang w:val="ru-RU" w:eastAsia="ko-KR"/>
        </w:rPr>
        <w:t xml:space="preserve"> запустили совместную рекламную акцию на национальном телевидении.</w:t>
      </w:r>
    </w:p>
    <w:p w:rsidR="0021525C" w:rsidRPr="00522D99" w:rsidRDefault="0021525C" w:rsidP="00203199">
      <w:pPr>
        <w:spacing w:line="360" w:lineRule="auto"/>
        <w:rPr>
          <w:rFonts w:ascii="Times New Roman" w:hAnsi="Times New Roman"/>
          <w:b/>
          <w:sz w:val="28"/>
          <w:szCs w:val="28"/>
          <w:lang w:val="ru-RU" w:eastAsia="ko-KR"/>
        </w:rPr>
      </w:pPr>
    </w:p>
    <w:p w:rsidR="004F1402" w:rsidRDefault="00396666" w:rsidP="00A8735C">
      <w:pPr>
        <w:spacing w:line="360" w:lineRule="auto"/>
        <w:jc w:val="both"/>
        <w:rPr>
          <w:rFonts w:ascii="Times New Roman" w:eastAsia="Batang" w:hAnsi="Times New Roman"/>
          <w:bCs/>
          <w:lang w:val="ru-RU" w:bidi="mni-IN"/>
        </w:rPr>
      </w:pPr>
      <w:r w:rsidRPr="0025579B">
        <w:rPr>
          <w:rFonts w:ascii="Times New Roman" w:eastAsia="Dotum" w:hAnsi="Times New Roman"/>
          <w:b/>
          <w:bCs/>
          <w:lang w:val="ru-RU"/>
        </w:rPr>
        <w:t>МОСКВА</w:t>
      </w:r>
      <w:r w:rsidR="005A469C" w:rsidRPr="0025579B">
        <w:rPr>
          <w:rFonts w:ascii="Times New Roman" w:eastAsia="Dotum" w:hAnsi="Times New Roman"/>
          <w:b/>
          <w:bCs/>
          <w:lang w:val="ru-RU" w:eastAsia="zh-CN"/>
        </w:rPr>
        <w:t>,</w:t>
      </w:r>
      <w:r w:rsidR="00A9395F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522D99">
        <w:rPr>
          <w:rFonts w:ascii="Times New Roman" w:eastAsia="Dotum" w:hAnsi="Times New Roman"/>
          <w:b/>
          <w:bCs/>
          <w:lang w:val="ru-RU" w:eastAsia="zh-CN"/>
        </w:rPr>
        <w:t>18</w:t>
      </w:r>
      <w:r w:rsidR="00316243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522D99">
        <w:rPr>
          <w:rFonts w:ascii="Times New Roman" w:eastAsia="Dotum" w:hAnsi="Times New Roman"/>
          <w:b/>
          <w:bCs/>
          <w:lang w:val="ru-RU" w:eastAsia="zh-CN"/>
        </w:rPr>
        <w:t>августа</w:t>
      </w:r>
      <w:r w:rsidR="00316243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Pr="0025579B">
        <w:rPr>
          <w:rFonts w:ascii="Times New Roman" w:eastAsia="Dotum" w:hAnsi="Times New Roman"/>
          <w:b/>
          <w:bCs/>
          <w:lang w:val="ru-RU" w:eastAsia="zh-CN"/>
        </w:rPr>
        <w:t>2017</w:t>
      </w:r>
      <w:r w:rsidR="00A75C8D" w:rsidRPr="0025579B">
        <w:rPr>
          <w:rFonts w:ascii="Times New Roman" w:eastAsia="Dotum" w:hAnsi="Times New Roman"/>
          <w:b/>
          <w:bCs/>
          <w:lang w:val="ru-RU" w:eastAsia="zh-CN"/>
        </w:rPr>
        <w:t xml:space="preserve"> </w:t>
      </w:r>
      <w:r w:rsidR="002F1FDB" w:rsidRPr="0025579B">
        <w:rPr>
          <w:rFonts w:ascii="Times New Roman" w:eastAsia="Dotum" w:hAnsi="Times New Roman"/>
          <w:b/>
          <w:bCs/>
          <w:lang w:val="ru-RU" w:eastAsia="zh-CN"/>
        </w:rPr>
        <w:t>года</w:t>
      </w:r>
      <w:r w:rsidR="00EC5A0E" w:rsidRPr="0025579B">
        <w:rPr>
          <w:rFonts w:ascii="Times New Roman" w:eastAsia="Batang" w:hAnsi="Times New Roman"/>
          <w:bCs/>
          <w:lang w:val="ru-RU" w:bidi="mni-IN"/>
        </w:rPr>
        <w:t xml:space="preserve">. </w:t>
      </w:r>
      <w:r w:rsidR="00F64B57" w:rsidRPr="0025579B">
        <w:rPr>
          <w:rFonts w:ascii="Times New Roman" w:eastAsia="Batang" w:hAnsi="Times New Roman"/>
          <w:bCs/>
          <w:lang w:val="ru-RU" w:bidi="mni-IN"/>
        </w:rPr>
        <w:t>—</w:t>
      </w:r>
      <w:r w:rsidR="00EF5EDF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Компании </w:t>
      </w:r>
      <w:r w:rsidR="00747156" w:rsidRPr="0025579B">
        <w:rPr>
          <w:rFonts w:ascii="Times New Roman" w:eastAsia="Batang" w:hAnsi="Times New Roman"/>
          <w:bCs/>
          <w:lang w:bidi="mni-IN"/>
        </w:rPr>
        <w:t>LG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</w:t>
      </w:r>
      <w:r w:rsidR="00747156" w:rsidRPr="0025579B">
        <w:rPr>
          <w:rFonts w:ascii="Times New Roman" w:eastAsia="Batang" w:hAnsi="Times New Roman"/>
          <w:bCs/>
          <w:lang w:bidi="mni-IN"/>
        </w:rPr>
        <w:t>Electronics</w:t>
      </w:r>
      <w:r w:rsidR="00747156" w:rsidRPr="0025579B">
        <w:rPr>
          <w:rFonts w:ascii="Times New Roman" w:eastAsia="Batang" w:hAnsi="Times New Roman"/>
          <w:bCs/>
          <w:lang w:val="ru-RU" w:bidi="mni-IN"/>
        </w:rPr>
        <w:t xml:space="preserve"> и </w:t>
      </w:r>
      <w:r w:rsidR="00522D99">
        <w:rPr>
          <w:rFonts w:ascii="Times New Roman" w:hAnsi="Times New Roman"/>
          <w:bCs/>
          <w:color w:val="000000"/>
          <w:lang w:val="ru-RU"/>
        </w:rPr>
        <w:t>сеть салонов «Связной»</w:t>
      </w:r>
      <w:r w:rsidR="0021525C" w:rsidRPr="0021525C">
        <w:rPr>
          <w:rFonts w:ascii="Times New Roman" w:hAnsi="Times New Roman"/>
          <w:bCs/>
          <w:color w:val="000000"/>
          <w:lang w:val="ru-RU"/>
        </w:rPr>
        <w:t xml:space="preserve"> </w:t>
      </w:r>
      <w:r w:rsidR="001078FE">
        <w:rPr>
          <w:rFonts w:ascii="Times New Roman" w:eastAsia="Batang" w:hAnsi="Times New Roman"/>
          <w:bCs/>
          <w:lang w:val="ru-RU" w:bidi="mni-IN"/>
        </w:rPr>
        <w:t>запустили</w:t>
      </w:r>
      <w:r w:rsidR="001078FE" w:rsidRPr="00B6690E">
        <w:rPr>
          <w:rFonts w:ascii="Times New Roman" w:eastAsia="Batang" w:hAnsi="Times New Roman"/>
          <w:bCs/>
          <w:lang w:val="ru-RU" w:bidi="mni-IN"/>
        </w:rPr>
        <w:t xml:space="preserve"> </w:t>
      </w:r>
      <w:r w:rsidR="009E7E7D" w:rsidRPr="00B6690E">
        <w:rPr>
          <w:rFonts w:ascii="Times New Roman" w:eastAsia="Batang" w:hAnsi="Times New Roman"/>
          <w:bCs/>
          <w:lang w:val="ru-RU" w:bidi="mni-IN"/>
        </w:rPr>
        <w:t xml:space="preserve">телевизионную </w:t>
      </w:r>
      <w:r w:rsidR="00284CCB" w:rsidRPr="00B6690E">
        <w:rPr>
          <w:rFonts w:ascii="Times New Roman" w:eastAsia="Batang" w:hAnsi="Times New Roman"/>
          <w:bCs/>
          <w:lang w:val="ru-RU" w:bidi="mni-IN"/>
        </w:rPr>
        <w:t>рекламную кампанию</w:t>
      </w:r>
      <w:r w:rsidR="00747156" w:rsidRPr="00B6690E">
        <w:rPr>
          <w:rFonts w:ascii="Times New Roman" w:eastAsia="Batang" w:hAnsi="Times New Roman"/>
          <w:bCs/>
          <w:lang w:val="ru-RU" w:bidi="mni-IN"/>
        </w:rPr>
        <w:t xml:space="preserve"> </w:t>
      </w:r>
      <w:r w:rsidR="00322A53">
        <w:rPr>
          <w:rFonts w:ascii="Times New Roman" w:eastAsia="Batang" w:hAnsi="Times New Roman"/>
          <w:bCs/>
          <w:lang w:val="ru-RU" w:bidi="mni-IN"/>
        </w:rPr>
        <w:t>в поддержку</w:t>
      </w:r>
      <w:r w:rsidR="00AD7A22">
        <w:rPr>
          <w:rFonts w:ascii="Times New Roman" w:eastAsia="Batang" w:hAnsi="Times New Roman"/>
          <w:bCs/>
          <w:lang w:val="ru-RU" w:bidi="mni-IN"/>
        </w:rPr>
        <w:t xml:space="preserve"> </w:t>
      </w:r>
      <w:r w:rsidR="001078FE">
        <w:rPr>
          <w:rFonts w:ascii="Times New Roman" w:eastAsia="Batang" w:hAnsi="Times New Roman"/>
          <w:bCs/>
          <w:lang w:val="ru-RU" w:bidi="mni-IN"/>
        </w:rPr>
        <w:t xml:space="preserve">совместной </w:t>
      </w:r>
      <w:r w:rsidR="00AD7A22">
        <w:rPr>
          <w:rFonts w:ascii="Times New Roman" w:eastAsia="Batang" w:hAnsi="Times New Roman"/>
          <w:bCs/>
          <w:lang w:val="ru-RU" w:bidi="mni-IN"/>
        </w:rPr>
        <w:t>акции</w:t>
      </w:r>
      <w:r w:rsidR="004F1402">
        <w:rPr>
          <w:rFonts w:ascii="Times New Roman" w:eastAsia="Batang" w:hAnsi="Times New Roman"/>
          <w:bCs/>
          <w:lang w:val="ru-RU" w:bidi="mni-IN"/>
        </w:rPr>
        <w:t xml:space="preserve">: при покупке смартфонов </w:t>
      </w:r>
      <w:r w:rsidR="004F1402" w:rsidRPr="00203199">
        <w:rPr>
          <w:rFonts w:ascii="Times New Roman" w:eastAsia="Batang" w:hAnsi="Times New Roman" w:hint="eastAsia"/>
          <w:bCs/>
          <w:lang w:val="ru-RU" w:eastAsia="ko-KR" w:bidi="mni-IN"/>
        </w:rPr>
        <w:t>LG</w:t>
      </w:r>
      <w:r w:rsidR="004F1402" w:rsidRPr="00203199">
        <w:rPr>
          <w:rFonts w:ascii="Times New Roman" w:eastAsia="Batang" w:hAnsi="Times New Roman"/>
          <w:bCs/>
          <w:lang w:val="ru-RU" w:eastAsia="ko-KR" w:bidi="mni-IN"/>
        </w:rPr>
        <w:t xml:space="preserve"> </w:t>
      </w:r>
      <w:r w:rsidR="004F1402" w:rsidRPr="00203199">
        <w:rPr>
          <w:rFonts w:ascii="Times New Roman" w:eastAsia="Batang" w:hAnsi="Times New Roman"/>
          <w:bCs/>
          <w:lang w:eastAsia="ko-KR" w:bidi="mni-IN"/>
        </w:rPr>
        <w:t>Q</w:t>
      </w:r>
      <w:r w:rsidR="004F1402" w:rsidRPr="00203199">
        <w:rPr>
          <w:rFonts w:ascii="Times New Roman" w:eastAsia="Batang" w:hAnsi="Times New Roman"/>
          <w:bCs/>
          <w:lang w:val="ru-RU" w:eastAsia="ko-KR" w:bidi="mni-IN"/>
        </w:rPr>
        <w:t>6</w:t>
      </w:r>
      <w:r w:rsidR="00203199" w:rsidRPr="00203199">
        <w:t>α</w:t>
      </w:r>
      <w:r w:rsidR="004F1402">
        <w:rPr>
          <w:rFonts w:ascii="Times New Roman" w:eastAsia="Batang" w:hAnsi="Times New Roman" w:hint="eastAsia"/>
          <w:bCs/>
          <w:lang w:val="ru-RU" w:eastAsia="ko-KR" w:bidi="mni-IN"/>
        </w:rPr>
        <w:t xml:space="preserve"> </w:t>
      </w:r>
      <w:r w:rsidR="004F1402">
        <w:rPr>
          <w:rFonts w:ascii="Times New Roman" w:eastAsia="Batang" w:hAnsi="Times New Roman"/>
          <w:bCs/>
          <w:lang w:val="ru-RU" w:bidi="mni-IN"/>
        </w:rPr>
        <w:t>в салонах связи</w:t>
      </w:r>
      <w:r w:rsidR="004F1402">
        <w:rPr>
          <w:rFonts w:ascii="Times New Roman" w:eastAsia="Batang" w:hAnsi="Times New Roman"/>
          <w:lang w:val="ru-RU" w:bidi="mni-IN"/>
        </w:rPr>
        <w:t xml:space="preserve"> покупатели получат рассрочку платежа с доступной ежемесячной оплатой. </w:t>
      </w:r>
    </w:p>
    <w:p w:rsidR="009E7E7D" w:rsidRDefault="00D26BF5" w:rsidP="00D26BF5">
      <w:pPr>
        <w:spacing w:line="360" w:lineRule="auto"/>
        <w:ind w:firstLine="720"/>
        <w:jc w:val="both"/>
        <w:rPr>
          <w:rFonts w:ascii="Times New Roman" w:eastAsia="Batang" w:hAnsi="Times New Roman"/>
          <w:lang w:val="ru-RU" w:bidi="mni-IN"/>
        </w:rPr>
      </w:pPr>
      <w:r>
        <w:rPr>
          <w:rFonts w:ascii="Times New Roman" w:eastAsia="Batang" w:hAnsi="Times New Roman"/>
          <w:bCs/>
          <w:lang w:val="ru-RU" w:bidi="mni-IN"/>
        </w:rPr>
        <w:t xml:space="preserve">Масштабная </w:t>
      </w:r>
      <w:r w:rsidR="004F1402">
        <w:rPr>
          <w:rFonts w:ascii="Times New Roman" w:eastAsia="Batang" w:hAnsi="Times New Roman"/>
          <w:bCs/>
          <w:lang w:val="ru-RU" w:bidi="mni-IN"/>
        </w:rPr>
        <w:t xml:space="preserve">акция </w:t>
      </w:r>
      <w:r w:rsidR="0021525C">
        <w:rPr>
          <w:rFonts w:ascii="Times New Roman" w:eastAsia="Batang" w:hAnsi="Times New Roman"/>
          <w:bCs/>
          <w:lang w:val="ru-RU" w:bidi="mni-IN"/>
        </w:rPr>
        <w:t xml:space="preserve">пройдет </w:t>
      </w:r>
      <w:r w:rsidR="004F1402">
        <w:rPr>
          <w:rFonts w:ascii="Times New Roman" w:eastAsia="Batang" w:hAnsi="Times New Roman"/>
          <w:bCs/>
          <w:lang w:val="ru-RU" w:bidi="mni-IN"/>
        </w:rPr>
        <w:t xml:space="preserve">с 18 по 31 августа </w:t>
      </w:r>
      <w:r w:rsidR="0021525C">
        <w:rPr>
          <w:rFonts w:ascii="Times New Roman" w:eastAsia="Batang" w:hAnsi="Times New Roman"/>
          <w:bCs/>
          <w:lang w:val="ru-RU" w:bidi="mni-IN"/>
        </w:rPr>
        <w:t>на национальных телевизионных каналах под слоганом: «Избавься от рамок.</w:t>
      </w:r>
      <w:r>
        <w:rPr>
          <w:rFonts w:ascii="Times New Roman" w:eastAsia="Batang" w:hAnsi="Times New Roman"/>
          <w:bCs/>
          <w:lang w:val="ru-RU" w:bidi="mni-IN"/>
        </w:rPr>
        <w:t xml:space="preserve"> Испытай </w:t>
      </w:r>
      <w:r w:rsidR="0021525C">
        <w:rPr>
          <w:rFonts w:ascii="Times New Roman" w:eastAsia="Batang" w:hAnsi="Times New Roman"/>
          <w:bCs/>
          <w:lang w:val="ru-RU" w:bidi="mni-IN"/>
        </w:rPr>
        <w:t>больше!»</w:t>
      </w:r>
      <w:r w:rsidR="0021525C" w:rsidRPr="0021525C">
        <w:rPr>
          <w:rFonts w:ascii="Times New Roman" w:eastAsia="Batang" w:hAnsi="Times New Roman"/>
          <w:bCs/>
          <w:lang w:val="ru-RU" w:bidi="mni-IN"/>
        </w:rPr>
        <w:t xml:space="preserve"> </w:t>
      </w:r>
      <w:r w:rsidR="00A572FB">
        <w:rPr>
          <w:rFonts w:ascii="Times New Roman" w:eastAsia="Batang" w:hAnsi="Times New Roman"/>
          <w:bCs/>
          <w:lang w:val="ru-RU" w:bidi="mni-IN"/>
        </w:rPr>
        <w:t xml:space="preserve"> </w:t>
      </w:r>
      <w:r w:rsidR="004F1402">
        <w:rPr>
          <w:rFonts w:ascii="Times New Roman" w:eastAsia="Batang" w:hAnsi="Times New Roman"/>
          <w:bCs/>
          <w:lang w:val="ru-RU" w:bidi="mni-IN"/>
        </w:rPr>
        <w:t xml:space="preserve">и призвана привлечь большое количество покупателей, ориентированных на приобретение высокотехнологичных смартфонов по доступной цене и </w:t>
      </w:r>
      <w:r w:rsidR="004F1402">
        <w:rPr>
          <w:rFonts w:ascii="Times New Roman" w:eastAsia="Batang" w:hAnsi="Times New Roman"/>
          <w:lang w:val="ru-RU" w:bidi="mni-IN"/>
        </w:rPr>
        <w:t>с возможностью совершения покупки в рассрочку. Цена аппарата 16990 рублей во время действия совместной акции станет доступной каждому: на условиях рассрочки платежей 0/0/24 ежемесячный платеж составит всего 708 рублей.</w:t>
      </w:r>
    </w:p>
    <w:p w:rsidR="00D26BF5" w:rsidRDefault="004F1402" w:rsidP="00D26BF5">
      <w:pPr>
        <w:spacing w:line="360" w:lineRule="auto"/>
        <w:ind w:firstLine="720"/>
        <w:jc w:val="both"/>
        <w:rPr>
          <w:rFonts w:ascii="Times New Roman" w:eastAsia="Batang" w:hAnsi="Times New Roman"/>
          <w:lang w:val="ru-RU" w:bidi="mni-IN"/>
        </w:rPr>
      </w:pPr>
      <w:r>
        <w:rPr>
          <w:rFonts w:ascii="Times New Roman" w:eastAsia="Batang" w:hAnsi="Times New Roman"/>
          <w:lang w:val="ru-RU" w:bidi="mni-IN"/>
        </w:rPr>
        <w:t>Рекламный ролик увидят зрители Первого, ТНТ, СТС, 5 канала, РЕН ТВ, ТВ3, Пятница, Че, Россия 24, Матч ТВ, Муз ТВ, 2х2, ТНТ</w:t>
      </w:r>
      <w:r w:rsidR="00D26BF5">
        <w:rPr>
          <w:rFonts w:ascii="Times New Roman" w:eastAsia="Batang" w:hAnsi="Times New Roman"/>
          <w:lang w:val="ru-RU" w:bidi="mni-IN"/>
        </w:rPr>
        <w:t xml:space="preserve">4. </w:t>
      </w:r>
    </w:p>
    <w:p w:rsidR="009351F4" w:rsidRDefault="006D7565" w:rsidP="00D26BF5">
      <w:pPr>
        <w:spacing w:line="360" w:lineRule="auto"/>
        <w:ind w:firstLine="720"/>
        <w:jc w:val="both"/>
        <w:rPr>
          <w:rFonts w:ascii="Times New Roman" w:eastAsia="Batang" w:hAnsi="Times New Roman"/>
          <w:bCs/>
          <w:lang w:val="ru-RU" w:bidi="mni-IN"/>
        </w:rPr>
      </w:pPr>
      <w:r>
        <w:rPr>
          <w:rFonts w:ascii="Times New Roman" w:eastAsia="Batang" w:hAnsi="Times New Roman"/>
          <w:bCs/>
          <w:lang w:val="ru-RU" w:bidi="mni-IN"/>
        </w:rPr>
        <w:t>В эфире будут 20ти и 15ти с</w:t>
      </w:r>
      <w:r w:rsidR="00557B45" w:rsidRPr="009351F4">
        <w:rPr>
          <w:rFonts w:ascii="Times New Roman" w:eastAsia="Batang" w:hAnsi="Times New Roman"/>
          <w:bCs/>
          <w:lang w:val="ru-RU" w:bidi="mni-IN"/>
        </w:rPr>
        <w:t>екундн</w:t>
      </w:r>
      <w:r>
        <w:rPr>
          <w:rFonts w:ascii="Times New Roman" w:eastAsia="Batang" w:hAnsi="Times New Roman"/>
          <w:bCs/>
          <w:lang w:val="ru-RU" w:bidi="mni-IN"/>
        </w:rPr>
        <w:t>ы</w:t>
      </w:r>
      <w:r w:rsidR="0084112F">
        <w:rPr>
          <w:rFonts w:ascii="Times New Roman" w:eastAsia="Batang" w:hAnsi="Times New Roman"/>
          <w:bCs/>
          <w:lang w:val="ru-RU" w:bidi="mni-IN"/>
        </w:rPr>
        <w:t>е видео</w:t>
      </w:r>
      <w:r w:rsidR="00557B45">
        <w:rPr>
          <w:rFonts w:ascii="Times New Roman" w:eastAsia="Batang" w:hAnsi="Times New Roman"/>
          <w:bCs/>
          <w:lang w:val="ru-RU" w:bidi="mni-IN"/>
        </w:rPr>
        <w:t xml:space="preserve"> построен</w:t>
      </w:r>
      <w:r w:rsidR="0084112F">
        <w:rPr>
          <w:rFonts w:ascii="Times New Roman" w:eastAsia="Batang" w:hAnsi="Times New Roman"/>
          <w:bCs/>
          <w:lang w:val="ru-RU" w:bidi="mni-IN"/>
        </w:rPr>
        <w:t>о</w:t>
      </w:r>
      <w:r w:rsidR="009351F4" w:rsidRPr="009351F4">
        <w:rPr>
          <w:rFonts w:ascii="Times New Roman" w:eastAsia="Batang" w:hAnsi="Times New Roman"/>
          <w:bCs/>
          <w:lang w:val="ru-RU" w:bidi="mni-IN"/>
        </w:rPr>
        <w:t xml:space="preserve"> на игре </w:t>
      </w:r>
      <w:r w:rsidR="00D26BF5">
        <w:rPr>
          <w:rFonts w:ascii="Times New Roman" w:eastAsia="Batang" w:hAnsi="Times New Roman"/>
          <w:bCs/>
          <w:lang w:val="ru-RU" w:bidi="mni-IN"/>
        </w:rPr>
        <w:t xml:space="preserve">слов и ассоциациях. </w:t>
      </w:r>
      <w:r w:rsidR="0084112F">
        <w:rPr>
          <w:rFonts w:ascii="Times New Roman" w:eastAsia="Batang" w:hAnsi="Times New Roman"/>
          <w:bCs/>
          <w:lang w:val="ru-RU" w:bidi="mni-IN"/>
        </w:rPr>
        <w:t>«</w:t>
      </w:r>
      <w:r w:rsidR="00D26BF5">
        <w:rPr>
          <w:rFonts w:ascii="Times New Roman" w:eastAsia="Batang" w:hAnsi="Times New Roman"/>
          <w:bCs/>
          <w:lang w:val="ru-RU" w:bidi="mni-IN"/>
        </w:rPr>
        <w:t>Избавься от рамок</w:t>
      </w:r>
      <w:r w:rsidR="0084112F">
        <w:rPr>
          <w:rFonts w:ascii="Times New Roman" w:eastAsia="Batang" w:hAnsi="Times New Roman"/>
          <w:bCs/>
          <w:lang w:val="ru-RU" w:bidi="mni-IN"/>
        </w:rPr>
        <w:t>. Испытай больше!»</w:t>
      </w:r>
      <w:r w:rsidR="00D26BF5">
        <w:rPr>
          <w:rFonts w:ascii="Times New Roman" w:eastAsia="Batang" w:hAnsi="Times New Roman"/>
          <w:bCs/>
          <w:lang w:val="ru-RU" w:bidi="mni-IN"/>
        </w:rPr>
        <w:t xml:space="preserve">: ультратонкие рамки смартфона позволяют получить максимальный эффект от пользования аппаратом при просмотре </w:t>
      </w:r>
      <w:proofErr w:type="spellStart"/>
      <w:r w:rsidR="00D26BF5">
        <w:rPr>
          <w:rFonts w:ascii="Times New Roman" w:eastAsia="Batang" w:hAnsi="Times New Roman"/>
          <w:bCs/>
          <w:lang w:val="ru-RU" w:bidi="mni-IN"/>
        </w:rPr>
        <w:t>видеоконтента</w:t>
      </w:r>
      <w:proofErr w:type="spellEnd"/>
      <w:r w:rsidR="00D26BF5">
        <w:rPr>
          <w:rFonts w:ascii="Times New Roman" w:eastAsia="Batang" w:hAnsi="Times New Roman"/>
          <w:bCs/>
          <w:lang w:val="ru-RU" w:bidi="mni-IN"/>
        </w:rPr>
        <w:t xml:space="preserve"> и, одновременно, </w:t>
      </w:r>
      <w:r w:rsidR="0084112F">
        <w:rPr>
          <w:rFonts w:ascii="Times New Roman" w:eastAsia="Batang" w:hAnsi="Times New Roman"/>
          <w:bCs/>
          <w:lang w:val="ru-RU" w:bidi="mni-IN"/>
        </w:rPr>
        <w:t xml:space="preserve">призывают не быть скованными предубеждениями и расширять свои возможности. Смелые и яркие образы в ролике олицетворяют безграничные способности человека, многогранность событий и широту взглядов. Модель подойдет широкому кругу пользователей, нацеленных на ежедневное использование самых современных технологий в гаджетах. </w:t>
      </w:r>
    </w:p>
    <w:p w:rsidR="00415233" w:rsidRPr="00415233" w:rsidRDefault="00415233" w:rsidP="00415233">
      <w:pPr>
        <w:suppressAutoHyphens/>
        <w:adjustRightInd w:val="0"/>
        <w:spacing w:line="360" w:lineRule="auto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>LG Q6α является частью новой LG Q-серии, которая объединяет  в себе устройства, унаследовавшие наиболее интересные функции флагманских моделей  по привлекательным ценам.</w:t>
      </w:r>
      <w:r>
        <w:rPr>
          <w:rFonts w:ascii="Times New Roman" w:eastAsia="Batang" w:hAnsi="Times New Roman"/>
          <w:lang w:val="ru-RU" w:bidi="mni-IN"/>
        </w:rPr>
        <w:t xml:space="preserve"> </w:t>
      </w:r>
      <w:r w:rsidRPr="00415233">
        <w:rPr>
          <w:rFonts w:ascii="Times New Roman" w:eastAsia="Batang" w:hAnsi="Times New Roman"/>
          <w:lang w:val="ru-RU" w:bidi="mni-IN"/>
        </w:rPr>
        <w:t xml:space="preserve">Премиальный внешний вид смартфона достигается благодаря </w:t>
      </w:r>
      <w:r w:rsidR="006D7565">
        <w:rPr>
          <w:rFonts w:ascii="Times New Roman" w:eastAsia="Batang" w:hAnsi="Times New Roman"/>
          <w:lang w:val="ru-RU" w:bidi="mni-IN"/>
        </w:rPr>
        <w:t xml:space="preserve">тонким рамкам </w:t>
      </w:r>
      <w:proofErr w:type="spellStart"/>
      <w:r w:rsidR="006D7565">
        <w:rPr>
          <w:rFonts w:ascii="Times New Roman" w:eastAsia="Batang" w:hAnsi="Times New Roman"/>
          <w:lang w:bidi="mni-IN"/>
        </w:rPr>
        <w:t>Fullvision</w:t>
      </w:r>
      <w:proofErr w:type="spellEnd"/>
      <w:r w:rsidR="006D7565" w:rsidRPr="006D7565">
        <w:rPr>
          <w:rFonts w:ascii="Times New Roman" w:eastAsia="Batang" w:hAnsi="Times New Roman"/>
          <w:lang w:val="ru-RU" w:bidi="mni-IN"/>
        </w:rPr>
        <w:t xml:space="preserve"> </w:t>
      </w:r>
      <w:r w:rsidR="006D7565">
        <w:rPr>
          <w:rFonts w:ascii="Times New Roman" w:eastAsia="Batang" w:hAnsi="Times New Roman"/>
          <w:lang w:val="ru-RU" w:bidi="mni-IN"/>
        </w:rPr>
        <w:t xml:space="preserve">дисплея с соотношением сторон 18:9, </w:t>
      </w:r>
      <w:r w:rsidRPr="00415233">
        <w:rPr>
          <w:rFonts w:ascii="Times New Roman" w:eastAsia="Batang" w:hAnsi="Times New Roman"/>
          <w:lang w:val="ru-RU" w:bidi="mni-IN"/>
        </w:rPr>
        <w:t xml:space="preserve">камере, не выступающей над поверхностью корпуса, глянцевому блеску материалов и плавным линиям корпуса со скругленными углами. Стильная металлическая рамка по периметру корпуса, выполненная из </w:t>
      </w:r>
      <w:r w:rsidRPr="00415233">
        <w:rPr>
          <w:rFonts w:ascii="Times New Roman" w:eastAsia="Batang" w:hAnsi="Times New Roman"/>
          <w:lang w:val="ru-RU" w:bidi="mni-IN"/>
        </w:rPr>
        <w:lastRenderedPageBreak/>
        <w:t xml:space="preserve">авиационного алюминия серии AL7000,  делает модель легкой, но при этом прочной, и потому более долговечной при повседневном использовании. </w:t>
      </w:r>
    </w:p>
    <w:p w:rsidR="00415233" w:rsidRPr="00415233" w:rsidRDefault="00415233" w:rsidP="00415233">
      <w:pPr>
        <w:suppressAutoHyphens/>
        <w:adjustRightInd w:val="0"/>
        <w:spacing w:line="360" w:lineRule="auto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 xml:space="preserve">Отличительная особенность дисплея LG Q6α  -  соотношение сторон 18:9, обеспечивающее максимальный комфорт при просмотре контента, пользовании социальными сетями и обработке фото- и видео-материалов. </w:t>
      </w:r>
    </w:p>
    <w:p w:rsidR="00415233" w:rsidRPr="00415233" w:rsidRDefault="00415233" w:rsidP="00415233">
      <w:pPr>
        <w:suppressAutoHyphens/>
        <w:adjustRightInd w:val="0"/>
        <w:spacing w:line="360" w:lineRule="auto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 xml:space="preserve">В новом </w:t>
      </w:r>
      <w:r w:rsidRPr="00415233">
        <w:rPr>
          <w:rFonts w:ascii="Times New Roman" w:eastAsia="Batang" w:hAnsi="Times New Roman" w:hint="eastAsia"/>
          <w:lang w:val="ru-RU" w:bidi="mni-IN"/>
        </w:rPr>
        <w:t xml:space="preserve">LG </w:t>
      </w:r>
      <w:r w:rsidRPr="00415233">
        <w:rPr>
          <w:rFonts w:ascii="Times New Roman" w:eastAsia="Batang" w:hAnsi="Times New Roman"/>
          <w:lang w:val="ru-RU" w:bidi="mni-IN"/>
        </w:rPr>
        <w:t>Q6α применен весь богатый опыт компании в разработке фото- и видео инструментов. В смартфоне представлена широкоугольная фронтальная камера с углом обзора 100 градусов, благодаря чему фанаты селфи смогут без усилий вместить в кадр даже большую группу друзей или членов семьи. Улучшенный интерфейс LG</w:t>
      </w:r>
      <w:r w:rsidRPr="00415233">
        <w:rPr>
          <w:rFonts w:ascii="Times New Roman" w:eastAsia="Batang" w:hAnsi="Times New Roman" w:hint="eastAsia"/>
          <w:lang w:val="ru-RU" w:bidi="mni-IN"/>
        </w:rPr>
        <w:t xml:space="preserve"> </w:t>
      </w:r>
      <w:r w:rsidRPr="00415233">
        <w:rPr>
          <w:rFonts w:ascii="Times New Roman" w:eastAsia="Batang" w:hAnsi="Times New Roman"/>
          <w:lang w:val="ru-RU" w:bidi="mni-IN"/>
        </w:rPr>
        <w:t xml:space="preserve">UX 6.0 позволяет в полной мере использовать возможности дисплея </w:t>
      </w:r>
      <w:proofErr w:type="spellStart"/>
      <w:r w:rsidRPr="00415233">
        <w:rPr>
          <w:rFonts w:ascii="Times New Roman" w:eastAsia="Batang" w:hAnsi="Times New Roman"/>
          <w:lang w:val="ru-RU" w:bidi="mni-IN"/>
        </w:rPr>
        <w:t>FullVision</w:t>
      </w:r>
      <w:proofErr w:type="spellEnd"/>
      <w:r w:rsidRPr="00415233">
        <w:rPr>
          <w:rFonts w:ascii="Times New Roman" w:eastAsia="Batang" w:hAnsi="Times New Roman"/>
          <w:lang w:val="ru-RU" w:bidi="mni-IN"/>
        </w:rPr>
        <w:t>. А с помощью режима камеры «Квадрат» можно делать снимки, оптимизированные для социальных сетей и создавать из них фотоколлажи</w:t>
      </w:r>
      <w:r w:rsidRPr="00415233">
        <w:rPr>
          <w:rFonts w:ascii="Times New Roman" w:eastAsia="Batang" w:hAnsi="Times New Roman" w:hint="eastAsia"/>
          <w:lang w:val="ru-RU" w:bidi="mni-IN"/>
        </w:rPr>
        <w:t>.</w:t>
      </w:r>
    </w:p>
    <w:p w:rsidR="0084112F" w:rsidRPr="00D26BF5" w:rsidRDefault="00415233" w:rsidP="00415233">
      <w:pPr>
        <w:suppressAutoHyphens/>
        <w:adjustRightInd w:val="0"/>
        <w:spacing w:line="360" w:lineRule="auto"/>
        <w:jc w:val="both"/>
        <w:textAlignment w:val="baseline"/>
        <w:rPr>
          <w:rFonts w:ascii="Times New Roman" w:eastAsia="Batang" w:hAnsi="Times New Roman"/>
          <w:lang w:val="ru-RU" w:bidi="mni-IN"/>
        </w:rPr>
      </w:pPr>
      <w:r w:rsidRPr="00415233">
        <w:rPr>
          <w:rFonts w:ascii="Times New Roman" w:eastAsia="Batang" w:hAnsi="Times New Roman"/>
          <w:lang w:val="ru-RU" w:bidi="mni-IN"/>
        </w:rPr>
        <w:t>Помимо защиты от механических повреждений, предусмотрена и интеллектуальная программа предотвращения  взлома или утечки информации и личных данных. Функция разблокировки смартфона с помощью распознаванию лица владельца разработана специалистами компании LG Electronics и впервые интегрирована в устройство среднего ценового диапазона.</w:t>
      </w:r>
    </w:p>
    <w:p w:rsidR="004F1402" w:rsidRPr="006D7565" w:rsidRDefault="00AD7A22" w:rsidP="004F1402">
      <w:pPr>
        <w:rPr>
          <w:lang w:val="ru-RU"/>
        </w:rPr>
      </w:pPr>
      <w:r>
        <w:rPr>
          <w:rFonts w:ascii="Times New Roman" w:eastAsia="Batang" w:hAnsi="Times New Roman"/>
          <w:lang w:val="ru-RU" w:bidi="mni-IN"/>
        </w:rPr>
        <w:t xml:space="preserve">     </w:t>
      </w:r>
      <w:r w:rsidR="00982F90">
        <w:rPr>
          <w:rFonts w:ascii="Times New Roman" w:eastAsia="Batang" w:hAnsi="Times New Roman"/>
          <w:lang w:val="ru-RU" w:bidi="mni-IN"/>
        </w:rPr>
        <w:t xml:space="preserve"> </w:t>
      </w:r>
      <w:r w:rsidR="00B74BEA">
        <w:rPr>
          <w:rFonts w:ascii="Times New Roman" w:eastAsia="Batang" w:hAnsi="Times New Roman"/>
          <w:lang w:val="ru-RU" w:bidi="mni-IN"/>
        </w:rPr>
        <w:t>Рекл</w:t>
      </w:r>
      <w:r w:rsidR="004F1402">
        <w:rPr>
          <w:rFonts w:ascii="Times New Roman" w:eastAsia="Batang" w:hAnsi="Times New Roman"/>
          <w:lang w:val="ru-RU" w:bidi="mni-IN"/>
        </w:rPr>
        <w:t xml:space="preserve">амный ролик доступен по ссылке: </w:t>
      </w:r>
      <w:hyperlink r:id="rId9" w:history="1">
        <w:r w:rsidR="006D7565" w:rsidRPr="007D09EE">
          <w:rPr>
            <w:rStyle w:val="Hyperlink"/>
          </w:rPr>
          <w:t>https</w:t>
        </w:r>
        <w:r w:rsidR="006D7565" w:rsidRPr="007D09EE">
          <w:rPr>
            <w:rStyle w:val="Hyperlink"/>
            <w:lang w:val="ru-RU"/>
          </w:rPr>
          <w:t>://</w:t>
        </w:r>
        <w:r w:rsidR="006D7565" w:rsidRPr="007D09EE">
          <w:rPr>
            <w:rStyle w:val="Hyperlink"/>
          </w:rPr>
          <w:t>www</w:t>
        </w:r>
        <w:r w:rsidR="006D7565" w:rsidRPr="007D09EE">
          <w:rPr>
            <w:rStyle w:val="Hyperlink"/>
            <w:lang w:val="ru-RU"/>
          </w:rPr>
          <w:t>.</w:t>
        </w:r>
        <w:proofErr w:type="spellStart"/>
        <w:r w:rsidR="006D7565" w:rsidRPr="007D09EE">
          <w:rPr>
            <w:rStyle w:val="Hyperlink"/>
          </w:rPr>
          <w:t>youtube</w:t>
        </w:r>
        <w:proofErr w:type="spellEnd"/>
        <w:r w:rsidR="006D7565" w:rsidRPr="007D09EE">
          <w:rPr>
            <w:rStyle w:val="Hyperlink"/>
            <w:lang w:val="ru-RU"/>
          </w:rPr>
          <w:t>.</w:t>
        </w:r>
        <w:r w:rsidR="006D7565" w:rsidRPr="007D09EE">
          <w:rPr>
            <w:rStyle w:val="Hyperlink"/>
          </w:rPr>
          <w:t>com</w:t>
        </w:r>
        <w:r w:rsidR="006D7565" w:rsidRPr="007D09EE">
          <w:rPr>
            <w:rStyle w:val="Hyperlink"/>
            <w:lang w:val="ru-RU"/>
          </w:rPr>
          <w:t>/</w:t>
        </w:r>
        <w:r w:rsidR="006D7565" w:rsidRPr="007D09EE">
          <w:rPr>
            <w:rStyle w:val="Hyperlink"/>
          </w:rPr>
          <w:t>watch</w:t>
        </w:r>
        <w:r w:rsidR="006D7565" w:rsidRPr="007D09EE">
          <w:rPr>
            <w:rStyle w:val="Hyperlink"/>
            <w:lang w:val="ru-RU"/>
          </w:rPr>
          <w:t>?</w:t>
        </w:r>
        <w:r w:rsidR="006D7565" w:rsidRPr="007D09EE">
          <w:rPr>
            <w:rStyle w:val="Hyperlink"/>
          </w:rPr>
          <w:t>v</w:t>
        </w:r>
        <w:r w:rsidR="006D7565" w:rsidRPr="007D09EE">
          <w:rPr>
            <w:rStyle w:val="Hyperlink"/>
            <w:lang w:val="ru-RU"/>
          </w:rPr>
          <w:t>=4</w:t>
        </w:r>
        <w:r w:rsidR="006D7565" w:rsidRPr="007D09EE">
          <w:rPr>
            <w:rStyle w:val="Hyperlink"/>
          </w:rPr>
          <w:t>j</w:t>
        </w:r>
        <w:r w:rsidR="006D7565" w:rsidRPr="007D09EE">
          <w:rPr>
            <w:rStyle w:val="Hyperlink"/>
            <w:lang w:val="ru-RU"/>
          </w:rPr>
          <w:t>_</w:t>
        </w:r>
        <w:r w:rsidR="006D7565" w:rsidRPr="007D09EE">
          <w:rPr>
            <w:rStyle w:val="Hyperlink"/>
          </w:rPr>
          <w:t>m</w:t>
        </w:r>
        <w:r w:rsidR="006D7565" w:rsidRPr="007D09EE">
          <w:rPr>
            <w:rStyle w:val="Hyperlink"/>
            <w:lang w:val="ru-RU"/>
          </w:rPr>
          <w:t>9</w:t>
        </w:r>
        <w:proofErr w:type="spellStart"/>
        <w:r w:rsidR="006D7565" w:rsidRPr="007D09EE">
          <w:rPr>
            <w:rStyle w:val="Hyperlink"/>
          </w:rPr>
          <w:t>JEDYzw</w:t>
        </w:r>
        <w:proofErr w:type="spellEnd"/>
      </w:hyperlink>
    </w:p>
    <w:p w:rsidR="006D7565" w:rsidRPr="006D7565" w:rsidRDefault="006D7565" w:rsidP="004F1402">
      <w:pPr>
        <w:rPr>
          <w:lang w:val="ru-RU"/>
        </w:rPr>
      </w:pPr>
    </w:p>
    <w:p w:rsidR="00F07950" w:rsidRPr="0076560C" w:rsidRDefault="00F07950" w:rsidP="009E7E7D">
      <w:pPr>
        <w:rPr>
          <w:lang w:val="ru-RU" w:eastAsia="ko-KR"/>
        </w:rPr>
      </w:pPr>
      <w:bookmarkStart w:id="0" w:name="_GoBack"/>
      <w:bookmarkEnd w:id="0"/>
    </w:p>
    <w:p w:rsidR="008B00BB" w:rsidRPr="00784321" w:rsidRDefault="0076445B" w:rsidP="0050223E">
      <w:pPr>
        <w:widowControl w:val="0"/>
        <w:spacing w:after="120" w:line="360" w:lineRule="auto"/>
        <w:jc w:val="center"/>
        <w:rPr>
          <w:rFonts w:ascii="Times New Roman" w:hAnsi="Times New Roman"/>
          <w:bCs/>
          <w:iCs/>
          <w:lang w:eastAsia="ko-KR"/>
        </w:rPr>
      </w:pPr>
      <w:r w:rsidRPr="00784321">
        <w:rPr>
          <w:rFonts w:ascii="Times New Roman" w:hAnsi="Times New Roman"/>
          <w:bCs/>
          <w:iCs/>
          <w:lang w:eastAsia="ko-KR"/>
        </w:rPr>
        <w:t>###</w:t>
      </w:r>
    </w:p>
    <w:p w:rsidR="0076445B" w:rsidRPr="00784321" w:rsidRDefault="0076445B" w:rsidP="0076445B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rFonts w:ascii="Times New Roman" w:hAnsi="Times New Roman"/>
          <w:b/>
          <w:color w:val="C5003D"/>
          <w:sz w:val="18"/>
          <w:lang w:val="ru-RU"/>
        </w:rPr>
        <w:t>О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B37C59">
        <w:rPr>
          <w:rFonts w:ascii="Times New Roman" w:hAnsi="Times New Roman"/>
          <w:b/>
          <w:color w:val="C5003D"/>
          <w:sz w:val="18"/>
          <w:lang w:val="ru-RU"/>
        </w:rPr>
        <w:t>компании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LG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Electronics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Mobile</w:t>
      </w:r>
      <w:r w:rsidRPr="00784321">
        <w:rPr>
          <w:rFonts w:ascii="Times New Roman" w:hAnsi="Times New Roman"/>
          <w:b/>
          <w:color w:val="C5003D"/>
          <w:sz w:val="18"/>
        </w:rPr>
        <w:t xml:space="preserve"> </w:t>
      </w:r>
      <w:r w:rsidRPr="00922CA7">
        <w:rPr>
          <w:rFonts w:ascii="Times New Roman" w:hAnsi="Times New Roman"/>
          <w:b/>
          <w:color w:val="C5003D"/>
          <w:sz w:val="18"/>
        </w:rPr>
        <w:t>Communications</w:t>
      </w:r>
    </w:p>
    <w:p w:rsidR="0076445B" w:rsidRDefault="0076445B" w:rsidP="0076445B">
      <w:pPr>
        <w:jc w:val="both"/>
        <w:rPr>
          <w:rFonts w:ascii="Times New Roman" w:hAnsi="Times New Roman"/>
          <w:sz w:val="18"/>
          <w:lang w:val="ru-RU"/>
        </w:rPr>
      </w:pPr>
      <w:r w:rsidRPr="0076445B">
        <w:rPr>
          <w:rFonts w:ascii="Times New Roman" w:hAnsi="Times New Roman"/>
          <w:sz w:val="18"/>
          <w:lang w:val="ru-RU"/>
        </w:rPr>
        <w:t>Компания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LG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Electronics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Mobile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>
        <w:rPr>
          <w:rFonts w:ascii="Times New Roman" w:hAnsi="Times New Roman"/>
          <w:sz w:val="18"/>
        </w:rPr>
        <w:t>Communications</w:t>
      </w:r>
      <w:r w:rsidR="0050196C" w:rsidRPr="00E706FC">
        <w:rPr>
          <w:rFonts w:ascii="Times New Roman" w:hAnsi="Times New Roman"/>
          <w:sz w:val="18"/>
          <w:lang w:val="ru-RU"/>
        </w:rPr>
        <w:t xml:space="preserve"> — </w:t>
      </w:r>
      <w:r w:rsidRPr="0076445B">
        <w:rPr>
          <w:rFonts w:ascii="Times New Roman" w:hAnsi="Times New Roman"/>
          <w:sz w:val="18"/>
          <w:lang w:val="ru-RU"/>
        </w:rPr>
        <w:t>один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>из</w:t>
      </w:r>
      <w:r w:rsidR="0050196C" w:rsidRPr="00E706FC">
        <w:rPr>
          <w:rFonts w:ascii="Times New Roman" w:hAnsi="Times New Roman"/>
          <w:sz w:val="18"/>
          <w:lang w:val="ru-RU"/>
        </w:rPr>
        <w:t xml:space="preserve"> </w:t>
      </w:r>
      <w:r w:rsidRPr="0076445B">
        <w:rPr>
          <w:rFonts w:ascii="Times New Roman" w:hAnsi="Times New Roman"/>
          <w:sz w:val="18"/>
          <w:lang w:val="ru-RU"/>
        </w:rPr>
        <w:t xml:space="preserve">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  <w:lang w:val="ru-RU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  <w:lang w:val="ru-RU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rFonts w:ascii="Times New Roman" w:hAnsi="Times New Roman"/>
          <w:sz w:val="18"/>
          <w:szCs w:val="18"/>
        </w:rPr>
        <w:t>http</w:t>
      </w:r>
      <w:r w:rsidRPr="0076445B">
        <w:rPr>
          <w:rFonts w:ascii="Times New Roman" w:hAnsi="Times New Roman"/>
          <w:sz w:val="18"/>
          <w:szCs w:val="18"/>
          <w:lang w:val="ru-RU"/>
        </w:rPr>
        <w:t>://</w:t>
      </w:r>
      <w:r w:rsidRPr="00262030">
        <w:rPr>
          <w:rFonts w:ascii="Times New Roman" w:hAnsi="Times New Roman"/>
          <w:sz w:val="18"/>
          <w:szCs w:val="18"/>
        </w:rPr>
        <w:t>www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262030">
        <w:rPr>
          <w:rFonts w:ascii="Times New Roman" w:hAnsi="Times New Roman"/>
          <w:sz w:val="18"/>
          <w:szCs w:val="18"/>
        </w:rPr>
        <w:t>lg</w:t>
      </w:r>
      <w:proofErr w:type="spellEnd"/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262030">
        <w:rPr>
          <w:rFonts w:ascii="Times New Roman" w:hAnsi="Times New Roman"/>
          <w:sz w:val="18"/>
          <w:szCs w:val="18"/>
        </w:rPr>
        <w:t>com</w:t>
      </w:r>
      <w:r w:rsidRPr="0076445B">
        <w:rPr>
          <w:rFonts w:ascii="Times New Roman" w:hAnsi="Times New Roman"/>
          <w:sz w:val="18"/>
          <w:szCs w:val="18"/>
          <w:lang w:val="ru-RU"/>
        </w:rPr>
        <w:t>.</w:t>
      </w:r>
      <w:r w:rsidRPr="0076445B">
        <w:rPr>
          <w:rFonts w:ascii="Times New Roman" w:hAnsi="Times New Roman"/>
          <w:sz w:val="18"/>
          <w:lang w:val="ru-RU"/>
        </w:rPr>
        <w:t xml:space="preserve"> </w:t>
      </w:r>
    </w:p>
    <w:p w:rsidR="00182944" w:rsidRPr="0076445B" w:rsidRDefault="00182944" w:rsidP="0076445B">
      <w:pPr>
        <w:jc w:val="both"/>
        <w:rPr>
          <w:rFonts w:ascii="Times New Roman" w:hAnsi="Times New Roman"/>
          <w:sz w:val="18"/>
          <w:lang w:val="ru-RU"/>
        </w:rPr>
      </w:pPr>
    </w:p>
    <w:p w:rsidR="00182944" w:rsidRPr="00AE4BE7" w:rsidRDefault="00182944" w:rsidP="001829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/>
          <w:sz w:val="18"/>
          <w:lang w:val="ru-RU"/>
        </w:rPr>
      </w:pPr>
      <w:r w:rsidRPr="00AE4BE7">
        <w:rPr>
          <w:rFonts w:ascii="Times New Roman" w:hAnsi="Times New Roman"/>
          <w:sz w:val="18"/>
          <w:lang w:val="ru-RU"/>
        </w:rPr>
        <w:t xml:space="preserve">Публичное акционерное общество «Мобильные </w:t>
      </w:r>
      <w:proofErr w:type="spellStart"/>
      <w:r w:rsidRPr="00AE4BE7">
        <w:rPr>
          <w:rFonts w:ascii="Times New Roman" w:hAnsi="Times New Roman"/>
          <w:sz w:val="18"/>
          <w:lang w:val="ru-RU"/>
        </w:rPr>
        <w:t>ТелеСистемы</w:t>
      </w:r>
      <w:proofErr w:type="spellEnd"/>
      <w:r w:rsidRPr="00AE4BE7">
        <w:rPr>
          <w:rFonts w:ascii="Times New Roman" w:hAnsi="Times New Roman"/>
          <w:sz w:val="18"/>
          <w:lang w:val="ru-RU"/>
        </w:rPr>
        <w:t xml:space="preserve">» (ПАО «МТС») – ведущая компания в России и странах СНГ по предоставлению услуг мобильной и фиксированной связи, доступа в интернет, кабельного и спутникового ТВ-вещания, цифровых сервисов и мобильных приложений, финансовых услуг и сервисов электронной коммерции, ИТ-решений в области системной интеграции, интернета вещей, мониторинга, обработки данных, облачных вычислений и электронного документооборота. В России, Украине, Беларуси, Армении и Туркменистане услугами мобильной связи Группы МТС пользуются около 110 миллионов абонентов. На российском рынке мобильного бизнеса МТС занимает лидирующие позиции, обслуживая крупнейшую 80-миллионую абонентскую базу. Фиксированными услугами МТС – телефонией, доступом в интернет и ТВ-вещанием – охвачено свыше десяти миллионов российских домохозяйств. Компания располагает самой крупной в России непродовольственной розничной сетью из 5 700 салонов связи по обслуживанию клиентов, продаже мобильных устройств и финансовых услуг. МТС лидирует в сегменте межмашинных соединений (М2М) в России c наибольшей 40%-ной долей рынка по числу SIM-карт. МТС – традиционный лидер на российском рынке мобильной связи по выручке и рентабельности бизнеса. Крупнейшим акционером МТС является АФК </w:t>
      </w:r>
      <w:r w:rsidRPr="00AE4BE7">
        <w:rPr>
          <w:rFonts w:ascii="Times New Roman" w:hAnsi="Times New Roman"/>
          <w:sz w:val="18"/>
          <w:lang w:val="ru-RU"/>
        </w:rPr>
        <w:lastRenderedPageBreak/>
        <w:t>«Система». С 2000 года акции МТС котируются на Нью-Йоркской фондовой бирже под кодом MBT, с 2003 года – на Московской бирже под кодом MTSS.</w:t>
      </w:r>
    </w:p>
    <w:p w:rsidR="0076445B" w:rsidRPr="00ED2A94" w:rsidRDefault="0076445B" w:rsidP="00881477">
      <w:pPr>
        <w:widowControl w:val="0"/>
        <w:spacing w:line="360" w:lineRule="auto"/>
        <w:jc w:val="center"/>
        <w:rPr>
          <w:rFonts w:ascii="Times New Roman" w:hAnsi="Times New Roman"/>
          <w:bCs/>
          <w:iCs/>
          <w:lang w:val="ru-RU" w:eastAsia="ko-KR"/>
        </w:rPr>
      </w:pPr>
    </w:p>
    <w:sectPr w:rsidR="0076445B" w:rsidRPr="00ED2A94" w:rsidSect="004160AE">
      <w:headerReference w:type="default" r:id="rId10"/>
      <w:footerReference w:type="even" r:id="rId11"/>
      <w:footerReference w:type="default" r:id="rId12"/>
      <w:footnotePr>
        <w:pos w:val="beneathText"/>
      </w:footnotePr>
      <w:pgSz w:w="11907" w:h="16839" w:code="9"/>
      <w:pgMar w:top="2268" w:right="1275" w:bottom="127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0DF" w:rsidRDefault="008360DF" w:rsidP="00DD1A5F">
      <w:r>
        <w:separator/>
      </w:r>
    </w:p>
  </w:endnote>
  <w:endnote w:type="continuationSeparator" w:id="0">
    <w:p w:rsidR="008360DF" w:rsidRDefault="008360DF" w:rsidP="00DD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C0" w:rsidRDefault="00970988" w:rsidP="00BE7B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57AC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7AC0" w:rsidRDefault="00557AC0" w:rsidP="00BE7B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C0" w:rsidRPr="00725BE3" w:rsidRDefault="00970988" w:rsidP="00BE7BA8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20"/>
      </w:rPr>
    </w:pPr>
    <w:r w:rsidRPr="00725BE3">
      <w:rPr>
        <w:rStyle w:val="PageNumber"/>
        <w:rFonts w:ascii="Times New Roman" w:hAnsi="Times New Roman"/>
        <w:sz w:val="20"/>
      </w:rPr>
      <w:fldChar w:fldCharType="begin"/>
    </w:r>
    <w:r w:rsidR="00557AC0" w:rsidRPr="00725BE3">
      <w:rPr>
        <w:rStyle w:val="PageNumber"/>
        <w:rFonts w:ascii="Times New Roman" w:hAnsi="Times New Roman"/>
        <w:sz w:val="20"/>
      </w:rPr>
      <w:instrText xml:space="preserve">PAGE  </w:instrText>
    </w:r>
    <w:r w:rsidRPr="00725BE3">
      <w:rPr>
        <w:rStyle w:val="PageNumber"/>
        <w:rFonts w:ascii="Times New Roman" w:hAnsi="Times New Roman"/>
        <w:sz w:val="20"/>
      </w:rPr>
      <w:fldChar w:fldCharType="separate"/>
    </w:r>
    <w:r w:rsidR="0085533D">
      <w:rPr>
        <w:rStyle w:val="PageNumber"/>
        <w:rFonts w:ascii="Times New Roman" w:hAnsi="Times New Roman"/>
        <w:noProof/>
        <w:sz w:val="20"/>
      </w:rPr>
      <w:t>1</w:t>
    </w:r>
    <w:r w:rsidRPr="00725BE3">
      <w:rPr>
        <w:rStyle w:val="PageNumber"/>
        <w:rFonts w:ascii="Times New Roman" w:hAnsi="Times New Roman"/>
        <w:sz w:val="20"/>
      </w:rPr>
      <w:fldChar w:fldCharType="end"/>
    </w:r>
  </w:p>
  <w:p w:rsidR="00557AC0" w:rsidRPr="00725BE3" w:rsidRDefault="00557AC0" w:rsidP="00BE7BA8">
    <w:pPr>
      <w:pStyle w:val="Footer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0DF" w:rsidRDefault="008360DF" w:rsidP="00DD1A5F">
      <w:r>
        <w:separator/>
      </w:r>
    </w:p>
  </w:footnote>
  <w:footnote w:type="continuationSeparator" w:id="0">
    <w:p w:rsidR="008360DF" w:rsidRDefault="008360DF" w:rsidP="00DD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AC0" w:rsidRDefault="00557AC0" w:rsidP="00DD1A5F">
    <w:pPr>
      <w:pStyle w:val="Header"/>
    </w:pPr>
    <w:r>
      <w:rPr>
        <w:noProof/>
        <w:lang w:eastAsia="ko-KR"/>
      </w:rPr>
      <w:drawing>
        <wp:anchor distT="0" distB="0" distL="114300" distR="114300" simplePos="0" relativeHeight="251657728" behindDoc="0" locked="0" layoutInCell="1" allowOverlap="1" wp14:anchorId="6A2E76A6" wp14:editId="3BE223CE">
          <wp:simplePos x="0" y="0"/>
          <wp:positionH relativeFrom="column">
            <wp:posOffset>186217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7AC0" w:rsidDel="00522D99" w:rsidRDefault="008360DF" w:rsidP="00DD1A5F">
    <w:pPr>
      <w:pStyle w:val="Header"/>
      <w:jc w:val="right"/>
      <w:rPr>
        <w:del w:id="1" w:author="LGE" w:date="2017-08-18T14:38:00Z"/>
        <w:rFonts w:ascii="Trebuchet MS" w:hAnsi="Trebuchet MS"/>
        <w:b/>
        <w:color w:val="808080"/>
        <w:sz w:val="18"/>
        <w:szCs w:val="18"/>
      </w:rPr>
    </w:pPr>
    <w:hyperlink r:id="rId2" w:history="1">
      <w:r w:rsidR="00C459F7" w:rsidRPr="00E879D2">
        <w:rPr>
          <w:rStyle w:val="Hyperlink"/>
          <w:rFonts w:ascii="Trebuchet MS" w:hAnsi="Trebuchet MS"/>
          <w:b/>
          <w:sz w:val="18"/>
          <w:szCs w:val="18"/>
        </w:rPr>
        <w:t>www.LG.com</w:t>
      </w:r>
    </w:hyperlink>
  </w:p>
  <w:p w:rsidR="00C459F7" w:rsidDel="00522D99" w:rsidRDefault="00C459F7" w:rsidP="00522D99">
    <w:pPr>
      <w:pStyle w:val="Header"/>
      <w:jc w:val="right"/>
      <w:rPr>
        <w:del w:id="2" w:author="LGE" w:date="2017-08-18T14:38:00Z"/>
        <w:rFonts w:ascii="Trebuchet MS" w:hAnsi="Trebuchet MS"/>
        <w:b/>
        <w:color w:val="808080"/>
        <w:sz w:val="18"/>
        <w:szCs w:val="18"/>
      </w:rPr>
    </w:pPr>
  </w:p>
  <w:p w:rsidR="00C459F7" w:rsidRPr="00AC2D34" w:rsidDel="00522D99" w:rsidRDefault="00C459F7" w:rsidP="00522D99">
    <w:pPr>
      <w:pStyle w:val="Header"/>
      <w:jc w:val="right"/>
      <w:rPr>
        <w:del w:id="3" w:author="LGE" w:date="2017-08-18T14:38:00Z"/>
        <w:rFonts w:ascii="Trebuchet MS" w:hAnsi="Trebuchet MS"/>
        <w:b/>
        <w:color w:val="808080"/>
        <w:sz w:val="18"/>
        <w:szCs w:val="18"/>
      </w:rPr>
    </w:pPr>
  </w:p>
  <w:p w:rsidR="00557AC0" w:rsidRPr="00522D99" w:rsidRDefault="00557AC0" w:rsidP="00DD1A5F">
    <w:pPr>
      <w:pStyle w:val="Header"/>
      <w:ind w:right="960"/>
    </w:pPr>
  </w:p>
  <w:p w:rsidR="00557AC0" w:rsidRDefault="00557A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60C83"/>
    <w:multiLevelType w:val="hybridMultilevel"/>
    <w:tmpl w:val="9E189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22248"/>
    <w:multiLevelType w:val="multilevel"/>
    <w:tmpl w:val="93F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">
    <w:nsid w:val="3002097B"/>
    <w:multiLevelType w:val="hybridMultilevel"/>
    <w:tmpl w:val="C5829156"/>
    <w:lvl w:ilvl="0" w:tplc="65E0E132">
      <w:start w:val="1"/>
      <w:numFmt w:val="bullet"/>
      <w:lvlText w:val=""/>
      <w:lvlJc w:val="left"/>
      <w:pPr>
        <w:ind w:left="450" w:hanging="400"/>
      </w:pPr>
      <w:rPr>
        <w:rFonts w:ascii="Wingdings" w:hAnsi="Wingdings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"/>
      <w:lvlJc w:val="left"/>
      <w:pPr>
        <w:ind w:left="8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</w:abstractNum>
  <w:abstractNum w:abstractNumId="9">
    <w:nsid w:val="379755B2"/>
    <w:multiLevelType w:val="multilevel"/>
    <w:tmpl w:val="9A227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1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4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7"/>
  </w:num>
  <w:num w:numId="14">
    <w:abstractNumId w:val="6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CF"/>
    <w:rsid w:val="00000215"/>
    <w:rsid w:val="00005167"/>
    <w:rsid w:val="0000652B"/>
    <w:rsid w:val="00010BBE"/>
    <w:rsid w:val="00012C36"/>
    <w:rsid w:val="00014B26"/>
    <w:rsid w:val="00016748"/>
    <w:rsid w:val="000213EC"/>
    <w:rsid w:val="00021A6E"/>
    <w:rsid w:val="00021D34"/>
    <w:rsid w:val="00023433"/>
    <w:rsid w:val="00023DDD"/>
    <w:rsid w:val="000243E7"/>
    <w:rsid w:val="0002578C"/>
    <w:rsid w:val="0002790E"/>
    <w:rsid w:val="00031EE8"/>
    <w:rsid w:val="00032F6E"/>
    <w:rsid w:val="0003304E"/>
    <w:rsid w:val="000345BF"/>
    <w:rsid w:val="00034D74"/>
    <w:rsid w:val="00042F02"/>
    <w:rsid w:val="0004377F"/>
    <w:rsid w:val="00043A16"/>
    <w:rsid w:val="0004635E"/>
    <w:rsid w:val="00046C44"/>
    <w:rsid w:val="000475DB"/>
    <w:rsid w:val="00050D3C"/>
    <w:rsid w:val="00051DAC"/>
    <w:rsid w:val="00052463"/>
    <w:rsid w:val="000547D4"/>
    <w:rsid w:val="00055BA1"/>
    <w:rsid w:val="00056F8A"/>
    <w:rsid w:val="000572D2"/>
    <w:rsid w:val="0006371F"/>
    <w:rsid w:val="00064D53"/>
    <w:rsid w:val="00067745"/>
    <w:rsid w:val="00070A5C"/>
    <w:rsid w:val="00071EB7"/>
    <w:rsid w:val="00071FF7"/>
    <w:rsid w:val="00072140"/>
    <w:rsid w:val="00076840"/>
    <w:rsid w:val="000772A3"/>
    <w:rsid w:val="00080CC2"/>
    <w:rsid w:val="00080F98"/>
    <w:rsid w:val="00081206"/>
    <w:rsid w:val="00082BFC"/>
    <w:rsid w:val="000852B4"/>
    <w:rsid w:val="00085C95"/>
    <w:rsid w:val="00085FF3"/>
    <w:rsid w:val="000864AC"/>
    <w:rsid w:val="00087F6E"/>
    <w:rsid w:val="00091849"/>
    <w:rsid w:val="00092E29"/>
    <w:rsid w:val="0009689F"/>
    <w:rsid w:val="00097F82"/>
    <w:rsid w:val="000A0649"/>
    <w:rsid w:val="000A22C6"/>
    <w:rsid w:val="000A24A0"/>
    <w:rsid w:val="000A3C8F"/>
    <w:rsid w:val="000A3E11"/>
    <w:rsid w:val="000B41B9"/>
    <w:rsid w:val="000B423A"/>
    <w:rsid w:val="000B6036"/>
    <w:rsid w:val="000B7688"/>
    <w:rsid w:val="000D0994"/>
    <w:rsid w:val="000D4E30"/>
    <w:rsid w:val="000D6470"/>
    <w:rsid w:val="000E0203"/>
    <w:rsid w:val="000E1115"/>
    <w:rsid w:val="000E4106"/>
    <w:rsid w:val="000E696C"/>
    <w:rsid w:val="000F49E4"/>
    <w:rsid w:val="000F4FA4"/>
    <w:rsid w:val="0010084F"/>
    <w:rsid w:val="001023B1"/>
    <w:rsid w:val="00104315"/>
    <w:rsid w:val="0010528E"/>
    <w:rsid w:val="00105F0D"/>
    <w:rsid w:val="00106174"/>
    <w:rsid w:val="00106215"/>
    <w:rsid w:val="00106C7A"/>
    <w:rsid w:val="001078FE"/>
    <w:rsid w:val="00114DAC"/>
    <w:rsid w:val="00114FA5"/>
    <w:rsid w:val="00114FE7"/>
    <w:rsid w:val="00115BA1"/>
    <w:rsid w:val="001179BD"/>
    <w:rsid w:val="00120444"/>
    <w:rsid w:val="00120A74"/>
    <w:rsid w:val="001227A0"/>
    <w:rsid w:val="00122E30"/>
    <w:rsid w:val="00124FB6"/>
    <w:rsid w:val="00127FF4"/>
    <w:rsid w:val="00130434"/>
    <w:rsid w:val="0013276E"/>
    <w:rsid w:val="00141F19"/>
    <w:rsid w:val="00143282"/>
    <w:rsid w:val="0014359E"/>
    <w:rsid w:val="001455E8"/>
    <w:rsid w:val="0015204E"/>
    <w:rsid w:val="00152F66"/>
    <w:rsid w:val="00154A09"/>
    <w:rsid w:val="001551B8"/>
    <w:rsid w:val="00157684"/>
    <w:rsid w:val="00161C00"/>
    <w:rsid w:val="00162B26"/>
    <w:rsid w:val="001663CF"/>
    <w:rsid w:val="00170000"/>
    <w:rsid w:val="00170707"/>
    <w:rsid w:val="00171669"/>
    <w:rsid w:val="00171743"/>
    <w:rsid w:val="0017217F"/>
    <w:rsid w:val="00173552"/>
    <w:rsid w:val="00173FD5"/>
    <w:rsid w:val="001754B6"/>
    <w:rsid w:val="001773A4"/>
    <w:rsid w:val="001807D2"/>
    <w:rsid w:val="00181DE5"/>
    <w:rsid w:val="00182944"/>
    <w:rsid w:val="00182DF7"/>
    <w:rsid w:val="00184313"/>
    <w:rsid w:val="00187087"/>
    <w:rsid w:val="0019170D"/>
    <w:rsid w:val="001960E6"/>
    <w:rsid w:val="00196148"/>
    <w:rsid w:val="001969D8"/>
    <w:rsid w:val="00197475"/>
    <w:rsid w:val="001A0313"/>
    <w:rsid w:val="001A0805"/>
    <w:rsid w:val="001A110D"/>
    <w:rsid w:val="001A1C78"/>
    <w:rsid w:val="001A6B49"/>
    <w:rsid w:val="001A751A"/>
    <w:rsid w:val="001B2818"/>
    <w:rsid w:val="001B2A22"/>
    <w:rsid w:val="001C0C35"/>
    <w:rsid w:val="001C0FCA"/>
    <w:rsid w:val="001C1D57"/>
    <w:rsid w:val="001C48C7"/>
    <w:rsid w:val="001C677A"/>
    <w:rsid w:val="001C68F0"/>
    <w:rsid w:val="001D1F5F"/>
    <w:rsid w:val="001D54D2"/>
    <w:rsid w:val="001D6ACF"/>
    <w:rsid w:val="001E39C9"/>
    <w:rsid w:val="001E684C"/>
    <w:rsid w:val="001E6C6A"/>
    <w:rsid w:val="001E6F44"/>
    <w:rsid w:val="001F1BEB"/>
    <w:rsid w:val="001F7C0A"/>
    <w:rsid w:val="0020054A"/>
    <w:rsid w:val="00201597"/>
    <w:rsid w:val="00202475"/>
    <w:rsid w:val="00203199"/>
    <w:rsid w:val="00204872"/>
    <w:rsid w:val="00204885"/>
    <w:rsid w:val="00206833"/>
    <w:rsid w:val="00207F08"/>
    <w:rsid w:val="00211155"/>
    <w:rsid w:val="002115C0"/>
    <w:rsid w:val="00212953"/>
    <w:rsid w:val="00212E69"/>
    <w:rsid w:val="0021525C"/>
    <w:rsid w:val="0021647F"/>
    <w:rsid w:val="0022024A"/>
    <w:rsid w:val="00224C37"/>
    <w:rsid w:val="00225C5C"/>
    <w:rsid w:val="00227654"/>
    <w:rsid w:val="002278AD"/>
    <w:rsid w:val="00235DB8"/>
    <w:rsid w:val="0024078D"/>
    <w:rsid w:val="00240BC6"/>
    <w:rsid w:val="002411C9"/>
    <w:rsid w:val="0024165E"/>
    <w:rsid w:val="002458CF"/>
    <w:rsid w:val="002470BF"/>
    <w:rsid w:val="002508F8"/>
    <w:rsid w:val="00250A05"/>
    <w:rsid w:val="00250AC4"/>
    <w:rsid w:val="00253255"/>
    <w:rsid w:val="00254A11"/>
    <w:rsid w:val="0025579B"/>
    <w:rsid w:val="00255EEE"/>
    <w:rsid w:val="00257E32"/>
    <w:rsid w:val="00266492"/>
    <w:rsid w:val="00267973"/>
    <w:rsid w:val="00270468"/>
    <w:rsid w:val="00270D30"/>
    <w:rsid w:val="0027132C"/>
    <w:rsid w:val="0027255C"/>
    <w:rsid w:val="002734A9"/>
    <w:rsid w:val="0027383F"/>
    <w:rsid w:val="002768A1"/>
    <w:rsid w:val="00276FF4"/>
    <w:rsid w:val="002771B1"/>
    <w:rsid w:val="00281433"/>
    <w:rsid w:val="002830BB"/>
    <w:rsid w:val="00283706"/>
    <w:rsid w:val="002843A2"/>
    <w:rsid w:val="002846E4"/>
    <w:rsid w:val="00284CCB"/>
    <w:rsid w:val="00287E45"/>
    <w:rsid w:val="00291C18"/>
    <w:rsid w:val="00292794"/>
    <w:rsid w:val="00293081"/>
    <w:rsid w:val="00295479"/>
    <w:rsid w:val="002962E1"/>
    <w:rsid w:val="00296AB6"/>
    <w:rsid w:val="00297B3A"/>
    <w:rsid w:val="00297EAE"/>
    <w:rsid w:val="002A07DC"/>
    <w:rsid w:val="002A141E"/>
    <w:rsid w:val="002A14B5"/>
    <w:rsid w:val="002A2C3B"/>
    <w:rsid w:val="002A5A49"/>
    <w:rsid w:val="002A7B29"/>
    <w:rsid w:val="002A7EE5"/>
    <w:rsid w:val="002B0960"/>
    <w:rsid w:val="002B10A2"/>
    <w:rsid w:val="002B2AA3"/>
    <w:rsid w:val="002B3B96"/>
    <w:rsid w:val="002B4439"/>
    <w:rsid w:val="002B4EF0"/>
    <w:rsid w:val="002B54DA"/>
    <w:rsid w:val="002B7153"/>
    <w:rsid w:val="002B735F"/>
    <w:rsid w:val="002D19C3"/>
    <w:rsid w:val="002D24FC"/>
    <w:rsid w:val="002D4DD0"/>
    <w:rsid w:val="002D6DC4"/>
    <w:rsid w:val="002E1286"/>
    <w:rsid w:val="002E413D"/>
    <w:rsid w:val="002E42BE"/>
    <w:rsid w:val="002E5A46"/>
    <w:rsid w:val="002E5B67"/>
    <w:rsid w:val="002E5EF0"/>
    <w:rsid w:val="002E7885"/>
    <w:rsid w:val="002F1FDB"/>
    <w:rsid w:val="002F2A9E"/>
    <w:rsid w:val="002F2E70"/>
    <w:rsid w:val="002F5858"/>
    <w:rsid w:val="002F6B95"/>
    <w:rsid w:val="002F7196"/>
    <w:rsid w:val="002F7F53"/>
    <w:rsid w:val="00300219"/>
    <w:rsid w:val="00302CF4"/>
    <w:rsid w:val="00302F54"/>
    <w:rsid w:val="00303058"/>
    <w:rsid w:val="003033B7"/>
    <w:rsid w:val="00305BC4"/>
    <w:rsid w:val="00306B0E"/>
    <w:rsid w:val="00310083"/>
    <w:rsid w:val="00310C67"/>
    <w:rsid w:val="003124C0"/>
    <w:rsid w:val="003142C4"/>
    <w:rsid w:val="00316243"/>
    <w:rsid w:val="00317E17"/>
    <w:rsid w:val="003219EB"/>
    <w:rsid w:val="00322778"/>
    <w:rsid w:val="0032289E"/>
    <w:rsid w:val="00322A53"/>
    <w:rsid w:val="00323449"/>
    <w:rsid w:val="00325663"/>
    <w:rsid w:val="003266B5"/>
    <w:rsid w:val="00330992"/>
    <w:rsid w:val="0033215E"/>
    <w:rsid w:val="003322C2"/>
    <w:rsid w:val="00335BE7"/>
    <w:rsid w:val="00340B1C"/>
    <w:rsid w:val="003416F8"/>
    <w:rsid w:val="0034187F"/>
    <w:rsid w:val="003436DA"/>
    <w:rsid w:val="00343C68"/>
    <w:rsid w:val="0035037D"/>
    <w:rsid w:val="00352822"/>
    <w:rsid w:val="00352AAD"/>
    <w:rsid w:val="003546FC"/>
    <w:rsid w:val="003577E4"/>
    <w:rsid w:val="0036046D"/>
    <w:rsid w:val="00360806"/>
    <w:rsid w:val="0036083E"/>
    <w:rsid w:val="003616C5"/>
    <w:rsid w:val="00361BD7"/>
    <w:rsid w:val="00362500"/>
    <w:rsid w:val="003635C7"/>
    <w:rsid w:val="00363616"/>
    <w:rsid w:val="00363CD5"/>
    <w:rsid w:val="00364F21"/>
    <w:rsid w:val="00366A50"/>
    <w:rsid w:val="003677A6"/>
    <w:rsid w:val="0037448B"/>
    <w:rsid w:val="003826FB"/>
    <w:rsid w:val="00382DF5"/>
    <w:rsid w:val="00383A81"/>
    <w:rsid w:val="00384A29"/>
    <w:rsid w:val="003868E1"/>
    <w:rsid w:val="00386A39"/>
    <w:rsid w:val="0038740D"/>
    <w:rsid w:val="00393954"/>
    <w:rsid w:val="00394494"/>
    <w:rsid w:val="003951DC"/>
    <w:rsid w:val="003953AD"/>
    <w:rsid w:val="00396666"/>
    <w:rsid w:val="00397DB3"/>
    <w:rsid w:val="003A04F2"/>
    <w:rsid w:val="003A619B"/>
    <w:rsid w:val="003A75D6"/>
    <w:rsid w:val="003B04C2"/>
    <w:rsid w:val="003B236F"/>
    <w:rsid w:val="003B42A3"/>
    <w:rsid w:val="003B498D"/>
    <w:rsid w:val="003B504B"/>
    <w:rsid w:val="003B53D8"/>
    <w:rsid w:val="003B7641"/>
    <w:rsid w:val="003C46D5"/>
    <w:rsid w:val="003D0B4A"/>
    <w:rsid w:val="003D1595"/>
    <w:rsid w:val="003D4916"/>
    <w:rsid w:val="003D541D"/>
    <w:rsid w:val="003E03FD"/>
    <w:rsid w:val="003E17BE"/>
    <w:rsid w:val="003E1C21"/>
    <w:rsid w:val="003E23CB"/>
    <w:rsid w:val="003E4FED"/>
    <w:rsid w:val="003E65D7"/>
    <w:rsid w:val="003E77AC"/>
    <w:rsid w:val="003F2502"/>
    <w:rsid w:val="003F4CFE"/>
    <w:rsid w:val="003F625D"/>
    <w:rsid w:val="00400B32"/>
    <w:rsid w:val="00400E0B"/>
    <w:rsid w:val="00400E37"/>
    <w:rsid w:val="00400F23"/>
    <w:rsid w:val="004016F9"/>
    <w:rsid w:val="00401E3C"/>
    <w:rsid w:val="0040288B"/>
    <w:rsid w:val="00403EB6"/>
    <w:rsid w:val="004056F8"/>
    <w:rsid w:val="00407AD5"/>
    <w:rsid w:val="00407E1B"/>
    <w:rsid w:val="0041034F"/>
    <w:rsid w:val="00412C00"/>
    <w:rsid w:val="00413C3E"/>
    <w:rsid w:val="004147EF"/>
    <w:rsid w:val="00415023"/>
    <w:rsid w:val="00415233"/>
    <w:rsid w:val="004160AE"/>
    <w:rsid w:val="00416CA8"/>
    <w:rsid w:val="00416CED"/>
    <w:rsid w:val="00417216"/>
    <w:rsid w:val="00417798"/>
    <w:rsid w:val="00420845"/>
    <w:rsid w:val="00423D3E"/>
    <w:rsid w:val="00423FB6"/>
    <w:rsid w:val="004250C9"/>
    <w:rsid w:val="004276BF"/>
    <w:rsid w:val="00433F22"/>
    <w:rsid w:val="0043517B"/>
    <w:rsid w:val="004352E1"/>
    <w:rsid w:val="004358B9"/>
    <w:rsid w:val="00436284"/>
    <w:rsid w:val="00437A4B"/>
    <w:rsid w:val="00437D64"/>
    <w:rsid w:val="00441029"/>
    <w:rsid w:val="00441241"/>
    <w:rsid w:val="00441BA0"/>
    <w:rsid w:val="004454E2"/>
    <w:rsid w:val="0044571A"/>
    <w:rsid w:val="0044672E"/>
    <w:rsid w:val="00446F0E"/>
    <w:rsid w:val="00451CB6"/>
    <w:rsid w:val="00455D54"/>
    <w:rsid w:val="00460AB3"/>
    <w:rsid w:val="00460BC0"/>
    <w:rsid w:val="00465842"/>
    <w:rsid w:val="00465D88"/>
    <w:rsid w:val="00466331"/>
    <w:rsid w:val="004704D9"/>
    <w:rsid w:val="00470FD6"/>
    <w:rsid w:val="00471E17"/>
    <w:rsid w:val="00472B51"/>
    <w:rsid w:val="00473E59"/>
    <w:rsid w:val="00474EF8"/>
    <w:rsid w:val="00476344"/>
    <w:rsid w:val="00477176"/>
    <w:rsid w:val="00483559"/>
    <w:rsid w:val="0048372F"/>
    <w:rsid w:val="0049012A"/>
    <w:rsid w:val="004920FD"/>
    <w:rsid w:val="0049229A"/>
    <w:rsid w:val="004923AA"/>
    <w:rsid w:val="00493E26"/>
    <w:rsid w:val="004943A7"/>
    <w:rsid w:val="004A0897"/>
    <w:rsid w:val="004A1C28"/>
    <w:rsid w:val="004A26EF"/>
    <w:rsid w:val="004A3E48"/>
    <w:rsid w:val="004A6183"/>
    <w:rsid w:val="004A78B9"/>
    <w:rsid w:val="004B1858"/>
    <w:rsid w:val="004B1BA2"/>
    <w:rsid w:val="004B35B0"/>
    <w:rsid w:val="004B642C"/>
    <w:rsid w:val="004C5068"/>
    <w:rsid w:val="004C5143"/>
    <w:rsid w:val="004C525B"/>
    <w:rsid w:val="004C7433"/>
    <w:rsid w:val="004C7D78"/>
    <w:rsid w:val="004D2810"/>
    <w:rsid w:val="004D56FC"/>
    <w:rsid w:val="004D5AC5"/>
    <w:rsid w:val="004E0FEE"/>
    <w:rsid w:val="004E22AC"/>
    <w:rsid w:val="004E25B5"/>
    <w:rsid w:val="004E4DFB"/>
    <w:rsid w:val="004F01CC"/>
    <w:rsid w:val="004F1402"/>
    <w:rsid w:val="004F169F"/>
    <w:rsid w:val="004F468B"/>
    <w:rsid w:val="004F6674"/>
    <w:rsid w:val="004F6B48"/>
    <w:rsid w:val="00500A19"/>
    <w:rsid w:val="00500C38"/>
    <w:rsid w:val="0050196C"/>
    <w:rsid w:val="00502137"/>
    <w:rsid w:val="0050223E"/>
    <w:rsid w:val="00503E0D"/>
    <w:rsid w:val="00506C92"/>
    <w:rsid w:val="00510F62"/>
    <w:rsid w:val="005148B4"/>
    <w:rsid w:val="005168B9"/>
    <w:rsid w:val="0051701F"/>
    <w:rsid w:val="005170EA"/>
    <w:rsid w:val="00517366"/>
    <w:rsid w:val="00517964"/>
    <w:rsid w:val="00520D04"/>
    <w:rsid w:val="0052190B"/>
    <w:rsid w:val="00521BF0"/>
    <w:rsid w:val="0052254F"/>
    <w:rsid w:val="005227FB"/>
    <w:rsid w:val="00522D99"/>
    <w:rsid w:val="00523213"/>
    <w:rsid w:val="00526529"/>
    <w:rsid w:val="00527DC1"/>
    <w:rsid w:val="005320C5"/>
    <w:rsid w:val="00532D38"/>
    <w:rsid w:val="00535AD8"/>
    <w:rsid w:val="00536414"/>
    <w:rsid w:val="0053654D"/>
    <w:rsid w:val="00537ECB"/>
    <w:rsid w:val="005400F9"/>
    <w:rsid w:val="005403B3"/>
    <w:rsid w:val="0054411B"/>
    <w:rsid w:val="00544A66"/>
    <w:rsid w:val="0054584D"/>
    <w:rsid w:val="00545966"/>
    <w:rsid w:val="00547C9A"/>
    <w:rsid w:val="00552CD8"/>
    <w:rsid w:val="00553EC4"/>
    <w:rsid w:val="00555D32"/>
    <w:rsid w:val="00557AC0"/>
    <w:rsid w:val="00557B45"/>
    <w:rsid w:val="0056161E"/>
    <w:rsid w:val="00563821"/>
    <w:rsid w:val="00563CDC"/>
    <w:rsid w:val="00564DE3"/>
    <w:rsid w:val="00564F09"/>
    <w:rsid w:val="0056559A"/>
    <w:rsid w:val="00570323"/>
    <w:rsid w:val="00570C0F"/>
    <w:rsid w:val="00572CD6"/>
    <w:rsid w:val="00577BEC"/>
    <w:rsid w:val="00577F57"/>
    <w:rsid w:val="00577FF1"/>
    <w:rsid w:val="00580C3D"/>
    <w:rsid w:val="005913DB"/>
    <w:rsid w:val="005915F9"/>
    <w:rsid w:val="00591F3E"/>
    <w:rsid w:val="00592FEC"/>
    <w:rsid w:val="00594B9E"/>
    <w:rsid w:val="00595541"/>
    <w:rsid w:val="005968C7"/>
    <w:rsid w:val="005A04CD"/>
    <w:rsid w:val="005A12B8"/>
    <w:rsid w:val="005A142D"/>
    <w:rsid w:val="005A455D"/>
    <w:rsid w:val="005A469C"/>
    <w:rsid w:val="005A476F"/>
    <w:rsid w:val="005B0FDF"/>
    <w:rsid w:val="005B5905"/>
    <w:rsid w:val="005B644A"/>
    <w:rsid w:val="005C083F"/>
    <w:rsid w:val="005C0AC6"/>
    <w:rsid w:val="005C22CA"/>
    <w:rsid w:val="005C2E29"/>
    <w:rsid w:val="005C59FC"/>
    <w:rsid w:val="005C6908"/>
    <w:rsid w:val="005C6B6B"/>
    <w:rsid w:val="005D206D"/>
    <w:rsid w:val="005D2EFF"/>
    <w:rsid w:val="005D56E4"/>
    <w:rsid w:val="005E296A"/>
    <w:rsid w:val="005E2BC1"/>
    <w:rsid w:val="005E3312"/>
    <w:rsid w:val="005E4891"/>
    <w:rsid w:val="005E6E2E"/>
    <w:rsid w:val="005F4552"/>
    <w:rsid w:val="0060262A"/>
    <w:rsid w:val="00602B69"/>
    <w:rsid w:val="006044BB"/>
    <w:rsid w:val="00605FA5"/>
    <w:rsid w:val="00606298"/>
    <w:rsid w:val="00610F2C"/>
    <w:rsid w:val="006117B2"/>
    <w:rsid w:val="00612D35"/>
    <w:rsid w:val="0061353F"/>
    <w:rsid w:val="00613F19"/>
    <w:rsid w:val="00613FB4"/>
    <w:rsid w:val="0061442C"/>
    <w:rsid w:val="00616D67"/>
    <w:rsid w:val="00617DB5"/>
    <w:rsid w:val="006202FA"/>
    <w:rsid w:val="00620CBE"/>
    <w:rsid w:val="00621497"/>
    <w:rsid w:val="00622060"/>
    <w:rsid w:val="00623D2F"/>
    <w:rsid w:val="00623FAA"/>
    <w:rsid w:val="00624570"/>
    <w:rsid w:val="0062505B"/>
    <w:rsid w:val="00627033"/>
    <w:rsid w:val="00627B3D"/>
    <w:rsid w:val="00630F4E"/>
    <w:rsid w:val="00631B58"/>
    <w:rsid w:val="00631BDB"/>
    <w:rsid w:val="00631CB3"/>
    <w:rsid w:val="00632022"/>
    <w:rsid w:val="00635956"/>
    <w:rsid w:val="00635E79"/>
    <w:rsid w:val="00645953"/>
    <w:rsid w:val="00650617"/>
    <w:rsid w:val="006512EF"/>
    <w:rsid w:val="0065319F"/>
    <w:rsid w:val="0065389B"/>
    <w:rsid w:val="006553B0"/>
    <w:rsid w:val="0065796E"/>
    <w:rsid w:val="00657A96"/>
    <w:rsid w:val="00660FAF"/>
    <w:rsid w:val="006640BB"/>
    <w:rsid w:val="006652AC"/>
    <w:rsid w:val="00665542"/>
    <w:rsid w:val="0067032D"/>
    <w:rsid w:val="006706C5"/>
    <w:rsid w:val="006713AD"/>
    <w:rsid w:val="0067579F"/>
    <w:rsid w:val="00675F69"/>
    <w:rsid w:val="0067797A"/>
    <w:rsid w:val="00677BD5"/>
    <w:rsid w:val="00682FE6"/>
    <w:rsid w:val="00684A9B"/>
    <w:rsid w:val="00684D8E"/>
    <w:rsid w:val="0069058F"/>
    <w:rsid w:val="00690DC5"/>
    <w:rsid w:val="00694796"/>
    <w:rsid w:val="00696B14"/>
    <w:rsid w:val="006A2FC9"/>
    <w:rsid w:val="006B2C35"/>
    <w:rsid w:val="006B3FDB"/>
    <w:rsid w:val="006B777F"/>
    <w:rsid w:val="006C1041"/>
    <w:rsid w:val="006C10D5"/>
    <w:rsid w:val="006C16F8"/>
    <w:rsid w:val="006C2B5F"/>
    <w:rsid w:val="006C3173"/>
    <w:rsid w:val="006C6A69"/>
    <w:rsid w:val="006D082A"/>
    <w:rsid w:val="006D1FE2"/>
    <w:rsid w:val="006D2C07"/>
    <w:rsid w:val="006D2FD8"/>
    <w:rsid w:val="006D3115"/>
    <w:rsid w:val="006D58A6"/>
    <w:rsid w:val="006D60B4"/>
    <w:rsid w:val="006D69CD"/>
    <w:rsid w:val="006D6E10"/>
    <w:rsid w:val="006D7565"/>
    <w:rsid w:val="006E1E14"/>
    <w:rsid w:val="006E402A"/>
    <w:rsid w:val="006E60DE"/>
    <w:rsid w:val="006E73E5"/>
    <w:rsid w:val="006F00E0"/>
    <w:rsid w:val="006F0C01"/>
    <w:rsid w:val="006F14D5"/>
    <w:rsid w:val="006F16A0"/>
    <w:rsid w:val="006F4F42"/>
    <w:rsid w:val="006F57A7"/>
    <w:rsid w:val="006F580F"/>
    <w:rsid w:val="006F761C"/>
    <w:rsid w:val="006F79A1"/>
    <w:rsid w:val="00700EB6"/>
    <w:rsid w:val="007014C4"/>
    <w:rsid w:val="00701735"/>
    <w:rsid w:val="00702660"/>
    <w:rsid w:val="00703BA2"/>
    <w:rsid w:val="00705226"/>
    <w:rsid w:val="00706B81"/>
    <w:rsid w:val="00707425"/>
    <w:rsid w:val="007109E7"/>
    <w:rsid w:val="00712982"/>
    <w:rsid w:val="0071628C"/>
    <w:rsid w:val="00717326"/>
    <w:rsid w:val="00720DE0"/>
    <w:rsid w:val="00720F94"/>
    <w:rsid w:val="00723394"/>
    <w:rsid w:val="00723410"/>
    <w:rsid w:val="00723A1E"/>
    <w:rsid w:val="00723D35"/>
    <w:rsid w:val="007247C5"/>
    <w:rsid w:val="00725771"/>
    <w:rsid w:val="00725BE3"/>
    <w:rsid w:val="00727208"/>
    <w:rsid w:val="00731EC6"/>
    <w:rsid w:val="007326E0"/>
    <w:rsid w:val="00733557"/>
    <w:rsid w:val="00737083"/>
    <w:rsid w:val="007371FE"/>
    <w:rsid w:val="007418CF"/>
    <w:rsid w:val="007418E7"/>
    <w:rsid w:val="00741DEC"/>
    <w:rsid w:val="00747156"/>
    <w:rsid w:val="00747DE1"/>
    <w:rsid w:val="00752DC1"/>
    <w:rsid w:val="0075530C"/>
    <w:rsid w:val="0075545F"/>
    <w:rsid w:val="00755C8B"/>
    <w:rsid w:val="0075706F"/>
    <w:rsid w:val="007600E5"/>
    <w:rsid w:val="00761DAC"/>
    <w:rsid w:val="00763F29"/>
    <w:rsid w:val="0076445B"/>
    <w:rsid w:val="007647C7"/>
    <w:rsid w:val="0076560C"/>
    <w:rsid w:val="00765EEA"/>
    <w:rsid w:val="00767B26"/>
    <w:rsid w:val="00767DD3"/>
    <w:rsid w:val="00774874"/>
    <w:rsid w:val="00774C2E"/>
    <w:rsid w:val="0077778E"/>
    <w:rsid w:val="00777FF5"/>
    <w:rsid w:val="0078001F"/>
    <w:rsid w:val="0078230D"/>
    <w:rsid w:val="00784321"/>
    <w:rsid w:val="0078559C"/>
    <w:rsid w:val="007860F0"/>
    <w:rsid w:val="00787B9C"/>
    <w:rsid w:val="00795BF2"/>
    <w:rsid w:val="00797A24"/>
    <w:rsid w:val="007A22BD"/>
    <w:rsid w:val="007A72F5"/>
    <w:rsid w:val="007A7B60"/>
    <w:rsid w:val="007B0F16"/>
    <w:rsid w:val="007B2E3E"/>
    <w:rsid w:val="007B4FB8"/>
    <w:rsid w:val="007B5F07"/>
    <w:rsid w:val="007C007A"/>
    <w:rsid w:val="007C17F3"/>
    <w:rsid w:val="007C2284"/>
    <w:rsid w:val="007C6C5A"/>
    <w:rsid w:val="007D037B"/>
    <w:rsid w:val="007D4227"/>
    <w:rsid w:val="007D4CA5"/>
    <w:rsid w:val="007D5741"/>
    <w:rsid w:val="007D7EAA"/>
    <w:rsid w:val="007E1218"/>
    <w:rsid w:val="007E1CC1"/>
    <w:rsid w:val="007E5FFE"/>
    <w:rsid w:val="007F01D8"/>
    <w:rsid w:val="007F1A36"/>
    <w:rsid w:val="007F34F4"/>
    <w:rsid w:val="007F49DF"/>
    <w:rsid w:val="008016E0"/>
    <w:rsid w:val="00805173"/>
    <w:rsid w:val="00805831"/>
    <w:rsid w:val="00805AEA"/>
    <w:rsid w:val="00806339"/>
    <w:rsid w:val="00807DA7"/>
    <w:rsid w:val="00811F62"/>
    <w:rsid w:val="00812576"/>
    <w:rsid w:val="0081299B"/>
    <w:rsid w:val="00815AE4"/>
    <w:rsid w:val="00815F11"/>
    <w:rsid w:val="00827612"/>
    <w:rsid w:val="0083070E"/>
    <w:rsid w:val="00831616"/>
    <w:rsid w:val="00833D70"/>
    <w:rsid w:val="008360DF"/>
    <w:rsid w:val="00836381"/>
    <w:rsid w:val="00840BC3"/>
    <w:rsid w:val="0084112F"/>
    <w:rsid w:val="00842FAF"/>
    <w:rsid w:val="008440F9"/>
    <w:rsid w:val="00847040"/>
    <w:rsid w:val="00852617"/>
    <w:rsid w:val="00853848"/>
    <w:rsid w:val="00854F14"/>
    <w:rsid w:val="0085533D"/>
    <w:rsid w:val="00856808"/>
    <w:rsid w:val="0086018E"/>
    <w:rsid w:val="00860E62"/>
    <w:rsid w:val="008616F3"/>
    <w:rsid w:val="00866C41"/>
    <w:rsid w:val="008725F7"/>
    <w:rsid w:val="00872C61"/>
    <w:rsid w:val="008739B1"/>
    <w:rsid w:val="00875A72"/>
    <w:rsid w:val="00877058"/>
    <w:rsid w:val="00881477"/>
    <w:rsid w:val="00883516"/>
    <w:rsid w:val="008843A6"/>
    <w:rsid w:val="00884B00"/>
    <w:rsid w:val="0089077F"/>
    <w:rsid w:val="0089113D"/>
    <w:rsid w:val="0089514F"/>
    <w:rsid w:val="0089581B"/>
    <w:rsid w:val="00896150"/>
    <w:rsid w:val="008961D7"/>
    <w:rsid w:val="00897AA1"/>
    <w:rsid w:val="008A0795"/>
    <w:rsid w:val="008A47C7"/>
    <w:rsid w:val="008B00BB"/>
    <w:rsid w:val="008B1216"/>
    <w:rsid w:val="008B208E"/>
    <w:rsid w:val="008B2EEA"/>
    <w:rsid w:val="008B40A2"/>
    <w:rsid w:val="008B4B79"/>
    <w:rsid w:val="008B62D4"/>
    <w:rsid w:val="008B6BCC"/>
    <w:rsid w:val="008B6EED"/>
    <w:rsid w:val="008C26BB"/>
    <w:rsid w:val="008C3114"/>
    <w:rsid w:val="008C3DE4"/>
    <w:rsid w:val="008C7262"/>
    <w:rsid w:val="008C7D79"/>
    <w:rsid w:val="008D07E0"/>
    <w:rsid w:val="008D0E4D"/>
    <w:rsid w:val="008D3DB4"/>
    <w:rsid w:val="008D7B1C"/>
    <w:rsid w:val="008E381E"/>
    <w:rsid w:val="008E39DA"/>
    <w:rsid w:val="008E3D40"/>
    <w:rsid w:val="008E4C65"/>
    <w:rsid w:val="008F6BF8"/>
    <w:rsid w:val="008F6E3A"/>
    <w:rsid w:val="008F7B11"/>
    <w:rsid w:val="008F7FCE"/>
    <w:rsid w:val="00901931"/>
    <w:rsid w:val="00901AAB"/>
    <w:rsid w:val="0090208F"/>
    <w:rsid w:val="0090260D"/>
    <w:rsid w:val="0090492C"/>
    <w:rsid w:val="009100A1"/>
    <w:rsid w:val="00910762"/>
    <w:rsid w:val="00911AF7"/>
    <w:rsid w:val="009135FE"/>
    <w:rsid w:val="009154B9"/>
    <w:rsid w:val="00920851"/>
    <w:rsid w:val="009217F0"/>
    <w:rsid w:val="00923849"/>
    <w:rsid w:val="00927785"/>
    <w:rsid w:val="009278C6"/>
    <w:rsid w:val="00931D4B"/>
    <w:rsid w:val="00933123"/>
    <w:rsid w:val="009339A9"/>
    <w:rsid w:val="009348D3"/>
    <w:rsid w:val="00934E3D"/>
    <w:rsid w:val="009351F4"/>
    <w:rsid w:val="00935449"/>
    <w:rsid w:val="00935DBE"/>
    <w:rsid w:val="00936784"/>
    <w:rsid w:val="0094099F"/>
    <w:rsid w:val="009433BB"/>
    <w:rsid w:val="009500B9"/>
    <w:rsid w:val="00950B26"/>
    <w:rsid w:val="00960E58"/>
    <w:rsid w:val="00961084"/>
    <w:rsid w:val="00966A88"/>
    <w:rsid w:val="009678E7"/>
    <w:rsid w:val="009700EE"/>
    <w:rsid w:val="00970988"/>
    <w:rsid w:val="00970F5F"/>
    <w:rsid w:val="00972DD5"/>
    <w:rsid w:val="00975838"/>
    <w:rsid w:val="009779D8"/>
    <w:rsid w:val="00980B2B"/>
    <w:rsid w:val="00982F90"/>
    <w:rsid w:val="00985583"/>
    <w:rsid w:val="00985928"/>
    <w:rsid w:val="00987CF5"/>
    <w:rsid w:val="00990807"/>
    <w:rsid w:val="00992790"/>
    <w:rsid w:val="00997290"/>
    <w:rsid w:val="009A273E"/>
    <w:rsid w:val="009A3FF1"/>
    <w:rsid w:val="009A5031"/>
    <w:rsid w:val="009A51B1"/>
    <w:rsid w:val="009A5480"/>
    <w:rsid w:val="009A54C3"/>
    <w:rsid w:val="009A5B40"/>
    <w:rsid w:val="009B0EA7"/>
    <w:rsid w:val="009B0F09"/>
    <w:rsid w:val="009B3DB1"/>
    <w:rsid w:val="009B4746"/>
    <w:rsid w:val="009B4816"/>
    <w:rsid w:val="009B5DC1"/>
    <w:rsid w:val="009C0379"/>
    <w:rsid w:val="009C07A4"/>
    <w:rsid w:val="009C2986"/>
    <w:rsid w:val="009C5326"/>
    <w:rsid w:val="009C603B"/>
    <w:rsid w:val="009D0884"/>
    <w:rsid w:val="009D1956"/>
    <w:rsid w:val="009D2319"/>
    <w:rsid w:val="009D28A0"/>
    <w:rsid w:val="009D42B4"/>
    <w:rsid w:val="009D4A6C"/>
    <w:rsid w:val="009D5B94"/>
    <w:rsid w:val="009D64EA"/>
    <w:rsid w:val="009D73F3"/>
    <w:rsid w:val="009D7D69"/>
    <w:rsid w:val="009E06FC"/>
    <w:rsid w:val="009E1A62"/>
    <w:rsid w:val="009E213E"/>
    <w:rsid w:val="009E52B9"/>
    <w:rsid w:val="009E56EF"/>
    <w:rsid w:val="009E626F"/>
    <w:rsid w:val="009E7E7D"/>
    <w:rsid w:val="009F0515"/>
    <w:rsid w:val="009F2C12"/>
    <w:rsid w:val="009F3569"/>
    <w:rsid w:val="009F4DC4"/>
    <w:rsid w:val="009F4ED7"/>
    <w:rsid w:val="009F5479"/>
    <w:rsid w:val="009F6534"/>
    <w:rsid w:val="00A02174"/>
    <w:rsid w:val="00A028B2"/>
    <w:rsid w:val="00A03CA6"/>
    <w:rsid w:val="00A06743"/>
    <w:rsid w:val="00A07B05"/>
    <w:rsid w:val="00A1204E"/>
    <w:rsid w:val="00A12DF6"/>
    <w:rsid w:val="00A14D33"/>
    <w:rsid w:val="00A157B6"/>
    <w:rsid w:val="00A15AC4"/>
    <w:rsid w:val="00A1680A"/>
    <w:rsid w:val="00A16AD2"/>
    <w:rsid w:val="00A20314"/>
    <w:rsid w:val="00A24369"/>
    <w:rsid w:val="00A25021"/>
    <w:rsid w:val="00A31FCB"/>
    <w:rsid w:val="00A328F9"/>
    <w:rsid w:val="00A41A19"/>
    <w:rsid w:val="00A43821"/>
    <w:rsid w:val="00A43959"/>
    <w:rsid w:val="00A43A9A"/>
    <w:rsid w:val="00A44B9D"/>
    <w:rsid w:val="00A47C5D"/>
    <w:rsid w:val="00A52687"/>
    <w:rsid w:val="00A54CF7"/>
    <w:rsid w:val="00A56620"/>
    <w:rsid w:val="00A572FB"/>
    <w:rsid w:val="00A624B0"/>
    <w:rsid w:val="00A63EEE"/>
    <w:rsid w:val="00A6404A"/>
    <w:rsid w:val="00A64401"/>
    <w:rsid w:val="00A66AC2"/>
    <w:rsid w:val="00A74702"/>
    <w:rsid w:val="00A75C8D"/>
    <w:rsid w:val="00A77619"/>
    <w:rsid w:val="00A80B0C"/>
    <w:rsid w:val="00A82254"/>
    <w:rsid w:val="00A82C2F"/>
    <w:rsid w:val="00A845A1"/>
    <w:rsid w:val="00A84C2E"/>
    <w:rsid w:val="00A855FF"/>
    <w:rsid w:val="00A8735C"/>
    <w:rsid w:val="00A910F8"/>
    <w:rsid w:val="00A9395F"/>
    <w:rsid w:val="00A95B57"/>
    <w:rsid w:val="00A968B5"/>
    <w:rsid w:val="00AA03D9"/>
    <w:rsid w:val="00AA14A8"/>
    <w:rsid w:val="00AA182B"/>
    <w:rsid w:val="00AA2ECE"/>
    <w:rsid w:val="00AA6ACC"/>
    <w:rsid w:val="00AB08F5"/>
    <w:rsid w:val="00AB472A"/>
    <w:rsid w:val="00AB5D7D"/>
    <w:rsid w:val="00AC0184"/>
    <w:rsid w:val="00AC4709"/>
    <w:rsid w:val="00AC4836"/>
    <w:rsid w:val="00AC5A02"/>
    <w:rsid w:val="00AD139D"/>
    <w:rsid w:val="00AD1A27"/>
    <w:rsid w:val="00AD3450"/>
    <w:rsid w:val="00AD389B"/>
    <w:rsid w:val="00AD4013"/>
    <w:rsid w:val="00AD7A22"/>
    <w:rsid w:val="00AE4BE7"/>
    <w:rsid w:val="00AE54D2"/>
    <w:rsid w:val="00AF05D1"/>
    <w:rsid w:val="00AF1B50"/>
    <w:rsid w:val="00AF44C3"/>
    <w:rsid w:val="00AF4D60"/>
    <w:rsid w:val="00AF5573"/>
    <w:rsid w:val="00AF6944"/>
    <w:rsid w:val="00AF7794"/>
    <w:rsid w:val="00B03052"/>
    <w:rsid w:val="00B03ADC"/>
    <w:rsid w:val="00B05492"/>
    <w:rsid w:val="00B06DC4"/>
    <w:rsid w:val="00B06F54"/>
    <w:rsid w:val="00B0730D"/>
    <w:rsid w:val="00B122D6"/>
    <w:rsid w:val="00B12500"/>
    <w:rsid w:val="00B13E67"/>
    <w:rsid w:val="00B14A67"/>
    <w:rsid w:val="00B1612E"/>
    <w:rsid w:val="00B169A6"/>
    <w:rsid w:val="00B26842"/>
    <w:rsid w:val="00B26B05"/>
    <w:rsid w:val="00B33139"/>
    <w:rsid w:val="00B34A86"/>
    <w:rsid w:val="00B35E20"/>
    <w:rsid w:val="00B37C59"/>
    <w:rsid w:val="00B37FBD"/>
    <w:rsid w:val="00B37FBF"/>
    <w:rsid w:val="00B40E36"/>
    <w:rsid w:val="00B45B0D"/>
    <w:rsid w:val="00B45E99"/>
    <w:rsid w:val="00B46084"/>
    <w:rsid w:val="00B50B5F"/>
    <w:rsid w:val="00B522DA"/>
    <w:rsid w:val="00B530C0"/>
    <w:rsid w:val="00B56EE8"/>
    <w:rsid w:val="00B57215"/>
    <w:rsid w:val="00B579CB"/>
    <w:rsid w:val="00B6226D"/>
    <w:rsid w:val="00B641A8"/>
    <w:rsid w:val="00B64406"/>
    <w:rsid w:val="00B64655"/>
    <w:rsid w:val="00B65128"/>
    <w:rsid w:val="00B6690E"/>
    <w:rsid w:val="00B70C2E"/>
    <w:rsid w:val="00B7331A"/>
    <w:rsid w:val="00B734E0"/>
    <w:rsid w:val="00B74BEA"/>
    <w:rsid w:val="00B74F0C"/>
    <w:rsid w:val="00B75B84"/>
    <w:rsid w:val="00B80AB5"/>
    <w:rsid w:val="00B8159A"/>
    <w:rsid w:val="00B815D9"/>
    <w:rsid w:val="00B82A96"/>
    <w:rsid w:val="00B85B7B"/>
    <w:rsid w:val="00B86A60"/>
    <w:rsid w:val="00B86FF3"/>
    <w:rsid w:val="00B8753C"/>
    <w:rsid w:val="00B90470"/>
    <w:rsid w:val="00B917FB"/>
    <w:rsid w:val="00B92BF6"/>
    <w:rsid w:val="00B9501C"/>
    <w:rsid w:val="00BA009B"/>
    <w:rsid w:val="00BA0378"/>
    <w:rsid w:val="00BA1853"/>
    <w:rsid w:val="00BA1BCE"/>
    <w:rsid w:val="00BA244E"/>
    <w:rsid w:val="00BA29F5"/>
    <w:rsid w:val="00BA33A0"/>
    <w:rsid w:val="00BA4FCF"/>
    <w:rsid w:val="00BA68B6"/>
    <w:rsid w:val="00BA7406"/>
    <w:rsid w:val="00BB050F"/>
    <w:rsid w:val="00BB0D37"/>
    <w:rsid w:val="00BB18B3"/>
    <w:rsid w:val="00BC0EED"/>
    <w:rsid w:val="00BC2B1C"/>
    <w:rsid w:val="00BC6345"/>
    <w:rsid w:val="00BC69CB"/>
    <w:rsid w:val="00BC6D9C"/>
    <w:rsid w:val="00BC6E71"/>
    <w:rsid w:val="00BC7DEF"/>
    <w:rsid w:val="00BD1458"/>
    <w:rsid w:val="00BD453F"/>
    <w:rsid w:val="00BD47C0"/>
    <w:rsid w:val="00BD4E43"/>
    <w:rsid w:val="00BE0158"/>
    <w:rsid w:val="00BE279F"/>
    <w:rsid w:val="00BE3271"/>
    <w:rsid w:val="00BE39AA"/>
    <w:rsid w:val="00BE4FF6"/>
    <w:rsid w:val="00BE7BA8"/>
    <w:rsid w:val="00BF10A3"/>
    <w:rsid w:val="00BF16D5"/>
    <w:rsid w:val="00BF3231"/>
    <w:rsid w:val="00BF3FD1"/>
    <w:rsid w:val="00BF5CB3"/>
    <w:rsid w:val="00C05082"/>
    <w:rsid w:val="00C0546A"/>
    <w:rsid w:val="00C12C2B"/>
    <w:rsid w:val="00C15865"/>
    <w:rsid w:val="00C20CCF"/>
    <w:rsid w:val="00C233DD"/>
    <w:rsid w:val="00C236D2"/>
    <w:rsid w:val="00C32F65"/>
    <w:rsid w:val="00C34167"/>
    <w:rsid w:val="00C34D8F"/>
    <w:rsid w:val="00C3512C"/>
    <w:rsid w:val="00C36DFD"/>
    <w:rsid w:val="00C407A9"/>
    <w:rsid w:val="00C413CF"/>
    <w:rsid w:val="00C43095"/>
    <w:rsid w:val="00C43849"/>
    <w:rsid w:val="00C459F7"/>
    <w:rsid w:val="00C47F91"/>
    <w:rsid w:val="00C520B1"/>
    <w:rsid w:val="00C53499"/>
    <w:rsid w:val="00C541CA"/>
    <w:rsid w:val="00C55E83"/>
    <w:rsid w:val="00C56893"/>
    <w:rsid w:val="00C64507"/>
    <w:rsid w:val="00C66033"/>
    <w:rsid w:val="00C703D7"/>
    <w:rsid w:val="00C72D4B"/>
    <w:rsid w:val="00C73419"/>
    <w:rsid w:val="00C740A4"/>
    <w:rsid w:val="00C751B5"/>
    <w:rsid w:val="00C77834"/>
    <w:rsid w:val="00C779AE"/>
    <w:rsid w:val="00C8123B"/>
    <w:rsid w:val="00C8186E"/>
    <w:rsid w:val="00C81EC3"/>
    <w:rsid w:val="00C82085"/>
    <w:rsid w:val="00C82EE0"/>
    <w:rsid w:val="00C841E5"/>
    <w:rsid w:val="00C914C1"/>
    <w:rsid w:val="00C92442"/>
    <w:rsid w:val="00C93F46"/>
    <w:rsid w:val="00C94645"/>
    <w:rsid w:val="00C96F67"/>
    <w:rsid w:val="00CA0C6A"/>
    <w:rsid w:val="00CA1ED3"/>
    <w:rsid w:val="00CA1FF2"/>
    <w:rsid w:val="00CA22A0"/>
    <w:rsid w:val="00CA3008"/>
    <w:rsid w:val="00CA3A37"/>
    <w:rsid w:val="00CA54A6"/>
    <w:rsid w:val="00CA5ABE"/>
    <w:rsid w:val="00CA72A0"/>
    <w:rsid w:val="00CB072D"/>
    <w:rsid w:val="00CB11A5"/>
    <w:rsid w:val="00CB1A35"/>
    <w:rsid w:val="00CB382D"/>
    <w:rsid w:val="00CB6974"/>
    <w:rsid w:val="00CC48DA"/>
    <w:rsid w:val="00CC4FD3"/>
    <w:rsid w:val="00CC5332"/>
    <w:rsid w:val="00CC68A1"/>
    <w:rsid w:val="00CC71CE"/>
    <w:rsid w:val="00CD1E06"/>
    <w:rsid w:val="00CD2750"/>
    <w:rsid w:val="00CD2B5C"/>
    <w:rsid w:val="00CD36FC"/>
    <w:rsid w:val="00CD4FF5"/>
    <w:rsid w:val="00CD534A"/>
    <w:rsid w:val="00CD60A3"/>
    <w:rsid w:val="00CD7B01"/>
    <w:rsid w:val="00CE00A2"/>
    <w:rsid w:val="00CE0BC9"/>
    <w:rsid w:val="00CE0FFE"/>
    <w:rsid w:val="00CE1C1F"/>
    <w:rsid w:val="00CE3C71"/>
    <w:rsid w:val="00CE3F5A"/>
    <w:rsid w:val="00CE4305"/>
    <w:rsid w:val="00CE4608"/>
    <w:rsid w:val="00CE6661"/>
    <w:rsid w:val="00CF0128"/>
    <w:rsid w:val="00CF02D4"/>
    <w:rsid w:val="00CF0F10"/>
    <w:rsid w:val="00CF24EF"/>
    <w:rsid w:val="00CF4115"/>
    <w:rsid w:val="00CF5A6A"/>
    <w:rsid w:val="00CF5C94"/>
    <w:rsid w:val="00CF5EBF"/>
    <w:rsid w:val="00D019DA"/>
    <w:rsid w:val="00D054CD"/>
    <w:rsid w:val="00D05C16"/>
    <w:rsid w:val="00D05E8C"/>
    <w:rsid w:val="00D10FA3"/>
    <w:rsid w:val="00D145E8"/>
    <w:rsid w:val="00D2693E"/>
    <w:rsid w:val="00D26BF5"/>
    <w:rsid w:val="00D26CDB"/>
    <w:rsid w:val="00D279D9"/>
    <w:rsid w:val="00D32092"/>
    <w:rsid w:val="00D32EA4"/>
    <w:rsid w:val="00D35FB7"/>
    <w:rsid w:val="00D41164"/>
    <w:rsid w:val="00D41543"/>
    <w:rsid w:val="00D42548"/>
    <w:rsid w:val="00D43D81"/>
    <w:rsid w:val="00D44AC1"/>
    <w:rsid w:val="00D461E0"/>
    <w:rsid w:val="00D46B29"/>
    <w:rsid w:val="00D52149"/>
    <w:rsid w:val="00D5544B"/>
    <w:rsid w:val="00D56C2F"/>
    <w:rsid w:val="00D57F81"/>
    <w:rsid w:val="00D63F2B"/>
    <w:rsid w:val="00D657C6"/>
    <w:rsid w:val="00D67936"/>
    <w:rsid w:val="00D708E9"/>
    <w:rsid w:val="00D737D8"/>
    <w:rsid w:val="00D738E4"/>
    <w:rsid w:val="00D7454E"/>
    <w:rsid w:val="00D801B7"/>
    <w:rsid w:val="00D806D5"/>
    <w:rsid w:val="00D81677"/>
    <w:rsid w:val="00D8578B"/>
    <w:rsid w:val="00D903C5"/>
    <w:rsid w:val="00D91278"/>
    <w:rsid w:val="00D92358"/>
    <w:rsid w:val="00D93442"/>
    <w:rsid w:val="00D94900"/>
    <w:rsid w:val="00D94EF4"/>
    <w:rsid w:val="00D97C2C"/>
    <w:rsid w:val="00DA1F91"/>
    <w:rsid w:val="00DB1C38"/>
    <w:rsid w:val="00DB2DD2"/>
    <w:rsid w:val="00DB5A33"/>
    <w:rsid w:val="00DC088D"/>
    <w:rsid w:val="00DC2646"/>
    <w:rsid w:val="00DC5CDE"/>
    <w:rsid w:val="00DD1942"/>
    <w:rsid w:val="00DD1A5F"/>
    <w:rsid w:val="00DD25B3"/>
    <w:rsid w:val="00DD3731"/>
    <w:rsid w:val="00DD3897"/>
    <w:rsid w:val="00DD5C97"/>
    <w:rsid w:val="00DD7DA0"/>
    <w:rsid w:val="00DE2197"/>
    <w:rsid w:val="00DE3DFE"/>
    <w:rsid w:val="00DE6212"/>
    <w:rsid w:val="00DE669A"/>
    <w:rsid w:val="00DF0B6B"/>
    <w:rsid w:val="00DF1B57"/>
    <w:rsid w:val="00DF3D35"/>
    <w:rsid w:val="00DF6026"/>
    <w:rsid w:val="00DF6442"/>
    <w:rsid w:val="00E01B84"/>
    <w:rsid w:val="00E04E89"/>
    <w:rsid w:val="00E05798"/>
    <w:rsid w:val="00E07AB3"/>
    <w:rsid w:val="00E107F9"/>
    <w:rsid w:val="00E12550"/>
    <w:rsid w:val="00E1281A"/>
    <w:rsid w:val="00E1291B"/>
    <w:rsid w:val="00E132A3"/>
    <w:rsid w:val="00E15718"/>
    <w:rsid w:val="00E16EB6"/>
    <w:rsid w:val="00E1707E"/>
    <w:rsid w:val="00E1750E"/>
    <w:rsid w:val="00E178C3"/>
    <w:rsid w:val="00E17ED1"/>
    <w:rsid w:val="00E200F4"/>
    <w:rsid w:val="00E22017"/>
    <w:rsid w:val="00E23D18"/>
    <w:rsid w:val="00E24242"/>
    <w:rsid w:val="00E24243"/>
    <w:rsid w:val="00E244E6"/>
    <w:rsid w:val="00E3019B"/>
    <w:rsid w:val="00E301E4"/>
    <w:rsid w:val="00E31454"/>
    <w:rsid w:val="00E33933"/>
    <w:rsid w:val="00E3489F"/>
    <w:rsid w:val="00E35315"/>
    <w:rsid w:val="00E35721"/>
    <w:rsid w:val="00E36929"/>
    <w:rsid w:val="00E36D36"/>
    <w:rsid w:val="00E40167"/>
    <w:rsid w:val="00E4602E"/>
    <w:rsid w:val="00E51B3B"/>
    <w:rsid w:val="00E529C1"/>
    <w:rsid w:val="00E534B2"/>
    <w:rsid w:val="00E53F68"/>
    <w:rsid w:val="00E56340"/>
    <w:rsid w:val="00E56C64"/>
    <w:rsid w:val="00E5770B"/>
    <w:rsid w:val="00E600EA"/>
    <w:rsid w:val="00E61CC0"/>
    <w:rsid w:val="00E6228E"/>
    <w:rsid w:val="00E63E64"/>
    <w:rsid w:val="00E65CC8"/>
    <w:rsid w:val="00E65D6E"/>
    <w:rsid w:val="00E661B4"/>
    <w:rsid w:val="00E6638B"/>
    <w:rsid w:val="00E66BD9"/>
    <w:rsid w:val="00E66CE1"/>
    <w:rsid w:val="00E6745D"/>
    <w:rsid w:val="00E706FC"/>
    <w:rsid w:val="00E72186"/>
    <w:rsid w:val="00E72E94"/>
    <w:rsid w:val="00E738DD"/>
    <w:rsid w:val="00E73F52"/>
    <w:rsid w:val="00E75515"/>
    <w:rsid w:val="00E757CF"/>
    <w:rsid w:val="00E76ADC"/>
    <w:rsid w:val="00E77048"/>
    <w:rsid w:val="00E775A3"/>
    <w:rsid w:val="00E82C59"/>
    <w:rsid w:val="00E8373B"/>
    <w:rsid w:val="00E843A5"/>
    <w:rsid w:val="00E85649"/>
    <w:rsid w:val="00E85DAB"/>
    <w:rsid w:val="00E86E1E"/>
    <w:rsid w:val="00E90895"/>
    <w:rsid w:val="00E91448"/>
    <w:rsid w:val="00E9595B"/>
    <w:rsid w:val="00E961A1"/>
    <w:rsid w:val="00EA2F93"/>
    <w:rsid w:val="00EA605F"/>
    <w:rsid w:val="00EA6F66"/>
    <w:rsid w:val="00EA77DD"/>
    <w:rsid w:val="00EB07D5"/>
    <w:rsid w:val="00EB4572"/>
    <w:rsid w:val="00EB499F"/>
    <w:rsid w:val="00EB4FEB"/>
    <w:rsid w:val="00EB52DA"/>
    <w:rsid w:val="00EB683F"/>
    <w:rsid w:val="00EC02D4"/>
    <w:rsid w:val="00EC4625"/>
    <w:rsid w:val="00EC5A0E"/>
    <w:rsid w:val="00EC7B05"/>
    <w:rsid w:val="00EC7D41"/>
    <w:rsid w:val="00ED110D"/>
    <w:rsid w:val="00ED2A94"/>
    <w:rsid w:val="00ED4949"/>
    <w:rsid w:val="00ED6C61"/>
    <w:rsid w:val="00EE0E5F"/>
    <w:rsid w:val="00EE20A5"/>
    <w:rsid w:val="00EE3597"/>
    <w:rsid w:val="00EE46DF"/>
    <w:rsid w:val="00EE540B"/>
    <w:rsid w:val="00EE59C0"/>
    <w:rsid w:val="00EE7B8A"/>
    <w:rsid w:val="00EF32D7"/>
    <w:rsid w:val="00EF4401"/>
    <w:rsid w:val="00EF53D8"/>
    <w:rsid w:val="00EF5EDF"/>
    <w:rsid w:val="00F00096"/>
    <w:rsid w:val="00F01431"/>
    <w:rsid w:val="00F02CB7"/>
    <w:rsid w:val="00F03481"/>
    <w:rsid w:val="00F072AF"/>
    <w:rsid w:val="00F07950"/>
    <w:rsid w:val="00F1016B"/>
    <w:rsid w:val="00F101F6"/>
    <w:rsid w:val="00F13D37"/>
    <w:rsid w:val="00F1625E"/>
    <w:rsid w:val="00F21275"/>
    <w:rsid w:val="00F23B04"/>
    <w:rsid w:val="00F273F2"/>
    <w:rsid w:val="00F278F5"/>
    <w:rsid w:val="00F3019A"/>
    <w:rsid w:val="00F31692"/>
    <w:rsid w:val="00F343C5"/>
    <w:rsid w:val="00F3611A"/>
    <w:rsid w:val="00F36756"/>
    <w:rsid w:val="00F407D1"/>
    <w:rsid w:val="00F4363E"/>
    <w:rsid w:val="00F43BB1"/>
    <w:rsid w:val="00F44192"/>
    <w:rsid w:val="00F44D06"/>
    <w:rsid w:val="00F50307"/>
    <w:rsid w:val="00F5065D"/>
    <w:rsid w:val="00F50ED1"/>
    <w:rsid w:val="00F52682"/>
    <w:rsid w:val="00F52AC6"/>
    <w:rsid w:val="00F52E3E"/>
    <w:rsid w:val="00F540BB"/>
    <w:rsid w:val="00F55DAA"/>
    <w:rsid w:val="00F56598"/>
    <w:rsid w:val="00F57317"/>
    <w:rsid w:val="00F64838"/>
    <w:rsid w:val="00F64B57"/>
    <w:rsid w:val="00F65ACD"/>
    <w:rsid w:val="00F666C0"/>
    <w:rsid w:val="00F7056E"/>
    <w:rsid w:val="00F705F9"/>
    <w:rsid w:val="00F72117"/>
    <w:rsid w:val="00F76375"/>
    <w:rsid w:val="00F77761"/>
    <w:rsid w:val="00F80295"/>
    <w:rsid w:val="00F81D53"/>
    <w:rsid w:val="00F87E09"/>
    <w:rsid w:val="00F903D6"/>
    <w:rsid w:val="00F94BB8"/>
    <w:rsid w:val="00F94D0D"/>
    <w:rsid w:val="00F959F4"/>
    <w:rsid w:val="00F971D3"/>
    <w:rsid w:val="00FA0EB2"/>
    <w:rsid w:val="00FA1E9F"/>
    <w:rsid w:val="00FA4A1F"/>
    <w:rsid w:val="00FB2301"/>
    <w:rsid w:val="00FB2791"/>
    <w:rsid w:val="00FB580A"/>
    <w:rsid w:val="00FB5946"/>
    <w:rsid w:val="00FB5C70"/>
    <w:rsid w:val="00FB6385"/>
    <w:rsid w:val="00FB65DD"/>
    <w:rsid w:val="00FB68CD"/>
    <w:rsid w:val="00FB6EA3"/>
    <w:rsid w:val="00FB74AE"/>
    <w:rsid w:val="00FC0956"/>
    <w:rsid w:val="00FC34F7"/>
    <w:rsid w:val="00FC3B4F"/>
    <w:rsid w:val="00FC4D3D"/>
    <w:rsid w:val="00FC6C4E"/>
    <w:rsid w:val="00FC74E9"/>
    <w:rsid w:val="00FD0482"/>
    <w:rsid w:val="00FD4365"/>
    <w:rsid w:val="00FD49F9"/>
    <w:rsid w:val="00FD5263"/>
    <w:rsid w:val="00FE1A4E"/>
    <w:rsid w:val="00FE2F4F"/>
    <w:rsid w:val="00FE5BCF"/>
    <w:rsid w:val="00FE5D2F"/>
    <w:rsid w:val="00FF350B"/>
    <w:rsid w:val="00FF457C"/>
    <w:rsid w:val="00FF74B8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1115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  <w:style w:type="character" w:styleId="Strong">
    <w:name w:val="Strong"/>
    <w:basedOn w:val="DefaultParagraphFont"/>
    <w:uiPriority w:val="22"/>
    <w:qFormat/>
    <w:rsid w:val="00B875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1155"/>
    <w:rPr>
      <w:rFonts w:ascii="Times New Roman" w:eastAsia="Times New Roman" w:hAnsi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557B4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C2E"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21115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57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DD1A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A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DD1A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DD1A5F"/>
  </w:style>
  <w:style w:type="character" w:styleId="Hyperlink">
    <w:name w:val="Hyperlink"/>
    <w:unhideWhenUsed/>
    <w:rsid w:val="00DD1A5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1A5F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A5F"/>
  </w:style>
  <w:style w:type="paragraph" w:styleId="Footer">
    <w:name w:val="footer"/>
    <w:basedOn w:val="Normal"/>
    <w:link w:val="FooterChar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A5F"/>
  </w:style>
  <w:style w:type="character" w:customStyle="1" w:styleId="xn-location">
    <w:name w:val="xn-location"/>
    <w:basedOn w:val="DefaultParagraphFont"/>
    <w:rsid w:val="00DD1A5F"/>
  </w:style>
  <w:style w:type="character" w:styleId="PageNumber">
    <w:name w:val="page number"/>
    <w:basedOn w:val="DefaultParagraphFont"/>
    <w:uiPriority w:val="99"/>
    <w:semiHidden/>
    <w:unhideWhenUsed/>
    <w:rsid w:val="00BE7BA8"/>
  </w:style>
  <w:style w:type="paragraph" w:styleId="Revision">
    <w:name w:val="Revision"/>
    <w:hidden/>
    <w:uiPriority w:val="99"/>
    <w:semiHidden/>
    <w:rsid w:val="00A15AC4"/>
    <w:rPr>
      <w:sz w:val="24"/>
      <w:szCs w:val="24"/>
      <w:lang w:eastAsia="en-US"/>
    </w:rPr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Normal"/>
    <w:rsid w:val="00623D2F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Emphasis">
    <w:name w:val="Emphasis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Normal"/>
    <w:uiPriority w:val="34"/>
    <w:qFormat/>
    <w:rsid w:val="009217F0"/>
    <w:rPr>
      <w:rFonts w:ascii="Gulim" w:eastAsia="Gulim" w:hAnsi="Gulim" w:cs="Gulim"/>
      <w:lang w:eastAsia="ko-KR"/>
    </w:rPr>
  </w:style>
  <w:style w:type="character" w:customStyle="1" w:styleId="st1">
    <w:name w:val="st1"/>
    <w:basedOn w:val="DefaultParagraphFont"/>
    <w:rsid w:val="00CF0128"/>
  </w:style>
  <w:style w:type="paragraph" w:styleId="FootnoteText">
    <w:name w:val="footnote text"/>
    <w:basedOn w:val="Normal"/>
    <w:link w:val="FootnoteTextChar"/>
    <w:uiPriority w:val="99"/>
    <w:semiHidden/>
    <w:unhideWhenUsed/>
    <w:rsid w:val="00D903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03C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903C5"/>
    <w:rPr>
      <w:vertAlign w:val="superscript"/>
    </w:rPr>
  </w:style>
  <w:style w:type="paragraph" w:customStyle="1" w:styleId="Normal1">
    <w:name w:val="Normal1"/>
    <w:rsid w:val="00396666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</w:rPr>
  </w:style>
  <w:style w:type="character" w:styleId="Strong">
    <w:name w:val="Strong"/>
    <w:basedOn w:val="DefaultParagraphFont"/>
    <w:uiPriority w:val="22"/>
    <w:qFormat/>
    <w:rsid w:val="00B8753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11155"/>
    <w:rPr>
      <w:rFonts w:ascii="Times New Roman" w:eastAsia="Times New Roman" w:hAnsi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557B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3471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566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2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90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70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5407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4j_m9JEDYz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G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2F819B-1409-4080-9124-B73AD9A6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5600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http://www.google.com/url?q=http%3A%2F%2Fwww.LG.com&amp;sa=D&amp;sntz=1&amp;usg=AFQjCNE3E2ijKUcc5unN5LyySlJ_---8_w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LGE</cp:lastModifiedBy>
  <cp:revision>3</cp:revision>
  <cp:lastPrinted>2017-05-23T08:14:00Z</cp:lastPrinted>
  <dcterms:created xsi:type="dcterms:W3CDTF">2017-08-18T12:31:00Z</dcterms:created>
  <dcterms:modified xsi:type="dcterms:W3CDTF">2017-08-18T14:25:00Z</dcterms:modified>
</cp:coreProperties>
</file>