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7A7" w:rsidRDefault="001073A9" w:rsidP="001D47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СМАРТФОН LG</w:t>
      </w:r>
      <w:r w:rsidR="00A04A34" w:rsidRPr="00A04A34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G6: НОВ</w:t>
      </w:r>
      <w:r w:rsidR="001926C2">
        <w:rPr>
          <w:rFonts w:ascii="Times New Roman" w:hAnsi="Times New Roman"/>
          <w:b/>
          <w:sz w:val="28"/>
        </w:rPr>
        <w:t>ЫЙ</w:t>
      </w:r>
      <w:r>
        <w:rPr>
          <w:rFonts w:ascii="Times New Roman" w:hAnsi="Times New Roman"/>
          <w:b/>
          <w:sz w:val="28"/>
        </w:rPr>
        <w:t xml:space="preserve"> </w:t>
      </w:r>
      <w:r w:rsidR="001926C2">
        <w:rPr>
          <w:rFonts w:ascii="Times New Roman" w:hAnsi="Times New Roman"/>
          <w:b/>
          <w:sz w:val="28"/>
        </w:rPr>
        <w:t>ЭТАП</w:t>
      </w:r>
      <w:r>
        <w:rPr>
          <w:rFonts w:ascii="Times New Roman" w:hAnsi="Times New Roman"/>
          <w:b/>
          <w:sz w:val="28"/>
        </w:rPr>
        <w:t xml:space="preserve"> В СОВРЕМЕННОМ ПРОМЫШЛЕННОМ ДИЗАЙНЕ</w:t>
      </w:r>
    </w:p>
    <w:p w:rsidR="00FC34F7" w:rsidRPr="000A0CF1" w:rsidRDefault="00FC34F7" w:rsidP="00FA0EB2">
      <w:pPr>
        <w:spacing w:line="360" w:lineRule="auto"/>
        <w:jc w:val="center"/>
        <w:rPr>
          <w:rFonts w:ascii="Times New Roman" w:hAnsi="Times New Roman"/>
          <w:i/>
          <w:sz w:val="6"/>
          <w:szCs w:val="6"/>
        </w:rPr>
      </w:pPr>
    </w:p>
    <w:p w:rsidR="00455D54" w:rsidRPr="00C33FB1" w:rsidRDefault="009609FF">
      <w:pPr>
        <w:ind w:firstLine="119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Знаменитый промышленный дизайнер </w:t>
      </w:r>
      <w:proofErr w:type="spellStart"/>
      <w:r>
        <w:rPr>
          <w:rFonts w:ascii="Times New Roman" w:hAnsi="Times New Roman"/>
          <w:i/>
        </w:rPr>
        <w:t>Торстен</w:t>
      </w:r>
      <w:proofErr w:type="spellEnd"/>
      <w:r>
        <w:rPr>
          <w:rFonts w:ascii="Times New Roman" w:hAnsi="Times New Roman"/>
          <w:i/>
        </w:rPr>
        <w:t xml:space="preserve"> Валер (</w:t>
      </w:r>
      <w:proofErr w:type="spellStart"/>
      <w:r>
        <w:rPr>
          <w:rFonts w:ascii="Times New Roman" w:hAnsi="Times New Roman"/>
          <w:i/>
        </w:rPr>
        <w:t>Torsten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Valeur</w:t>
      </w:r>
      <w:proofErr w:type="spellEnd"/>
      <w:r>
        <w:rPr>
          <w:rFonts w:ascii="Times New Roman" w:hAnsi="Times New Roman"/>
          <w:i/>
        </w:rPr>
        <w:t xml:space="preserve">) высоко оценил </w:t>
      </w:r>
      <w:r w:rsidR="00B66190">
        <w:rPr>
          <w:rFonts w:ascii="Times New Roman" w:hAnsi="Times New Roman"/>
          <w:i/>
        </w:rPr>
        <w:t xml:space="preserve">минимализм, </w:t>
      </w:r>
      <w:r w:rsidR="00355CB2">
        <w:rPr>
          <w:rFonts w:ascii="Times New Roman" w:hAnsi="Times New Roman"/>
          <w:i/>
        </w:rPr>
        <w:t xml:space="preserve">высокое </w:t>
      </w:r>
      <w:r w:rsidR="00B66190">
        <w:rPr>
          <w:rFonts w:ascii="Times New Roman" w:hAnsi="Times New Roman"/>
          <w:i/>
        </w:rPr>
        <w:t>качество и эргономичность модели LG</w:t>
      </w:r>
      <w:r w:rsidR="00A04A34" w:rsidRPr="00A04A34">
        <w:rPr>
          <w:rFonts w:ascii="Times New Roman" w:hAnsi="Times New Roman"/>
          <w:i/>
        </w:rPr>
        <w:t xml:space="preserve"> </w:t>
      </w:r>
      <w:r w:rsidR="00B66190">
        <w:rPr>
          <w:rFonts w:ascii="Times New Roman" w:hAnsi="Times New Roman"/>
          <w:i/>
        </w:rPr>
        <w:t>G6</w:t>
      </w:r>
    </w:p>
    <w:p w:rsidR="00CC4129" w:rsidRPr="003F4BEE" w:rsidRDefault="00CC4129" w:rsidP="00FA0EB2">
      <w:pPr>
        <w:ind w:firstLine="119"/>
        <w:jc w:val="center"/>
        <w:rPr>
          <w:rFonts w:ascii="Times New Roman" w:hAnsi="Times New Roman"/>
          <w:sz w:val="36"/>
        </w:rPr>
      </w:pPr>
    </w:p>
    <w:p w:rsidR="001073A9" w:rsidRDefault="005A469C" w:rsidP="00EB622F">
      <w:pPr>
        <w:suppressAutoHyphens/>
        <w:spacing w:line="360" w:lineRule="auto"/>
        <w:jc w:val="both"/>
        <w:rPr>
          <w:rFonts w:ascii="Times New Roman" w:eastAsia="Malgun Gothic" w:hAnsi="Times New Roman" w:cs="Times New Roman"/>
        </w:rPr>
      </w:pPr>
      <w:r w:rsidRPr="00D070D9">
        <w:rPr>
          <w:rFonts w:ascii="Times New Roman" w:hAnsi="Times New Roman" w:cs="Times New Roman"/>
          <w:b/>
        </w:rPr>
        <w:t>СЕУЛ, 22</w:t>
      </w:r>
      <w:r w:rsidR="00A04A34" w:rsidRPr="00A04A34">
        <w:rPr>
          <w:rFonts w:ascii="Times New Roman" w:hAnsi="Times New Roman" w:cs="Times New Roman"/>
          <w:b/>
        </w:rPr>
        <w:t xml:space="preserve"> </w:t>
      </w:r>
      <w:r w:rsidRPr="00D070D9">
        <w:rPr>
          <w:rFonts w:ascii="Times New Roman" w:hAnsi="Times New Roman" w:cs="Times New Roman"/>
          <w:b/>
        </w:rPr>
        <w:t>февраля 2017</w:t>
      </w:r>
      <w:r w:rsidR="00A04A34" w:rsidRPr="00A04A34">
        <w:rPr>
          <w:rFonts w:ascii="Times New Roman" w:hAnsi="Times New Roman" w:cs="Times New Roman"/>
          <w:b/>
        </w:rPr>
        <w:t xml:space="preserve"> </w:t>
      </w:r>
      <w:r w:rsidR="00D070D9">
        <w:rPr>
          <w:rFonts w:ascii="Times New Roman" w:hAnsi="Times New Roman" w:cs="Times New Roman"/>
          <w:b/>
        </w:rPr>
        <w:t>г.</w:t>
      </w:r>
      <w:r>
        <w:rPr>
          <w:rFonts w:ascii="Times New Roman" w:hAnsi="Times New Roman"/>
        </w:rPr>
        <w:t xml:space="preserve"> </w:t>
      </w:r>
      <w:r w:rsidR="00D070D9">
        <w:rPr>
          <w:rFonts w:ascii="Times New Roman" w:hAnsi="Times New Roman"/>
        </w:rPr>
        <w:t xml:space="preserve">Всемирно </w:t>
      </w:r>
      <w:r>
        <w:rPr>
          <w:rFonts w:ascii="Times New Roman" w:hAnsi="Times New Roman"/>
        </w:rPr>
        <w:t xml:space="preserve">известный промышленный дизайнер </w:t>
      </w:r>
      <w:proofErr w:type="spellStart"/>
      <w:r>
        <w:rPr>
          <w:rFonts w:ascii="Times New Roman" w:hAnsi="Times New Roman"/>
        </w:rPr>
        <w:t>Торстен</w:t>
      </w:r>
      <w:proofErr w:type="spellEnd"/>
      <w:r>
        <w:rPr>
          <w:rFonts w:ascii="Times New Roman" w:hAnsi="Times New Roman"/>
        </w:rPr>
        <w:t xml:space="preserve"> Валер </w:t>
      </w:r>
      <w:r w:rsidR="00766657">
        <w:rPr>
          <w:rFonts w:ascii="Times New Roman" w:hAnsi="Times New Roman"/>
        </w:rPr>
        <w:t xml:space="preserve">сообщил </w:t>
      </w:r>
      <w:r>
        <w:rPr>
          <w:rFonts w:ascii="Times New Roman" w:hAnsi="Times New Roman"/>
        </w:rPr>
        <w:t>в интервью (</w:t>
      </w:r>
      <w:r w:rsidR="00964372" w:rsidRPr="00512352">
        <w:rPr>
          <w:rFonts w:ascii="Times New Roman" w:eastAsia="Malgun Gothic" w:hAnsi="Times New Roman" w:cs="Times New Roman"/>
          <w:lang w:eastAsia="ko-KR"/>
        </w:rPr>
        <w:t>https://goo.gl/Ir0T4v</w:t>
      </w:r>
      <w:r>
        <w:rPr>
          <w:rFonts w:ascii="Times New Roman" w:hAnsi="Times New Roman"/>
        </w:rPr>
        <w:t>), что недавно он ознакомился с</w:t>
      </w:r>
      <w:r w:rsidR="007A37C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моделью LG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G6 и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высоко оценил ее как «идеальную комбинацию</w:t>
      </w:r>
      <w:r w:rsidR="00311A6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прекрасной формы, </w:t>
      </w:r>
      <w:r w:rsidR="00883A26">
        <w:rPr>
          <w:rFonts w:ascii="Times New Roman" w:hAnsi="Times New Roman"/>
        </w:rPr>
        <w:t xml:space="preserve">функциональности </w:t>
      </w:r>
      <w:r>
        <w:rPr>
          <w:rFonts w:ascii="Times New Roman" w:hAnsi="Times New Roman"/>
        </w:rPr>
        <w:t>и, несомненно, отличного удобства в</w:t>
      </w:r>
      <w:r w:rsidR="00883A2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использовании</w:t>
      </w:r>
      <w:ins w:id="0" w:author="stevie" w:date="2017-02-22T13:54:00Z">
        <w:r w:rsidR="00C548AD">
          <w:rPr>
            <w:rFonts w:ascii="Times New Roman" w:hAnsi="Times New Roman"/>
          </w:rPr>
          <w:t>,</w:t>
        </w:r>
      </w:ins>
      <w:bookmarkStart w:id="1" w:name="_GoBack"/>
      <w:bookmarkEnd w:id="1"/>
      <w:r>
        <w:rPr>
          <w:rFonts w:ascii="Times New Roman" w:hAnsi="Times New Roman"/>
        </w:rPr>
        <w:t xml:space="preserve"> а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это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самое главное для любого смартфона»</w:t>
      </w:r>
      <w:r w:rsidR="006C01CB">
        <w:rPr>
          <w:rFonts w:ascii="Times New Roman" w:hAnsi="Times New Roman"/>
        </w:rPr>
        <w:t>.</w:t>
      </w:r>
    </w:p>
    <w:p w:rsidR="001073A9" w:rsidRDefault="001073A9" w:rsidP="00EB622F">
      <w:pPr>
        <w:suppressAutoHyphens/>
        <w:spacing w:line="360" w:lineRule="auto"/>
        <w:jc w:val="both"/>
        <w:rPr>
          <w:rFonts w:ascii="Times New Roman" w:eastAsia="Malgun Gothic" w:hAnsi="Times New Roman" w:cs="Times New Roman"/>
        </w:rPr>
      </w:pPr>
    </w:p>
    <w:p w:rsidR="00272E31" w:rsidRPr="001C6409" w:rsidRDefault="001073A9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</w:rPr>
      </w:pPr>
      <w:proofErr w:type="spellStart"/>
      <w:r>
        <w:rPr>
          <w:rFonts w:ascii="Times New Roman" w:hAnsi="Times New Roman"/>
        </w:rPr>
        <w:t>Торстен</w:t>
      </w:r>
      <w:proofErr w:type="spellEnd"/>
      <w:r>
        <w:rPr>
          <w:rFonts w:ascii="Times New Roman" w:hAnsi="Times New Roman"/>
        </w:rPr>
        <w:t xml:space="preserve"> Валер</w:t>
      </w:r>
      <w:r w:rsidR="00A04A34" w:rsidRPr="00A04A34">
        <w:rPr>
          <w:rFonts w:ascii="Times New Roman" w:hAnsi="Times New Roman"/>
        </w:rPr>
        <w:t xml:space="preserve"> </w:t>
      </w:r>
      <w:r w:rsidR="00D070D9">
        <w:rPr>
          <w:rFonts w:ascii="Times New Roman" w:hAnsi="Times New Roman"/>
        </w:rPr>
        <w:t xml:space="preserve">— </w:t>
      </w:r>
      <w:r>
        <w:rPr>
          <w:rFonts w:ascii="Times New Roman" w:hAnsi="Times New Roman"/>
        </w:rPr>
        <w:t>генеральны</w:t>
      </w:r>
      <w:r w:rsidR="00D070D9">
        <w:rPr>
          <w:rFonts w:ascii="Times New Roman" w:hAnsi="Times New Roman"/>
        </w:rPr>
        <w:t>й</w:t>
      </w:r>
      <w:r>
        <w:rPr>
          <w:rFonts w:ascii="Times New Roman" w:hAnsi="Times New Roman"/>
        </w:rPr>
        <w:t xml:space="preserve"> директор датской студии дизайна </w:t>
      </w:r>
      <w:proofErr w:type="spellStart"/>
      <w:r>
        <w:rPr>
          <w:rFonts w:ascii="Times New Roman" w:hAnsi="Times New Roman"/>
        </w:rPr>
        <w:t>David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Lewis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Designers</w:t>
      </w:r>
      <w:proofErr w:type="spellEnd"/>
      <w:r>
        <w:rPr>
          <w:rFonts w:ascii="Times New Roman" w:hAnsi="Times New Roman"/>
        </w:rPr>
        <w:t xml:space="preserve">, отмеченной множеством наград, включая премии </w:t>
      </w:r>
      <w:proofErr w:type="spellStart"/>
      <w:r>
        <w:rPr>
          <w:rFonts w:ascii="Times New Roman" w:hAnsi="Times New Roman"/>
        </w:rPr>
        <w:t>iF</w:t>
      </w:r>
      <w:proofErr w:type="spellEnd"/>
      <w:r w:rsidR="00A04A34" w:rsidRPr="00A04A34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Design</w:t>
      </w:r>
      <w:proofErr w:type="spellEnd"/>
      <w:r>
        <w:rPr>
          <w:rFonts w:ascii="Times New Roman" w:hAnsi="Times New Roman"/>
        </w:rPr>
        <w:t xml:space="preserve"> и</w:t>
      </w:r>
      <w:r w:rsidR="00A04A34" w:rsidRPr="00A04A34">
        <w:rPr>
          <w:rFonts w:ascii="Times New Roman" w:hAnsi="Times New Roman"/>
        </w:rPr>
        <w:t xml:space="preserve"> </w:t>
      </w:r>
      <w:proofErr w:type="spellStart"/>
      <w:r w:rsidR="00D070D9">
        <w:rPr>
          <w:rFonts w:ascii="Times New Roman" w:hAnsi="Times New Roman"/>
        </w:rPr>
        <w:t>Good</w:t>
      </w:r>
      <w:proofErr w:type="spellEnd"/>
      <w:r w:rsidR="00D070D9">
        <w:rPr>
          <w:rFonts w:ascii="Times New Roman" w:hAnsi="Times New Roman"/>
        </w:rPr>
        <w:t xml:space="preserve"> </w:t>
      </w:r>
      <w:proofErr w:type="spellStart"/>
      <w:r w:rsidR="00D070D9">
        <w:rPr>
          <w:rFonts w:ascii="Times New Roman" w:hAnsi="Times New Roman"/>
        </w:rPr>
        <w:t>Design</w:t>
      </w:r>
      <w:proofErr w:type="spellEnd"/>
      <w:r w:rsidR="00A91A38">
        <w:rPr>
          <w:rFonts w:ascii="Times New Roman" w:hAnsi="Times New Roman"/>
        </w:rPr>
        <w:t>,</w:t>
      </w:r>
      <w:r w:rsidR="00A04A34" w:rsidRPr="00A04A34">
        <w:rPr>
          <w:rFonts w:ascii="Times New Roman" w:hAnsi="Times New Roman"/>
        </w:rPr>
        <w:t xml:space="preserve"> </w:t>
      </w:r>
      <w:r w:rsidR="00D070D9">
        <w:rPr>
          <w:rFonts w:ascii="Times New Roman" w:hAnsi="Times New Roman"/>
        </w:rPr>
        <w:t>—</w:t>
      </w:r>
      <w:r>
        <w:rPr>
          <w:rFonts w:ascii="Times New Roman" w:hAnsi="Times New Roman"/>
        </w:rPr>
        <w:t xml:space="preserve"> </w:t>
      </w:r>
      <w:r w:rsidR="00D070D9">
        <w:rPr>
          <w:rFonts w:ascii="Times New Roman" w:hAnsi="Times New Roman"/>
        </w:rPr>
        <w:t>дал высокую оценку</w:t>
      </w:r>
      <w:r>
        <w:rPr>
          <w:rFonts w:ascii="Times New Roman" w:hAnsi="Times New Roman"/>
        </w:rPr>
        <w:t xml:space="preserve"> </w:t>
      </w:r>
      <w:r w:rsidR="00812EA4">
        <w:rPr>
          <w:rFonts w:ascii="Times New Roman" w:hAnsi="Times New Roman"/>
        </w:rPr>
        <w:t xml:space="preserve">тщательно продуманному </w:t>
      </w:r>
      <w:r>
        <w:rPr>
          <w:rFonts w:ascii="Times New Roman" w:hAnsi="Times New Roman"/>
        </w:rPr>
        <w:t>дизайн</w:t>
      </w:r>
      <w:r w:rsidR="00D070D9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новой модели LG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G6, </w:t>
      </w:r>
      <w:r w:rsidR="007A37C3">
        <w:rPr>
          <w:rFonts w:ascii="Times New Roman" w:hAnsi="Times New Roman"/>
        </w:rPr>
        <w:t>который сочетает в</w:t>
      </w:r>
      <w:r w:rsidR="00A04A34" w:rsidRPr="00A04A34">
        <w:rPr>
          <w:rFonts w:ascii="Times New Roman" w:hAnsi="Times New Roman"/>
        </w:rPr>
        <w:t xml:space="preserve"> </w:t>
      </w:r>
      <w:r w:rsidR="007A37C3">
        <w:rPr>
          <w:rFonts w:ascii="Times New Roman" w:hAnsi="Times New Roman"/>
        </w:rPr>
        <w:t>себе</w:t>
      </w:r>
      <w:r>
        <w:rPr>
          <w:rFonts w:ascii="Times New Roman" w:hAnsi="Times New Roman"/>
        </w:rPr>
        <w:t xml:space="preserve"> красот</w:t>
      </w:r>
      <w:r w:rsidR="007A37C3"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и функциональност</w:t>
      </w:r>
      <w:r w:rsidR="007A37C3">
        <w:rPr>
          <w:rFonts w:ascii="Times New Roman" w:hAnsi="Times New Roman"/>
        </w:rPr>
        <w:t>ь</w:t>
      </w:r>
      <w:r>
        <w:rPr>
          <w:rFonts w:ascii="Times New Roman" w:hAnsi="Times New Roman"/>
        </w:rPr>
        <w:t xml:space="preserve">. Исходя из первого впечатления о смартфоне G6, </w:t>
      </w:r>
      <w:r w:rsidR="00D070D9">
        <w:rPr>
          <w:rFonts w:ascii="Times New Roman" w:hAnsi="Times New Roman"/>
        </w:rPr>
        <w:t xml:space="preserve">г-н </w:t>
      </w:r>
      <w:r>
        <w:rPr>
          <w:rFonts w:ascii="Times New Roman" w:hAnsi="Times New Roman"/>
        </w:rPr>
        <w:t>Валер отметил, что основа удачного промышленного дизайна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—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это не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только привлекательный внешний вид, но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забота о пользователях. По его словам, экран формата </w:t>
      </w:r>
      <w:proofErr w:type="spellStart"/>
      <w:r>
        <w:rPr>
          <w:rFonts w:ascii="Times New Roman" w:hAnsi="Times New Roman"/>
          <w:i/>
        </w:rPr>
        <w:t>FullVision</w:t>
      </w:r>
      <w:proofErr w:type="spellEnd"/>
      <w:r>
        <w:rPr>
          <w:rFonts w:ascii="Times New Roman" w:hAnsi="Times New Roman"/>
          <w:i/>
          <w:vertAlign w:val="superscript"/>
        </w:rPr>
        <w:t>®</w:t>
      </w:r>
      <w:r>
        <w:rPr>
          <w:rFonts w:ascii="Times New Roman" w:hAnsi="Times New Roman"/>
        </w:rPr>
        <w:t xml:space="preserve"> притягивает взгляды, </w:t>
      </w:r>
      <w:r w:rsidR="00102FD2">
        <w:rPr>
          <w:rFonts w:ascii="Times New Roman" w:hAnsi="Times New Roman"/>
        </w:rPr>
        <w:t>при этом</w:t>
      </w:r>
      <w:r>
        <w:rPr>
          <w:rFonts w:ascii="Times New Roman" w:hAnsi="Times New Roman"/>
        </w:rPr>
        <w:t xml:space="preserve"> другие элементы конструкции не отвлекают внимание.</w:t>
      </w:r>
    </w:p>
    <w:p w:rsidR="00437FEC" w:rsidRPr="001C6409" w:rsidRDefault="00437FEC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</w:rPr>
      </w:pPr>
    </w:p>
    <w:p w:rsidR="00B06DDA" w:rsidRPr="00862B4E" w:rsidRDefault="009609FF" w:rsidP="00EB622F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</w:rPr>
      </w:pPr>
      <w:r>
        <w:rPr>
          <w:rFonts w:ascii="Times New Roman" w:hAnsi="Times New Roman"/>
        </w:rPr>
        <w:t>Модель G6 выполнена в минималистическом дизайне с применением приятных на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ощупь материалов. Матовая металлическая рамка по периметру телефона подчеркивает единство стиля.  </w:t>
      </w:r>
      <w:r w:rsidR="00756A91">
        <w:rPr>
          <w:rFonts w:ascii="Times New Roman" w:hAnsi="Times New Roman"/>
        </w:rPr>
        <w:t xml:space="preserve">Крышка смартфона </w:t>
      </w:r>
      <w:r>
        <w:rPr>
          <w:rFonts w:ascii="Times New Roman" w:hAnsi="Times New Roman"/>
        </w:rPr>
        <w:t>выполнена абсолютно плоской</w:t>
      </w:r>
      <w:r w:rsidR="00812EA4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="00756A91">
        <w:rPr>
          <w:rFonts w:ascii="Times New Roman" w:hAnsi="Times New Roman"/>
        </w:rPr>
        <w:t>модуль камеры не выступает над поверхностью</w:t>
      </w:r>
      <w:r>
        <w:rPr>
          <w:rFonts w:ascii="Times New Roman" w:hAnsi="Times New Roman"/>
        </w:rPr>
        <w:t xml:space="preserve">, </w:t>
      </w:r>
      <w:r w:rsidR="00756A91">
        <w:rPr>
          <w:rFonts w:ascii="Times New Roman" w:hAnsi="Times New Roman"/>
        </w:rPr>
        <w:t>что защищает его от</w:t>
      </w:r>
      <w:r>
        <w:rPr>
          <w:rFonts w:ascii="Times New Roman" w:hAnsi="Times New Roman"/>
        </w:rPr>
        <w:t xml:space="preserve"> повре</w:t>
      </w:r>
      <w:r w:rsidR="00756A91">
        <w:rPr>
          <w:rFonts w:ascii="Times New Roman" w:hAnsi="Times New Roman"/>
        </w:rPr>
        <w:t>ждений</w:t>
      </w:r>
      <w:r>
        <w:rPr>
          <w:rFonts w:ascii="Times New Roman" w:hAnsi="Times New Roman"/>
        </w:rPr>
        <w:t>. Г-н Валер также оценил эргономику модели LG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G6. Корпус аппарата обеспечивает удобное управление одной рукой.</w:t>
      </w:r>
    </w:p>
    <w:p w:rsidR="001073A9" w:rsidRDefault="001073A9" w:rsidP="00DC46F0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</w:rPr>
      </w:pPr>
    </w:p>
    <w:p w:rsidR="002B428E" w:rsidRDefault="001073A9" w:rsidP="00DC46F0">
      <w:pPr>
        <w:suppressAutoHyphens/>
        <w:spacing w:line="360" w:lineRule="auto"/>
        <w:jc w:val="both"/>
        <w:rPr>
          <w:rFonts w:ascii="Times New Roman" w:eastAsia="Batang" w:hAnsi="Times New Roman" w:cs="Times New Roman"/>
          <w:bCs/>
        </w:rPr>
      </w:pPr>
      <w:r>
        <w:rPr>
          <w:rFonts w:ascii="Times New Roman" w:hAnsi="Times New Roman"/>
        </w:rPr>
        <w:t xml:space="preserve">«Я полагаю, что, когда вы </w:t>
      </w:r>
      <w:r w:rsidR="00756A91">
        <w:rPr>
          <w:rFonts w:ascii="Times New Roman" w:hAnsi="Times New Roman"/>
        </w:rPr>
        <w:t xml:space="preserve">увидите </w:t>
      </w:r>
      <w:r w:rsidR="006C3ACF">
        <w:rPr>
          <w:rFonts w:ascii="Times New Roman" w:hAnsi="Times New Roman"/>
          <w:lang w:val="en-US"/>
        </w:rPr>
        <w:t>LG</w:t>
      </w:r>
      <w:r w:rsidR="006C3ACF" w:rsidRPr="006C3ACF">
        <w:rPr>
          <w:rFonts w:ascii="Times New Roman" w:hAnsi="Times New Roman"/>
        </w:rPr>
        <w:t xml:space="preserve"> </w:t>
      </w:r>
      <w:r w:rsidR="006C3ACF">
        <w:rPr>
          <w:rFonts w:ascii="Times New Roman" w:hAnsi="Times New Roman"/>
          <w:lang w:val="en-US"/>
        </w:rPr>
        <w:t>G</w:t>
      </w:r>
      <w:r w:rsidR="006C3ACF" w:rsidRPr="006C3ACF">
        <w:rPr>
          <w:rFonts w:ascii="Times New Roman" w:hAnsi="Times New Roman"/>
        </w:rPr>
        <w:t>6</w:t>
      </w:r>
      <w:r w:rsidR="00756A91">
        <w:rPr>
          <w:rFonts w:ascii="Times New Roman" w:hAnsi="Times New Roman"/>
        </w:rPr>
        <w:t xml:space="preserve">, возьмете его </w:t>
      </w:r>
      <w:r>
        <w:rPr>
          <w:rFonts w:ascii="Times New Roman" w:hAnsi="Times New Roman"/>
        </w:rPr>
        <w:t>в рук</w:t>
      </w:r>
      <w:r w:rsidR="00756A91">
        <w:rPr>
          <w:rFonts w:ascii="Times New Roman" w:hAnsi="Times New Roman"/>
        </w:rPr>
        <w:t>и</w:t>
      </w:r>
      <w:r w:rsidR="006C3ACF" w:rsidRPr="006C3ACF">
        <w:rPr>
          <w:rFonts w:ascii="Times New Roman" w:hAnsi="Times New Roman"/>
        </w:rPr>
        <w:t xml:space="preserve"> </w:t>
      </w:r>
      <w:r w:rsidR="006C3ACF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 w:rsidR="006C3ACF">
        <w:rPr>
          <w:rFonts w:ascii="Times New Roman" w:hAnsi="Times New Roman"/>
        </w:rPr>
        <w:t xml:space="preserve">рассмотрите </w:t>
      </w:r>
      <w:r w:rsidR="00756A91">
        <w:rPr>
          <w:rFonts w:ascii="Times New Roman" w:hAnsi="Times New Roman"/>
        </w:rPr>
        <w:t>со всех сторон</w:t>
      </w:r>
      <w:r>
        <w:rPr>
          <w:rFonts w:ascii="Times New Roman" w:hAnsi="Times New Roman"/>
        </w:rPr>
        <w:t xml:space="preserve">, вы </w:t>
      </w:r>
      <w:r w:rsidR="006C3ACF">
        <w:rPr>
          <w:rFonts w:ascii="Times New Roman" w:hAnsi="Times New Roman"/>
        </w:rPr>
        <w:t xml:space="preserve">в полной мере </w:t>
      </w:r>
      <w:r>
        <w:rPr>
          <w:rFonts w:ascii="Times New Roman" w:hAnsi="Times New Roman"/>
        </w:rPr>
        <w:t>оцените усилия, затраченные на создание каждой детали этого смартфона»,</w:t>
      </w:r>
      <w:r w:rsidR="00A04A34" w:rsidRPr="00A04A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— добавил г-н Валер.</w:t>
      </w:r>
    </w:p>
    <w:p w:rsidR="002B428E" w:rsidRDefault="002B428E" w:rsidP="00756A91">
      <w:pPr>
        <w:rPr>
          <w:rFonts w:ascii="Times New Roman" w:eastAsia="Batang" w:hAnsi="Times New Roman" w:cs="Times New Roman"/>
          <w:bCs/>
        </w:rPr>
      </w:pPr>
    </w:p>
    <w:p w:rsidR="00F5065D" w:rsidRPr="001926C2" w:rsidRDefault="00F5065D" w:rsidP="0089514F">
      <w:pPr>
        <w:jc w:val="center"/>
        <w:rPr>
          <w:rFonts w:ascii="Times New Roman" w:eastAsia="Malgun Gothic" w:hAnsi="Times New Roman" w:cs="Times New Roman"/>
          <w:bCs/>
          <w:iCs/>
          <w:lang w:val="en-US"/>
        </w:rPr>
      </w:pPr>
      <w:r w:rsidRPr="001926C2">
        <w:rPr>
          <w:rFonts w:ascii="Times New Roman" w:hAnsi="Times New Roman" w:hint="eastAsia"/>
          <w:lang w:val="en-US"/>
        </w:rPr>
        <w:t># # #</w:t>
      </w:r>
    </w:p>
    <w:p w:rsidR="00F5065D" w:rsidRPr="001926C2" w:rsidRDefault="00F5065D" w:rsidP="00F5065D">
      <w:pPr>
        <w:jc w:val="both"/>
        <w:rPr>
          <w:rFonts w:ascii="Times New Roman" w:eastAsia="Malgun Gothic" w:hAnsi="Times New Roman" w:cs="Times New Roman"/>
          <w:bCs/>
          <w:iCs/>
          <w:lang w:val="en-US"/>
        </w:rPr>
      </w:pPr>
    </w:p>
    <w:p w:rsidR="00355CB2" w:rsidRPr="00E928F3" w:rsidRDefault="00355CB2" w:rsidP="00355CB2">
      <w:pPr>
        <w:jc w:val="both"/>
        <w:rPr>
          <w:rFonts w:ascii="Times New Roman" w:eastAsia="Malgun Gothic" w:hAnsi="Times New Roman" w:cs="Times New Roman"/>
          <w:bCs/>
          <w:iCs/>
          <w:lang w:val="en-US"/>
        </w:rPr>
      </w:pPr>
    </w:p>
    <w:p w:rsidR="00355CB2" w:rsidRPr="00AC69BD" w:rsidRDefault="00355CB2" w:rsidP="00355CB2">
      <w:pPr>
        <w:tabs>
          <w:tab w:val="left" w:pos="6300"/>
        </w:tabs>
        <w:jc w:val="both"/>
        <w:rPr>
          <w:rFonts w:ascii="Times New Roman" w:eastAsia="Times New Roman" w:hAnsi="Times New Roman"/>
          <w:b/>
          <w:color w:val="C5003D"/>
          <w:sz w:val="18"/>
          <w:szCs w:val="18"/>
          <w:shd w:val="clear" w:color="000000" w:fill="auto"/>
          <w:lang w:val="en-US"/>
        </w:rPr>
      </w:pPr>
      <w:r w:rsidRPr="009C69B5">
        <w:rPr>
          <w:rFonts w:ascii="Times New Roman" w:hAnsi="Times New Roman"/>
          <w:b/>
          <w:color w:val="C5003D"/>
          <w:sz w:val="18"/>
        </w:rPr>
        <w:t>О</w:t>
      </w:r>
      <w:r w:rsidRPr="00AC69BD">
        <w:rPr>
          <w:rFonts w:ascii="Times New Roman" w:hAnsi="Times New Roman"/>
          <w:b/>
          <w:color w:val="C5003D"/>
          <w:sz w:val="18"/>
          <w:lang w:val="en-US"/>
        </w:rPr>
        <w:t xml:space="preserve"> </w:t>
      </w:r>
      <w:r w:rsidRPr="009C69B5">
        <w:rPr>
          <w:rFonts w:ascii="Times New Roman" w:hAnsi="Times New Roman"/>
          <w:b/>
          <w:color w:val="C5003D"/>
          <w:sz w:val="18"/>
        </w:rPr>
        <w:t>компании</w:t>
      </w:r>
      <w:r w:rsidRPr="00AC69BD">
        <w:rPr>
          <w:rFonts w:ascii="Times New Roman" w:hAnsi="Times New Roman"/>
          <w:b/>
          <w:color w:val="C5003D"/>
          <w:sz w:val="18"/>
          <w:lang w:val="en-US"/>
        </w:rPr>
        <w:t xml:space="preserve"> LG Electronics Mobile Communications</w:t>
      </w:r>
    </w:p>
    <w:p w:rsidR="00355CB2" w:rsidRPr="0076445B" w:rsidRDefault="00355CB2" w:rsidP="00355CB2">
      <w:pPr>
        <w:jc w:val="both"/>
        <w:rPr>
          <w:rFonts w:ascii="Times New Roman" w:hAnsi="Times New Roman"/>
          <w:sz w:val="18"/>
        </w:rPr>
      </w:pPr>
      <w:r w:rsidRPr="0076445B">
        <w:rPr>
          <w:rFonts w:ascii="Times New Roman" w:hAnsi="Times New Roman"/>
          <w:sz w:val="18"/>
        </w:rPr>
        <w:t xml:space="preserve">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</w:rPr>
        <w:t xml:space="preserve"> </w:t>
      </w:r>
      <w:proofErr w:type="spellStart"/>
      <w:r>
        <w:rPr>
          <w:rFonts w:ascii="Times New Roman" w:hAnsi="Times New Roman"/>
          <w:sz w:val="18"/>
        </w:rPr>
        <w:t>Electronics</w:t>
      </w:r>
      <w:proofErr w:type="spellEnd"/>
      <w:r w:rsidRPr="0076445B">
        <w:rPr>
          <w:rFonts w:ascii="Times New Roman" w:hAnsi="Times New Roman"/>
          <w:sz w:val="18"/>
        </w:rPr>
        <w:t xml:space="preserve"> </w:t>
      </w:r>
      <w:proofErr w:type="spellStart"/>
      <w:r>
        <w:rPr>
          <w:rFonts w:ascii="Times New Roman" w:hAnsi="Times New Roman"/>
          <w:sz w:val="18"/>
        </w:rPr>
        <w:t>Mobile</w:t>
      </w:r>
      <w:proofErr w:type="spellEnd"/>
      <w:r w:rsidRPr="0076445B">
        <w:rPr>
          <w:rFonts w:ascii="Times New Roman" w:hAnsi="Times New Roman"/>
          <w:sz w:val="18"/>
        </w:rPr>
        <w:t xml:space="preserve"> </w:t>
      </w:r>
      <w:proofErr w:type="spellStart"/>
      <w:r>
        <w:rPr>
          <w:rFonts w:ascii="Times New Roman" w:hAnsi="Times New Roman"/>
          <w:sz w:val="18"/>
        </w:rPr>
        <w:t>Communications</w:t>
      </w:r>
      <w:proofErr w:type="spellEnd"/>
      <w:r w:rsidRPr="0076445B">
        <w:rPr>
          <w:rFonts w:ascii="Times New Roman" w:hAnsi="Times New Roman"/>
          <w:sz w:val="18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 w:rsidRPr="0076445B">
        <w:rPr>
          <w:rFonts w:ascii="Times New Roman" w:hAnsi="Times New Roman"/>
          <w:sz w:val="18"/>
        </w:rPr>
        <w:t>высококонкурентные</w:t>
      </w:r>
      <w:proofErr w:type="spellEnd"/>
      <w:r w:rsidRPr="0076445B">
        <w:rPr>
          <w:rFonts w:ascii="Times New Roman" w:hAnsi="Times New Roman"/>
          <w:sz w:val="18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Fonts w:ascii="Times New Roman" w:hAnsi="Times New Roman"/>
          <w:sz w:val="18"/>
        </w:rPr>
        <w:t>LTE</w:t>
      </w:r>
      <w:r w:rsidRPr="0076445B">
        <w:rPr>
          <w:rFonts w:ascii="Times New Roman" w:hAnsi="Times New Roman"/>
          <w:sz w:val="18"/>
        </w:rPr>
        <w:t xml:space="preserve">,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Fonts w:ascii="Times New Roman" w:hAnsi="Times New Roman"/>
          <w:sz w:val="18"/>
        </w:rPr>
        <w:t>LG</w:t>
      </w:r>
      <w:r w:rsidRPr="0076445B">
        <w:rPr>
          <w:rFonts w:ascii="Times New Roman" w:hAnsi="Times New Roman"/>
          <w:sz w:val="18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 извлекали максимальную пользу от своих устройств. Для получения более подробной информации, пожалуйста, посетите веб-сайт компании </w:t>
      </w:r>
      <w:hyperlink r:id="rId9" w:history="1">
        <w:r w:rsidRPr="007D21ED">
          <w:rPr>
            <w:rStyle w:val="ab"/>
            <w:rFonts w:ascii="Times New Roman" w:hAnsi="Times New Roman"/>
            <w:sz w:val="18"/>
          </w:rPr>
          <w:t>http://www.lg.com/ru</w:t>
        </w:r>
      </w:hyperlink>
      <w:r w:rsidRPr="0076445B">
        <w:rPr>
          <w:rFonts w:ascii="Times New Roman" w:hAnsi="Times New Roman"/>
          <w:sz w:val="18"/>
          <w:szCs w:val="18"/>
        </w:rPr>
        <w:t>.</w:t>
      </w:r>
      <w:r w:rsidRPr="0076445B">
        <w:rPr>
          <w:rFonts w:ascii="Times New Roman" w:hAnsi="Times New Roman"/>
          <w:sz w:val="18"/>
        </w:rPr>
        <w:t xml:space="preserve"> </w:t>
      </w:r>
    </w:p>
    <w:p w:rsidR="00355CB2" w:rsidRPr="00032A2F" w:rsidRDefault="00355CB2" w:rsidP="00355CB2">
      <w:pPr>
        <w:jc w:val="both"/>
        <w:rPr>
          <w:rFonts w:ascii="Times New Roman" w:eastAsia="Malgun Gothic" w:hAnsi="Times New Roman" w:cs="Times New Roman"/>
          <w:bCs/>
          <w:iCs/>
        </w:rPr>
      </w:pPr>
    </w:p>
    <w:p w:rsidR="00355CB2" w:rsidRDefault="00355CB2" w:rsidP="00F5065D">
      <w:pPr>
        <w:jc w:val="both"/>
        <w:rPr>
          <w:rFonts w:ascii="Times New Roman" w:eastAsia="Malgun Gothic" w:hAnsi="Times New Roman" w:cs="Times New Roman"/>
          <w:bCs/>
          <w:iCs/>
        </w:rPr>
      </w:pPr>
    </w:p>
    <w:p w:rsidR="002B428E" w:rsidRDefault="002B428E" w:rsidP="00F5065D">
      <w:pPr>
        <w:jc w:val="both"/>
        <w:rPr>
          <w:rFonts w:ascii="Times New Roman" w:eastAsia="Malgun Gothic" w:hAnsi="Times New Roman" w:cs="Times New Roman"/>
          <w:bCs/>
          <w:iCs/>
        </w:rPr>
      </w:pPr>
    </w:p>
    <w:p w:rsidR="00F5065D" w:rsidRPr="00854F14" w:rsidRDefault="00F5065D" w:rsidP="00A06743">
      <w:pPr>
        <w:jc w:val="both"/>
        <w:rPr>
          <w:rFonts w:ascii="Times New Roman" w:eastAsia="Malgun Gothic" w:hAnsi="Times New Roman" w:cs="Times New Roman"/>
          <w:bCs/>
          <w:iCs/>
          <w:sz w:val="10"/>
        </w:rPr>
      </w:pPr>
    </w:p>
    <w:sectPr w:rsidR="00F5065D" w:rsidRPr="00854F14" w:rsidSect="00854F14">
      <w:headerReference w:type="default" r:id="rId10"/>
      <w:footerReference w:type="even" r:id="rId11"/>
      <w:footerReference w:type="default" r:id="rId12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CF4" w:rsidRDefault="001A3CF4" w:rsidP="00DD1A5F">
      <w:r>
        <w:separator/>
      </w:r>
    </w:p>
  </w:endnote>
  <w:endnote w:type="continuationSeparator" w:id="0">
    <w:p w:rsidR="001A3CF4" w:rsidRDefault="001A3CF4" w:rsidP="00DD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G Smart">
    <w:altName w:val="Arial"/>
    <w:panose1 w:val="020B0502040402060203"/>
    <w:charset w:val="00"/>
    <w:family w:val="swiss"/>
    <w:notTrueType/>
    <w:pitch w:val="variable"/>
    <w:sig w:usb0="8000022F" w:usb1="5000004A" w:usb2="00000000" w:usb3="00000000" w:csb0="00000017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91" w:rsidRDefault="008B565D" w:rsidP="00BE7B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756A9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56A91" w:rsidRDefault="00756A91" w:rsidP="00BE7BA8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91" w:rsidRDefault="008B565D" w:rsidP="00BE7BA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756A9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548AD">
      <w:rPr>
        <w:rStyle w:val="af1"/>
        <w:noProof/>
      </w:rPr>
      <w:t>1</w:t>
    </w:r>
    <w:r>
      <w:rPr>
        <w:rStyle w:val="af1"/>
      </w:rPr>
      <w:fldChar w:fldCharType="end"/>
    </w:r>
  </w:p>
  <w:p w:rsidR="00756A91" w:rsidRDefault="00756A91" w:rsidP="00BE7BA8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CF4" w:rsidRDefault="001A3CF4" w:rsidP="00DD1A5F">
      <w:r>
        <w:separator/>
      </w:r>
    </w:p>
  </w:footnote>
  <w:footnote w:type="continuationSeparator" w:id="0">
    <w:p w:rsidR="001A3CF4" w:rsidRDefault="001A3CF4" w:rsidP="00DD1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91" w:rsidRDefault="00756A91" w:rsidP="00DD1A5F">
    <w:pPr>
      <w:pStyle w:val="ad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3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56A91" w:rsidRPr="00AC2D34" w:rsidRDefault="00756A91" w:rsidP="00DD1A5F">
    <w:pPr>
      <w:pStyle w:val="ad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</w:rPr>
      <w:t>www.LG.com</w:t>
    </w:r>
  </w:p>
  <w:p w:rsidR="00756A91" w:rsidRDefault="00756A91" w:rsidP="00DD1A5F">
    <w:pPr>
      <w:pStyle w:val="ad"/>
      <w:ind w:right="960"/>
    </w:pPr>
  </w:p>
  <w:p w:rsidR="00756A91" w:rsidRDefault="00756A9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C1463"/>
    <w:multiLevelType w:val="multilevel"/>
    <w:tmpl w:val="8D8CB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C0404"/>
    <w:multiLevelType w:val="hybridMultilevel"/>
    <w:tmpl w:val="68C49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E6818"/>
    <w:multiLevelType w:val="hybridMultilevel"/>
    <w:tmpl w:val="5DBA1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72091"/>
    <w:multiLevelType w:val="hybridMultilevel"/>
    <w:tmpl w:val="37E85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D2792"/>
    <w:multiLevelType w:val="hybridMultilevel"/>
    <w:tmpl w:val="245AF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8F23906"/>
    <w:multiLevelType w:val="hybridMultilevel"/>
    <w:tmpl w:val="BC00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0543C2"/>
    <w:multiLevelType w:val="hybridMultilevel"/>
    <w:tmpl w:val="813C76C8"/>
    <w:lvl w:ilvl="0" w:tplc="5406D8C8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4FCF"/>
    <w:rsid w:val="00000215"/>
    <w:rsid w:val="00005167"/>
    <w:rsid w:val="00011744"/>
    <w:rsid w:val="00012401"/>
    <w:rsid w:val="00012C36"/>
    <w:rsid w:val="000213EC"/>
    <w:rsid w:val="00021A6E"/>
    <w:rsid w:val="00022A54"/>
    <w:rsid w:val="00023433"/>
    <w:rsid w:val="00023DDD"/>
    <w:rsid w:val="000243E7"/>
    <w:rsid w:val="0002578C"/>
    <w:rsid w:val="00026B3A"/>
    <w:rsid w:val="0002790E"/>
    <w:rsid w:val="00031EE8"/>
    <w:rsid w:val="00032F6E"/>
    <w:rsid w:val="0003304E"/>
    <w:rsid w:val="000345BF"/>
    <w:rsid w:val="00034D74"/>
    <w:rsid w:val="0004635E"/>
    <w:rsid w:val="00046C44"/>
    <w:rsid w:val="000475DB"/>
    <w:rsid w:val="00052463"/>
    <w:rsid w:val="000547D4"/>
    <w:rsid w:val="00060415"/>
    <w:rsid w:val="00064D53"/>
    <w:rsid w:val="000667B6"/>
    <w:rsid w:val="00070A5C"/>
    <w:rsid w:val="00071FF7"/>
    <w:rsid w:val="00072140"/>
    <w:rsid w:val="00075F8D"/>
    <w:rsid w:val="00076840"/>
    <w:rsid w:val="000772A3"/>
    <w:rsid w:val="00077761"/>
    <w:rsid w:val="000852B4"/>
    <w:rsid w:val="00085FF3"/>
    <w:rsid w:val="00091849"/>
    <w:rsid w:val="00092E29"/>
    <w:rsid w:val="000A0CF1"/>
    <w:rsid w:val="000A1B3B"/>
    <w:rsid w:val="000A2A09"/>
    <w:rsid w:val="000A3115"/>
    <w:rsid w:val="000A3C8F"/>
    <w:rsid w:val="000A3E11"/>
    <w:rsid w:val="000B41B9"/>
    <w:rsid w:val="000B6036"/>
    <w:rsid w:val="000B7688"/>
    <w:rsid w:val="000C57C7"/>
    <w:rsid w:val="000D0994"/>
    <w:rsid w:val="000D4E30"/>
    <w:rsid w:val="000E0BB4"/>
    <w:rsid w:val="000E1115"/>
    <w:rsid w:val="000E696C"/>
    <w:rsid w:val="000F1563"/>
    <w:rsid w:val="000F49E4"/>
    <w:rsid w:val="001023B1"/>
    <w:rsid w:val="00102A53"/>
    <w:rsid w:val="00102FD2"/>
    <w:rsid w:val="001031D4"/>
    <w:rsid w:val="0010528E"/>
    <w:rsid w:val="00106215"/>
    <w:rsid w:val="001073A9"/>
    <w:rsid w:val="00110A89"/>
    <w:rsid w:val="00114FA5"/>
    <w:rsid w:val="0011756C"/>
    <w:rsid w:val="001179BD"/>
    <w:rsid w:val="00122E30"/>
    <w:rsid w:val="001234F2"/>
    <w:rsid w:val="00124A35"/>
    <w:rsid w:val="00124FB6"/>
    <w:rsid w:val="001276A1"/>
    <w:rsid w:val="00127FF4"/>
    <w:rsid w:val="0013276E"/>
    <w:rsid w:val="00137303"/>
    <w:rsid w:val="00141468"/>
    <w:rsid w:val="00141F19"/>
    <w:rsid w:val="00143282"/>
    <w:rsid w:val="001455E8"/>
    <w:rsid w:val="00152F66"/>
    <w:rsid w:val="00154A09"/>
    <w:rsid w:val="001551B8"/>
    <w:rsid w:val="00157359"/>
    <w:rsid w:val="0015767F"/>
    <w:rsid w:val="00157684"/>
    <w:rsid w:val="00161E6A"/>
    <w:rsid w:val="00162B26"/>
    <w:rsid w:val="001663CF"/>
    <w:rsid w:val="00173552"/>
    <w:rsid w:val="001756A2"/>
    <w:rsid w:val="001773A4"/>
    <w:rsid w:val="001800D4"/>
    <w:rsid w:val="001807D2"/>
    <w:rsid w:val="00181DE5"/>
    <w:rsid w:val="00185995"/>
    <w:rsid w:val="00187087"/>
    <w:rsid w:val="00192229"/>
    <w:rsid w:val="001926C2"/>
    <w:rsid w:val="00196148"/>
    <w:rsid w:val="001969D8"/>
    <w:rsid w:val="001A0313"/>
    <w:rsid w:val="001A110D"/>
    <w:rsid w:val="001A3CF4"/>
    <w:rsid w:val="001A3D4D"/>
    <w:rsid w:val="001A6B49"/>
    <w:rsid w:val="001B2818"/>
    <w:rsid w:val="001B2A22"/>
    <w:rsid w:val="001C0FCA"/>
    <w:rsid w:val="001C1D57"/>
    <w:rsid w:val="001C6409"/>
    <w:rsid w:val="001C677A"/>
    <w:rsid w:val="001D1F5F"/>
    <w:rsid w:val="001D47A7"/>
    <w:rsid w:val="001D54D2"/>
    <w:rsid w:val="001E24A9"/>
    <w:rsid w:val="001E39C9"/>
    <w:rsid w:val="001E41C7"/>
    <w:rsid w:val="001E684C"/>
    <w:rsid w:val="001E6C6A"/>
    <w:rsid w:val="001E6F44"/>
    <w:rsid w:val="001F0957"/>
    <w:rsid w:val="00202475"/>
    <w:rsid w:val="00207F08"/>
    <w:rsid w:val="00215E7A"/>
    <w:rsid w:val="0021647F"/>
    <w:rsid w:val="0021768C"/>
    <w:rsid w:val="002229A6"/>
    <w:rsid w:val="0023151A"/>
    <w:rsid w:val="00233B6D"/>
    <w:rsid w:val="00235DB8"/>
    <w:rsid w:val="0024165E"/>
    <w:rsid w:val="00242C83"/>
    <w:rsid w:val="002458CF"/>
    <w:rsid w:val="00246881"/>
    <w:rsid w:val="00247C06"/>
    <w:rsid w:val="002508F8"/>
    <w:rsid w:val="0026123A"/>
    <w:rsid w:val="00267973"/>
    <w:rsid w:val="00270468"/>
    <w:rsid w:val="0027132C"/>
    <w:rsid w:val="00272E31"/>
    <w:rsid w:val="0027383F"/>
    <w:rsid w:val="00276335"/>
    <w:rsid w:val="00276FF4"/>
    <w:rsid w:val="002843A2"/>
    <w:rsid w:val="002846E4"/>
    <w:rsid w:val="00286C68"/>
    <w:rsid w:val="00287E45"/>
    <w:rsid w:val="00290BE5"/>
    <w:rsid w:val="0029251F"/>
    <w:rsid w:val="00292794"/>
    <w:rsid w:val="00294FD9"/>
    <w:rsid w:val="002962E1"/>
    <w:rsid w:val="00296AB6"/>
    <w:rsid w:val="00297B3A"/>
    <w:rsid w:val="002A07DC"/>
    <w:rsid w:val="002A14B5"/>
    <w:rsid w:val="002A2C3B"/>
    <w:rsid w:val="002A7EE5"/>
    <w:rsid w:val="002B10A2"/>
    <w:rsid w:val="002B428E"/>
    <w:rsid w:val="002B4439"/>
    <w:rsid w:val="002B464C"/>
    <w:rsid w:val="002B4EF0"/>
    <w:rsid w:val="002B54DA"/>
    <w:rsid w:val="002B7F57"/>
    <w:rsid w:val="002C1312"/>
    <w:rsid w:val="002C3960"/>
    <w:rsid w:val="002D075F"/>
    <w:rsid w:val="002D24FC"/>
    <w:rsid w:val="002D41B5"/>
    <w:rsid w:val="002D5B66"/>
    <w:rsid w:val="002D6547"/>
    <w:rsid w:val="002D6DC4"/>
    <w:rsid w:val="002E3693"/>
    <w:rsid w:val="002E42BE"/>
    <w:rsid w:val="002E5B67"/>
    <w:rsid w:val="002E5EF0"/>
    <w:rsid w:val="002F5858"/>
    <w:rsid w:val="002F6B95"/>
    <w:rsid w:val="002F7F53"/>
    <w:rsid w:val="00303201"/>
    <w:rsid w:val="003033B7"/>
    <w:rsid w:val="00305BC4"/>
    <w:rsid w:val="00306B0E"/>
    <w:rsid w:val="00310C67"/>
    <w:rsid w:val="00311A6B"/>
    <w:rsid w:val="003124C0"/>
    <w:rsid w:val="003142C4"/>
    <w:rsid w:val="00317E17"/>
    <w:rsid w:val="0032042A"/>
    <w:rsid w:val="00323449"/>
    <w:rsid w:val="00330992"/>
    <w:rsid w:val="00332C61"/>
    <w:rsid w:val="00335BE7"/>
    <w:rsid w:val="003477DE"/>
    <w:rsid w:val="003546FC"/>
    <w:rsid w:val="00355CB2"/>
    <w:rsid w:val="00360806"/>
    <w:rsid w:val="0036083E"/>
    <w:rsid w:val="003616C5"/>
    <w:rsid w:val="00362500"/>
    <w:rsid w:val="003635C7"/>
    <w:rsid w:val="00364F21"/>
    <w:rsid w:val="003716E8"/>
    <w:rsid w:val="0037448B"/>
    <w:rsid w:val="0038105D"/>
    <w:rsid w:val="00381EFA"/>
    <w:rsid w:val="00382DF5"/>
    <w:rsid w:val="00383A81"/>
    <w:rsid w:val="0038740D"/>
    <w:rsid w:val="00391DE0"/>
    <w:rsid w:val="00394494"/>
    <w:rsid w:val="003953AD"/>
    <w:rsid w:val="00396A77"/>
    <w:rsid w:val="003B04C2"/>
    <w:rsid w:val="003B236F"/>
    <w:rsid w:val="003B3869"/>
    <w:rsid w:val="003B498D"/>
    <w:rsid w:val="003B5E64"/>
    <w:rsid w:val="003C2EA8"/>
    <w:rsid w:val="003C5C2F"/>
    <w:rsid w:val="003D541D"/>
    <w:rsid w:val="003E1C21"/>
    <w:rsid w:val="003E23CB"/>
    <w:rsid w:val="003E65D7"/>
    <w:rsid w:val="003E707D"/>
    <w:rsid w:val="003F0899"/>
    <w:rsid w:val="003F2502"/>
    <w:rsid w:val="003F4BEE"/>
    <w:rsid w:val="003F64C9"/>
    <w:rsid w:val="003F67BA"/>
    <w:rsid w:val="00400B32"/>
    <w:rsid w:val="00400F23"/>
    <w:rsid w:val="00401E3C"/>
    <w:rsid w:val="0040288B"/>
    <w:rsid w:val="00403EB6"/>
    <w:rsid w:val="00407AD5"/>
    <w:rsid w:val="0041034F"/>
    <w:rsid w:val="00415023"/>
    <w:rsid w:val="00417216"/>
    <w:rsid w:val="00420845"/>
    <w:rsid w:val="00423D3E"/>
    <w:rsid w:val="00423FB6"/>
    <w:rsid w:val="0043517B"/>
    <w:rsid w:val="004352E1"/>
    <w:rsid w:val="00437D64"/>
    <w:rsid w:val="00437FEC"/>
    <w:rsid w:val="00441A74"/>
    <w:rsid w:val="00441BA0"/>
    <w:rsid w:val="0044571A"/>
    <w:rsid w:val="00451CB6"/>
    <w:rsid w:val="00455D54"/>
    <w:rsid w:val="00460BC0"/>
    <w:rsid w:val="00461602"/>
    <w:rsid w:val="00472B51"/>
    <w:rsid w:val="00473E59"/>
    <w:rsid w:val="00476344"/>
    <w:rsid w:val="00477176"/>
    <w:rsid w:val="00483559"/>
    <w:rsid w:val="00483CF6"/>
    <w:rsid w:val="00485C8E"/>
    <w:rsid w:val="00491A23"/>
    <w:rsid w:val="0049229A"/>
    <w:rsid w:val="00493E26"/>
    <w:rsid w:val="004A3E48"/>
    <w:rsid w:val="004A6C44"/>
    <w:rsid w:val="004B1BA2"/>
    <w:rsid w:val="004B43CB"/>
    <w:rsid w:val="004C5068"/>
    <w:rsid w:val="004D1996"/>
    <w:rsid w:val="004D2810"/>
    <w:rsid w:val="004D5AC5"/>
    <w:rsid w:val="004E0A62"/>
    <w:rsid w:val="004E111A"/>
    <w:rsid w:val="004E22AC"/>
    <w:rsid w:val="004E254E"/>
    <w:rsid w:val="004F01CC"/>
    <w:rsid w:val="004F6674"/>
    <w:rsid w:val="00500A19"/>
    <w:rsid w:val="00502137"/>
    <w:rsid w:val="00506C92"/>
    <w:rsid w:val="00515E06"/>
    <w:rsid w:val="0051701F"/>
    <w:rsid w:val="00517964"/>
    <w:rsid w:val="00520D04"/>
    <w:rsid w:val="00520E02"/>
    <w:rsid w:val="0052190B"/>
    <w:rsid w:val="00521BF0"/>
    <w:rsid w:val="00521E76"/>
    <w:rsid w:val="005227FB"/>
    <w:rsid w:val="00523213"/>
    <w:rsid w:val="00531AA3"/>
    <w:rsid w:val="00532D38"/>
    <w:rsid w:val="00536414"/>
    <w:rsid w:val="0053654D"/>
    <w:rsid w:val="00537ECB"/>
    <w:rsid w:val="005400F9"/>
    <w:rsid w:val="00541252"/>
    <w:rsid w:val="00542071"/>
    <w:rsid w:val="0054411B"/>
    <w:rsid w:val="005478A0"/>
    <w:rsid w:val="005515BE"/>
    <w:rsid w:val="00552CD8"/>
    <w:rsid w:val="00555D32"/>
    <w:rsid w:val="00557C76"/>
    <w:rsid w:val="0056161E"/>
    <w:rsid w:val="00563821"/>
    <w:rsid w:val="0056421E"/>
    <w:rsid w:val="00570323"/>
    <w:rsid w:val="00570BA9"/>
    <w:rsid w:val="00570C0F"/>
    <w:rsid w:val="00572CD6"/>
    <w:rsid w:val="00575235"/>
    <w:rsid w:val="00575917"/>
    <w:rsid w:val="00577F57"/>
    <w:rsid w:val="00580C3D"/>
    <w:rsid w:val="0058475C"/>
    <w:rsid w:val="00592FEC"/>
    <w:rsid w:val="00594B9E"/>
    <w:rsid w:val="005968C7"/>
    <w:rsid w:val="005A142D"/>
    <w:rsid w:val="005A1EC0"/>
    <w:rsid w:val="005A469C"/>
    <w:rsid w:val="005B644A"/>
    <w:rsid w:val="005C0AC6"/>
    <w:rsid w:val="005C5CA3"/>
    <w:rsid w:val="005D1A04"/>
    <w:rsid w:val="005D206D"/>
    <w:rsid w:val="005D5161"/>
    <w:rsid w:val="005E0E5D"/>
    <w:rsid w:val="005E4891"/>
    <w:rsid w:val="005E6E2E"/>
    <w:rsid w:val="005F0532"/>
    <w:rsid w:val="005F4552"/>
    <w:rsid w:val="0060262A"/>
    <w:rsid w:val="006042BD"/>
    <w:rsid w:val="006044BB"/>
    <w:rsid w:val="00606B87"/>
    <w:rsid w:val="00610F2C"/>
    <w:rsid w:val="006117B2"/>
    <w:rsid w:val="00612D35"/>
    <w:rsid w:val="00613784"/>
    <w:rsid w:val="00613FB4"/>
    <w:rsid w:val="0061438C"/>
    <w:rsid w:val="0061442C"/>
    <w:rsid w:val="00617DB5"/>
    <w:rsid w:val="00620BD8"/>
    <w:rsid w:val="00620CBE"/>
    <w:rsid w:val="00621497"/>
    <w:rsid w:val="00622060"/>
    <w:rsid w:val="00623246"/>
    <w:rsid w:val="00623D2F"/>
    <w:rsid w:val="00623FAA"/>
    <w:rsid w:val="0062505B"/>
    <w:rsid w:val="00627033"/>
    <w:rsid w:val="006300D8"/>
    <w:rsid w:val="006306AA"/>
    <w:rsid w:val="00630F4E"/>
    <w:rsid w:val="00635956"/>
    <w:rsid w:val="00635E79"/>
    <w:rsid w:val="00645953"/>
    <w:rsid w:val="006512EF"/>
    <w:rsid w:val="00652FB2"/>
    <w:rsid w:val="0065796E"/>
    <w:rsid w:val="00657A96"/>
    <w:rsid w:val="00660FAF"/>
    <w:rsid w:val="0066263A"/>
    <w:rsid w:val="006652AC"/>
    <w:rsid w:val="0067579F"/>
    <w:rsid w:val="00675F69"/>
    <w:rsid w:val="0067797A"/>
    <w:rsid w:val="006804E4"/>
    <w:rsid w:val="00682FE6"/>
    <w:rsid w:val="00690DB3"/>
    <w:rsid w:val="00690DC5"/>
    <w:rsid w:val="00694796"/>
    <w:rsid w:val="00696B14"/>
    <w:rsid w:val="006C01CB"/>
    <w:rsid w:val="006C206B"/>
    <w:rsid w:val="006C3173"/>
    <w:rsid w:val="006C3ACF"/>
    <w:rsid w:val="006C5290"/>
    <w:rsid w:val="006D1FE2"/>
    <w:rsid w:val="006D22E0"/>
    <w:rsid w:val="006D2C07"/>
    <w:rsid w:val="006D58A6"/>
    <w:rsid w:val="006D5B92"/>
    <w:rsid w:val="006D60B4"/>
    <w:rsid w:val="006D61FE"/>
    <w:rsid w:val="006D69CD"/>
    <w:rsid w:val="006E031B"/>
    <w:rsid w:val="006E2EB3"/>
    <w:rsid w:val="006E402A"/>
    <w:rsid w:val="006E73E5"/>
    <w:rsid w:val="006F00E0"/>
    <w:rsid w:val="006F2785"/>
    <w:rsid w:val="006F57A7"/>
    <w:rsid w:val="006F580F"/>
    <w:rsid w:val="006F6F46"/>
    <w:rsid w:val="006F761C"/>
    <w:rsid w:val="006F79A1"/>
    <w:rsid w:val="00700EB6"/>
    <w:rsid w:val="00703BA2"/>
    <w:rsid w:val="00705226"/>
    <w:rsid w:val="007061F6"/>
    <w:rsid w:val="0070726E"/>
    <w:rsid w:val="00717326"/>
    <w:rsid w:val="00720DE0"/>
    <w:rsid w:val="00720F94"/>
    <w:rsid w:val="00723410"/>
    <w:rsid w:val="00723A1E"/>
    <w:rsid w:val="00723D35"/>
    <w:rsid w:val="00727208"/>
    <w:rsid w:val="00731EC6"/>
    <w:rsid w:val="007418CF"/>
    <w:rsid w:val="00742304"/>
    <w:rsid w:val="007423D6"/>
    <w:rsid w:val="00747DE1"/>
    <w:rsid w:val="00753786"/>
    <w:rsid w:val="0075530C"/>
    <w:rsid w:val="00756A91"/>
    <w:rsid w:val="007600E5"/>
    <w:rsid w:val="007647C7"/>
    <w:rsid w:val="00765EEA"/>
    <w:rsid w:val="00766657"/>
    <w:rsid w:val="00767B26"/>
    <w:rsid w:val="00774874"/>
    <w:rsid w:val="0078001F"/>
    <w:rsid w:val="00780A14"/>
    <w:rsid w:val="0078230D"/>
    <w:rsid w:val="0079153B"/>
    <w:rsid w:val="0079325D"/>
    <w:rsid w:val="00797A24"/>
    <w:rsid w:val="007A37C3"/>
    <w:rsid w:val="007C4D80"/>
    <w:rsid w:val="007C4E92"/>
    <w:rsid w:val="007C5482"/>
    <w:rsid w:val="007C6C5A"/>
    <w:rsid w:val="007E1CC1"/>
    <w:rsid w:val="007E5FFE"/>
    <w:rsid w:val="007F01D8"/>
    <w:rsid w:val="007F1A36"/>
    <w:rsid w:val="007F3246"/>
    <w:rsid w:val="007F49DF"/>
    <w:rsid w:val="007F5490"/>
    <w:rsid w:val="008016E0"/>
    <w:rsid w:val="008023D5"/>
    <w:rsid w:val="00803AF4"/>
    <w:rsid w:val="00805AEA"/>
    <w:rsid w:val="00807DA7"/>
    <w:rsid w:val="00811008"/>
    <w:rsid w:val="00812576"/>
    <w:rsid w:val="00812EA4"/>
    <w:rsid w:val="00816773"/>
    <w:rsid w:val="00820A70"/>
    <w:rsid w:val="00823017"/>
    <w:rsid w:val="00827612"/>
    <w:rsid w:val="0083070E"/>
    <w:rsid w:val="00833D70"/>
    <w:rsid w:val="00836381"/>
    <w:rsid w:val="00840BC3"/>
    <w:rsid w:val="008440F9"/>
    <w:rsid w:val="00845D95"/>
    <w:rsid w:val="00852617"/>
    <w:rsid w:val="0085431B"/>
    <w:rsid w:val="00854F14"/>
    <w:rsid w:val="00856808"/>
    <w:rsid w:val="008626F8"/>
    <w:rsid w:val="00862B4E"/>
    <w:rsid w:val="00866C41"/>
    <w:rsid w:val="00872C61"/>
    <w:rsid w:val="00875A72"/>
    <w:rsid w:val="00877058"/>
    <w:rsid w:val="00883A26"/>
    <w:rsid w:val="0089514F"/>
    <w:rsid w:val="0089581B"/>
    <w:rsid w:val="008961D7"/>
    <w:rsid w:val="00897AA1"/>
    <w:rsid w:val="008B1216"/>
    <w:rsid w:val="008B208E"/>
    <w:rsid w:val="008B2EEA"/>
    <w:rsid w:val="008B37E3"/>
    <w:rsid w:val="008B389E"/>
    <w:rsid w:val="008B565D"/>
    <w:rsid w:val="008B62D4"/>
    <w:rsid w:val="008B6BCC"/>
    <w:rsid w:val="008C0777"/>
    <w:rsid w:val="008C3114"/>
    <w:rsid w:val="008C3148"/>
    <w:rsid w:val="008D373E"/>
    <w:rsid w:val="008D7B1C"/>
    <w:rsid w:val="008E3116"/>
    <w:rsid w:val="008E381E"/>
    <w:rsid w:val="008E3D40"/>
    <w:rsid w:val="008E670B"/>
    <w:rsid w:val="008E7642"/>
    <w:rsid w:val="008F032B"/>
    <w:rsid w:val="008F6E3A"/>
    <w:rsid w:val="00901AAB"/>
    <w:rsid w:val="0090260D"/>
    <w:rsid w:val="0090533A"/>
    <w:rsid w:val="00912C39"/>
    <w:rsid w:val="009135FE"/>
    <w:rsid w:val="009217F0"/>
    <w:rsid w:val="009304A1"/>
    <w:rsid w:val="009339A9"/>
    <w:rsid w:val="00934E3D"/>
    <w:rsid w:val="00935449"/>
    <w:rsid w:val="009354BD"/>
    <w:rsid w:val="00935DBE"/>
    <w:rsid w:val="00947E92"/>
    <w:rsid w:val="009500B9"/>
    <w:rsid w:val="00950B26"/>
    <w:rsid w:val="00950C48"/>
    <w:rsid w:val="009609FF"/>
    <w:rsid w:val="00960E58"/>
    <w:rsid w:val="00961084"/>
    <w:rsid w:val="00964372"/>
    <w:rsid w:val="009649A9"/>
    <w:rsid w:val="009700EE"/>
    <w:rsid w:val="00971A11"/>
    <w:rsid w:val="00980B2B"/>
    <w:rsid w:val="00986ED9"/>
    <w:rsid w:val="00987CF5"/>
    <w:rsid w:val="00990807"/>
    <w:rsid w:val="00992790"/>
    <w:rsid w:val="00995FE1"/>
    <w:rsid w:val="009A33CD"/>
    <w:rsid w:val="009A3E5C"/>
    <w:rsid w:val="009A51B1"/>
    <w:rsid w:val="009A5480"/>
    <w:rsid w:val="009B0EA7"/>
    <w:rsid w:val="009B0F09"/>
    <w:rsid w:val="009B0F27"/>
    <w:rsid w:val="009B3DB1"/>
    <w:rsid w:val="009B4746"/>
    <w:rsid w:val="009B4816"/>
    <w:rsid w:val="009B5DC1"/>
    <w:rsid w:val="009C07A4"/>
    <w:rsid w:val="009C2868"/>
    <w:rsid w:val="009C2AE7"/>
    <w:rsid w:val="009C5326"/>
    <w:rsid w:val="009C603B"/>
    <w:rsid w:val="009D07F4"/>
    <w:rsid w:val="009D0884"/>
    <w:rsid w:val="009D16A2"/>
    <w:rsid w:val="009D2319"/>
    <w:rsid w:val="009D4A6C"/>
    <w:rsid w:val="009D7D69"/>
    <w:rsid w:val="009E06FC"/>
    <w:rsid w:val="009E213E"/>
    <w:rsid w:val="009E52B9"/>
    <w:rsid w:val="009F010A"/>
    <w:rsid w:val="009F025B"/>
    <w:rsid w:val="009F2645"/>
    <w:rsid w:val="009F3312"/>
    <w:rsid w:val="009F4ED7"/>
    <w:rsid w:val="009F6534"/>
    <w:rsid w:val="00A02174"/>
    <w:rsid w:val="00A028B2"/>
    <w:rsid w:val="00A03CA6"/>
    <w:rsid w:val="00A04936"/>
    <w:rsid w:val="00A04A34"/>
    <w:rsid w:val="00A06743"/>
    <w:rsid w:val="00A078AE"/>
    <w:rsid w:val="00A11453"/>
    <w:rsid w:val="00A14D33"/>
    <w:rsid w:val="00A15AC4"/>
    <w:rsid w:val="00A24369"/>
    <w:rsid w:val="00A25021"/>
    <w:rsid w:val="00A31FCB"/>
    <w:rsid w:val="00A41A19"/>
    <w:rsid w:val="00A43518"/>
    <w:rsid w:val="00A43A9A"/>
    <w:rsid w:val="00A44B9D"/>
    <w:rsid w:val="00A44F1E"/>
    <w:rsid w:val="00A46376"/>
    <w:rsid w:val="00A5249E"/>
    <w:rsid w:val="00A52687"/>
    <w:rsid w:val="00A53F4D"/>
    <w:rsid w:val="00A54CF7"/>
    <w:rsid w:val="00A61213"/>
    <w:rsid w:val="00A6226D"/>
    <w:rsid w:val="00A64401"/>
    <w:rsid w:val="00A65022"/>
    <w:rsid w:val="00A665D8"/>
    <w:rsid w:val="00A66AC2"/>
    <w:rsid w:val="00A74702"/>
    <w:rsid w:val="00A76116"/>
    <w:rsid w:val="00A77619"/>
    <w:rsid w:val="00A82254"/>
    <w:rsid w:val="00A855FF"/>
    <w:rsid w:val="00A8779D"/>
    <w:rsid w:val="00A910F8"/>
    <w:rsid w:val="00A91A38"/>
    <w:rsid w:val="00A968B5"/>
    <w:rsid w:val="00AB08F5"/>
    <w:rsid w:val="00AB5D7D"/>
    <w:rsid w:val="00AB7370"/>
    <w:rsid w:val="00AC0184"/>
    <w:rsid w:val="00AC4836"/>
    <w:rsid w:val="00AC5A02"/>
    <w:rsid w:val="00AD49D9"/>
    <w:rsid w:val="00AD517F"/>
    <w:rsid w:val="00AE2A98"/>
    <w:rsid w:val="00AF05D1"/>
    <w:rsid w:val="00AF1B50"/>
    <w:rsid w:val="00AF1FDE"/>
    <w:rsid w:val="00AF5573"/>
    <w:rsid w:val="00AF6944"/>
    <w:rsid w:val="00B02173"/>
    <w:rsid w:val="00B03052"/>
    <w:rsid w:val="00B03ADC"/>
    <w:rsid w:val="00B05492"/>
    <w:rsid w:val="00B06DC4"/>
    <w:rsid w:val="00B06DDA"/>
    <w:rsid w:val="00B06F54"/>
    <w:rsid w:val="00B0730D"/>
    <w:rsid w:val="00B07B5A"/>
    <w:rsid w:val="00B12500"/>
    <w:rsid w:val="00B13E67"/>
    <w:rsid w:val="00B1612E"/>
    <w:rsid w:val="00B169A6"/>
    <w:rsid w:val="00B26842"/>
    <w:rsid w:val="00B26B05"/>
    <w:rsid w:val="00B34A86"/>
    <w:rsid w:val="00B35E20"/>
    <w:rsid w:val="00B41692"/>
    <w:rsid w:val="00B4317F"/>
    <w:rsid w:val="00B435CB"/>
    <w:rsid w:val="00B50B5F"/>
    <w:rsid w:val="00B5516E"/>
    <w:rsid w:val="00B5527D"/>
    <w:rsid w:val="00B55FC0"/>
    <w:rsid w:val="00B563CE"/>
    <w:rsid w:val="00B56EE8"/>
    <w:rsid w:val="00B57215"/>
    <w:rsid w:val="00B6015E"/>
    <w:rsid w:val="00B6099C"/>
    <w:rsid w:val="00B65128"/>
    <w:rsid w:val="00B6585A"/>
    <w:rsid w:val="00B66190"/>
    <w:rsid w:val="00B7331A"/>
    <w:rsid w:val="00B74DA6"/>
    <w:rsid w:val="00B74F0C"/>
    <w:rsid w:val="00B75B84"/>
    <w:rsid w:val="00B76FE0"/>
    <w:rsid w:val="00B8159A"/>
    <w:rsid w:val="00B85B7B"/>
    <w:rsid w:val="00B917FB"/>
    <w:rsid w:val="00B92BF6"/>
    <w:rsid w:val="00B9501C"/>
    <w:rsid w:val="00BA009B"/>
    <w:rsid w:val="00BA244E"/>
    <w:rsid w:val="00BA33A0"/>
    <w:rsid w:val="00BA4FCF"/>
    <w:rsid w:val="00BA7406"/>
    <w:rsid w:val="00BC0AFB"/>
    <w:rsid w:val="00BC69CB"/>
    <w:rsid w:val="00BC6D9C"/>
    <w:rsid w:val="00BC6E71"/>
    <w:rsid w:val="00BD1458"/>
    <w:rsid w:val="00BD24A5"/>
    <w:rsid w:val="00BD2C9A"/>
    <w:rsid w:val="00BD32A4"/>
    <w:rsid w:val="00BD453F"/>
    <w:rsid w:val="00BD47C0"/>
    <w:rsid w:val="00BD4E43"/>
    <w:rsid w:val="00BE0158"/>
    <w:rsid w:val="00BE1774"/>
    <w:rsid w:val="00BE1A80"/>
    <w:rsid w:val="00BE279F"/>
    <w:rsid w:val="00BE3271"/>
    <w:rsid w:val="00BE4FF6"/>
    <w:rsid w:val="00BE7BA8"/>
    <w:rsid w:val="00BF058F"/>
    <w:rsid w:val="00BF36FF"/>
    <w:rsid w:val="00BF3FD1"/>
    <w:rsid w:val="00BF5478"/>
    <w:rsid w:val="00BF5E91"/>
    <w:rsid w:val="00C119F7"/>
    <w:rsid w:val="00C12C2B"/>
    <w:rsid w:val="00C16B83"/>
    <w:rsid w:val="00C233DD"/>
    <w:rsid w:val="00C258B5"/>
    <w:rsid w:val="00C33FB1"/>
    <w:rsid w:val="00C34D8F"/>
    <w:rsid w:val="00C43849"/>
    <w:rsid w:val="00C548AD"/>
    <w:rsid w:val="00C56893"/>
    <w:rsid w:val="00C703D7"/>
    <w:rsid w:val="00C73C77"/>
    <w:rsid w:val="00C740A4"/>
    <w:rsid w:val="00C77834"/>
    <w:rsid w:val="00C779AE"/>
    <w:rsid w:val="00C8123B"/>
    <w:rsid w:val="00C8186E"/>
    <w:rsid w:val="00C82EE0"/>
    <w:rsid w:val="00C914C1"/>
    <w:rsid w:val="00C93F46"/>
    <w:rsid w:val="00C94645"/>
    <w:rsid w:val="00CA0C6A"/>
    <w:rsid w:val="00CA144A"/>
    <w:rsid w:val="00CA3008"/>
    <w:rsid w:val="00CA3A37"/>
    <w:rsid w:val="00CA4E49"/>
    <w:rsid w:val="00CA54A6"/>
    <w:rsid w:val="00CA72A0"/>
    <w:rsid w:val="00CB322A"/>
    <w:rsid w:val="00CB382D"/>
    <w:rsid w:val="00CB79BF"/>
    <w:rsid w:val="00CC003A"/>
    <w:rsid w:val="00CC4129"/>
    <w:rsid w:val="00CC48DA"/>
    <w:rsid w:val="00CC4FD3"/>
    <w:rsid w:val="00CC71CE"/>
    <w:rsid w:val="00CD1E06"/>
    <w:rsid w:val="00CD2750"/>
    <w:rsid w:val="00CD2B5C"/>
    <w:rsid w:val="00CD3646"/>
    <w:rsid w:val="00CD4FF5"/>
    <w:rsid w:val="00CE0BC9"/>
    <w:rsid w:val="00CE0FFE"/>
    <w:rsid w:val="00CE3C71"/>
    <w:rsid w:val="00CE3F5A"/>
    <w:rsid w:val="00CE4305"/>
    <w:rsid w:val="00CE4608"/>
    <w:rsid w:val="00CE5B9D"/>
    <w:rsid w:val="00CE6661"/>
    <w:rsid w:val="00CF02D4"/>
    <w:rsid w:val="00CF5EBF"/>
    <w:rsid w:val="00D05C16"/>
    <w:rsid w:val="00D05E8C"/>
    <w:rsid w:val="00D070D9"/>
    <w:rsid w:val="00D10FA3"/>
    <w:rsid w:val="00D13E0F"/>
    <w:rsid w:val="00D223B1"/>
    <w:rsid w:val="00D2584B"/>
    <w:rsid w:val="00D26CDB"/>
    <w:rsid w:val="00D279D9"/>
    <w:rsid w:val="00D3199F"/>
    <w:rsid w:val="00D32092"/>
    <w:rsid w:val="00D37534"/>
    <w:rsid w:val="00D4057A"/>
    <w:rsid w:val="00D40BBA"/>
    <w:rsid w:val="00D41164"/>
    <w:rsid w:val="00D41543"/>
    <w:rsid w:val="00D50736"/>
    <w:rsid w:val="00D5544B"/>
    <w:rsid w:val="00D55596"/>
    <w:rsid w:val="00D56C2F"/>
    <w:rsid w:val="00D56C50"/>
    <w:rsid w:val="00D63F2B"/>
    <w:rsid w:val="00D65805"/>
    <w:rsid w:val="00D67936"/>
    <w:rsid w:val="00D708E9"/>
    <w:rsid w:val="00D7454E"/>
    <w:rsid w:val="00D801B7"/>
    <w:rsid w:val="00D83B64"/>
    <w:rsid w:val="00D8578B"/>
    <w:rsid w:val="00D8770E"/>
    <w:rsid w:val="00D91278"/>
    <w:rsid w:val="00D92358"/>
    <w:rsid w:val="00D94900"/>
    <w:rsid w:val="00D97C2C"/>
    <w:rsid w:val="00DA026A"/>
    <w:rsid w:val="00DA0540"/>
    <w:rsid w:val="00DA1F91"/>
    <w:rsid w:val="00DB03F7"/>
    <w:rsid w:val="00DB0BC8"/>
    <w:rsid w:val="00DB2DD2"/>
    <w:rsid w:val="00DB396D"/>
    <w:rsid w:val="00DB538D"/>
    <w:rsid w:val="00DB5A33"/>
    <w:rsid w:val="00DC46F0"/>
    <w:rsid w:val="00DC7DC0"/>
    <w:rsid w:val="00DD1A5F"/>
    <w:rsid w:val="00DD3731"/>
    <w:rsid w:val="00DD3897"/>
    <w:rsid w:val="00DD5C97"/>
    <w:rsid w:val="00DE10AC"/>
    <w:rsid w:val="00DE3DFE"/>
    <w:rsid w:val="00DE5756"/>
    <w:rsid w:val="00DF1B57"/>
    <w:rsid w:val="00DF2F67"/>
    <w:rsid w:val="00DF6442"/>
    <w:rsid w:val="00E00794"/>
    <w:rsid w:val="00E06C9B"/>
    <w:rsid w:val="00E07AB3"/>
    <w:rsid w:val="00E12550"/>
    <w:rsid w:val="00E1281A"/>
    <w:rsid w:val="00E132A3"/>
    <w:rsid w:val="00E1750E"/>
    <w:rsid w:val="00E200F4"/>
    <w:rsid w:val="00E22017"/>
    <w:rsid w:val="00E24242"/>
    <w:rsid w:val="00E24243"/>
    <w:rsid w:val="00E301E4"/>
    <w:rsid w:val="00E31454"/>
    <w:rsid w:val="00E33933"/>
    <w:rsid w:val="00E35721"/>
    <w:rsid w:val="00E44E71"/>
    <w:rsid w:val="00E454FF"/>
    <w:rsid w:val="00E4602E"/>
    <w:rsid w:val="00E51B3B"/>
    <w:rsid w:val="00E562BA"/>
    <w:rsid w:val="00E61CC0"/>
    <w:rsid w:val="00E6228E"/>
    <w:rsid w:val="00E6638B"/>
    <w:rsid w:val="00E66BD9"/>
    <w:rsid w:val="00E66CE1"/>
    <w:rsid w:val="00E72186"/>
    <w:rsid w:val="00E73F52"/>
    <w:rsid w:val="00E75515"/>
    <w:rsid w:val="00E76ADC"/>
    <w:rsid w:val="00E82C59"/>
    <w:rsid w:val="00E840EE"/>
    <w:rsid w:val="00E85649"/>
    <w:rsid w:val="00E86E1E"/>
    <w:rsid w:val="00E90895"/>
    <w:rsid w:val="00E9111E"/>
    <w:rsid w:val="00E91448"/>
    <w:rsid w:val="00E928A4"/>
    <w:rsid w:val="00E948A9"/>
    <w:rsid w:val="00E955C5"/>
    <w:rsid w:val="00E9595B"/>
    <w:rsid w:val="00EA3397"/>
    <w:rsid w:val="00EA77DD"/>
    <w:rsid w:val="00EB07D5"/>
    <w:rsid w:val="00EB3EB3"/>
    <w:rsid w:val="00EB4FEB"/>
    <w:rsid w:val="00EB622F"/>
    <w:rsid w:val="00EC213D"/>
    <w:rsid w:val="00EC4625"/>
    <w:rsid w:val="00ED110D"/>
    <w:rsid w:val="00ED4949"/>
    <w:rsid w:val="00ED4E95"/>
    <w:rsid w:val="00EE0F6A"/>
    <w:rsid w:val="00EE20A5"/>
    <w:rsid w:val="00EE3597"/>
    <w:rsid w:val="00EF32D7"/>
    <w:rsid w:val="00F01431"/>
    <w:rsid w:val="00F1016B"/>
    <w:rsid w:val="00F101F6"/>
    <w:rsid w:val="00F13D37"/>
    <w:rsid w:val="00F165B8"/>
    <w:rsid w:val="00F3019A"/>
    <w:rsid w:val="00F31692"/>
    <w:rsid w:val="00F41648"/>
    <w:rsid w:val="00F43BB1"/>
    <w:rsid w:val="00F44D06"/>
    <w:rsid w:val="00F50307"/>
    <w:rsid w:val="00F5065D"/>
    <w:rsid w:val="00F51CBF"/>
    <w:rsid w:val="00F52E3E"/>
    <w:rsid w:val="00F53038"/>
    <w:rsid w:val="00F540BB"/>
    <w:rsid w:val="00F57682"/>
    <w:rsid w:val="00F6382A"/>
    <w:rsid w:val="00F64FCE"/>
    <w:rsid w:val="00F666C0"/>
    <w:rsid w:val="00F72117"/>
    <w:rsid w:val="00F80295"/>
    <w:rsid w:val="00F85836"/>
    <w:rsid w:val="00F85A07"/>
    <w:rsid w:val="00F87E09"/>
    <w:rsid w:val="00F903D6"/>
    <w:rsid w:val="00F959F4"/>
    <w:rsid w:val="00FA0EB2"/>
    <w:rsid w:val="00FA2A97"/>
    <w:rsid w:val="00FA505D"/>
    <w:rsid w:val="00FB2301"/>
    <w:rsid w:val="00FB2791"/>
    <w:rsid w:val="00FB580A"/>
    <w:rsid w:val="00FB5C70"/>
    <w:rsid w:val="00FB6385"/>
    <w:rsid w:val="00FB65DD"/>
    <w:rsid w:val="00FB6EA3"/>
    <w:rsid w:val="00FB74AE"/>
    <w:rsid w:val="00FC0956"/>
    <w:rsid w:val="00FC1773"/>
    <w:rsid w:val="00FC34F7"/>
    <w:rsid w:val="00FC37C1"/>
    <w:rsid w:val="00FC3B4F"/>
    <w:rsid w:val="00FC4D3D"/>
    <w:rsid w:val="00FC6F2B"/>
    <w:rsid w:val="00FC74E9"/>
    <w:rsid w:val="00FC7948"/>
    <w:rsid w:val="00FD0482"/>
    <w:rsid w:val="00FD5263"/>
    <w:rsid w:val="00FD7521"/>
    <w:rsid w:val="00FE1A4E"/>
    <w:rsid w:val="00FE2F4F"/>
    <w:rsid w:val="00FE5394"/>
    <w:rsid w:val="00FF350B"/>
    <w:rsid w:val="00FF457C"/>
    <w:rsid w:val="00FF74B8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57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DD1A5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D1A5F"/>
  </w:style>
  <w:style w:type="character" w:customStyle="1" w:styleId="a6">
    <w:name w:val="Текст примечания Знак"/>
    <w:basedOn w:val="a0"/>
    <w:link w:val="a5"/>
    <w:uiPriority w:val="99"/>
    <w:semiHidden/>
    <w:rsid w:val="00DD1A5F"/>
  </w:style>
  <w:style w:type="paragraph" w:styleId="a7">
    <w:name w:val="annotation subject"/>
    <w:basedOn w:val="a5"/>
    <w:next w:val="a5"/>
    <w:link w:val="a8"/>
    <w:uiPriority w:val="99"/>
    <w:semiHidden/>
    <w:unhideWhenUsed/>
    <w:rsid w:val="00DD1A5F"/>
    <w:rPr>
      <w:b/>
      <w:bCs/>
      <w:sz w:val="20"/>
      <w:szCs w:val="20"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D1A5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D1A5F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rsid w:val="00DD1A5F"/>
  </w:style>
  <w:style w:type="character" w:styleId="ab">
    <w:name w:val="Hyperlink"/>
    <w:basedOn w:val="a0"/>
    <w:uiPriority w:val="99"/>
    <w:unhideWhenUsed/>
    <w:rsid w:val="00DD1A5F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DD1A5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D1A5F"/>
  </w:style>
  <w:style w:type="paragraph" w:styleId="af">
    <w:name w:val="footer"/>
    <w:basedOn w:val="a"/>
    <w:link w:val="af0"/>
    <w:uiPriority w:val="99"/>
    <w:unhideWhenUsed/>
    <w:rsid w:val="00DD1A5F"/>
    <w:pPr>
      <w:tabs>
        <w:tab w:val="center" w:pos="4320"/>
        <w:tab w:val="right" w:pos="8640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D1A5F"/>
  </w:style>
  <w:style w:type="character" w:customStyle="1" w:styleId="xn-location">
    <w:name w:val="xn-location"/>
    <w:basedOn w:val="a0"/>
    <w:rsid w:val="00DD1A5F"/>
  </w:style>
  <w:style w:type="character" w:styleId="af1">
    <w:name w:val="page number"/>
    <w:basedOn w:val="a0"/>
    <w:uiPriority w:val="99"/>
    <w:semiHidden/>
    <w:unhideWhenUsed/>
    <w:rsid w:val="00BE7BA8"/>
  </w:style>
  <w:style w:type="paragraph" w:styleId="af2">
    <w:name w:val="Revision"/>
    <w:hidden/>
    <w:uiPriority w:val="99"/>
    <w:semiHidden/>
    <w:rsid w:val="00A15AC4"/>
  </w:style>
  <w:style w:type="character" w:customStyle="1" w:styleId="A12">
    <w:name w:val="A12"/>
    <w:uiPriority w:val="99"/>
    <w:rsid w:val="004F6674"/>
    <w:rPr>
      <w:rFonts w:cs="LG Smart"/>
      <w:i/>
      <w:iCs/>
      <w:color w:val="808284"/>
      <w:sz w:val="14"/>
      <w:szCs w:val="14"/>
    </w:rPr>
  </w:style>
  <w:style w:type="paragraph" w:customStyle="1" w:styleId="paragraph-smallspace">
    <w:name w:val="paragraph-smallspace"/>
    <w:basedOn w:val="a"/>
    <w:rsid w:val="00623D2F"/>
    <w:pPr>
      <w:spacing w:before="100" w:beforeAutospacing="1" w:after="100" w:afterAutospacing="1"/>
    </w:pPr>
    <w:rPr>
      <w:rFonts w:ascii="Gulim" w:eastAsia="Gulim" w:hAnsi="Gulim" w:cs="Gulim"/>
    </w:rPr>
  </w:style>
  <w:style w:type="character" w:styleId="af3">
    <w:name w:val="Emphasis"/>
    <w:basedOn w:val="a0"/>
    <w:uiPriority w:val="20"/>
    <w:qFormat/>
    <w:rsid w:val="008D7B1C"/>
    <w:rPr>
      <w:i/>
      <w:iCs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5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04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06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9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80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50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22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432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150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67769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905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63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77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344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6127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531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69372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1397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1036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8495676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63946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33458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62034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510953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50685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59105364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84484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61342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03948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8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4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89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6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.com/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103EBD-633B-4B6B-AE32-423C4848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stevie</cp:lastModifiedBy>
  <cp:revision>3</cp:revision>
  <cp:lastPrinted>2017-02-22T06:01:00Z</cp:lastPrinted>
  <dcterms:created xsi:type="dcterms:W3CDTF">2017-02-22T06:42:00Z</dcterms:created>
  <dcterms:modified xsi:type="dcterms:W3CDTF">2017-02-22T11:54:00Z</dcterms:modified>
</cp:coreProperties>
</file>