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54514F9" w14:textId="4A5C2602" w:rsidR="00526ED8" w:rsidRDefault="002A5E15" w:rsidP="00C3335C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526ED8">
        <w:rPr>
          <w:b/>
          <w:bCs/>
          <w:sz w:val="28"/>
          <w:szCs w:val="28"/>
          <w:lang w:val="ru-RU"/>
        </w:rPr>
        <w:t>4K UHD</w:t>
      </w:r>
      <w:r>
        <w:rPr>
          <w:b/>
          <w:bCs/>
          <w:sz w:val="28"/>
          <w:szCs w:val="28"/>
          <w:lang w:val="ru-RU"/>
        </w:rPr>
        <w:t xml:space="preserve"> ЛАЗЕРНЫЙ ПРОЕКТОР </w:t>
      </w:r>
      <w:r w:rsidR="00DE2BED">
        <w:rPr>
          <w:b/>
          <w:bCs/>
          <w:sz w:val="28"/>
          <w:szCs w:val="28"/>
        </w:rPr>
        <w:t>LG</w:t>
      </w:r>
      <w:r w:rsidR="00526ED8" w:rsidRPr="00526ED8">
        <w:rPr>
          <w:b/>
          <w:bCs/>
          <w:sz w:val="28"/>
          <w:szCs w:val="28"/>
          <w:lang w:val="ru-RU"/>
        </w:rPr>
        <w:t xml:space="preserve"> CINEBEAM</w:t>
      </w:r>
      <w:r w:rsidR="00E2253F">
        <w:rPr>
          <w:b/>
          <w:bCs/>
          <w:sz w:val="28"/>
          <w:szCs w:val="28"/>
          <w:lang w:val="ru-RU"/>
        </w:rPr>
        <w:t xml:space="preserve"> </w:t>
      </w:r>
      <w:r w:rsidR="00DE2BED">
        <w:rPr>
          <w:b/>
          <w:bCs/>
          <w:sz w:val="28"/>
          <w:szCs w:val="28"/>
        </w:rPr>
        <w:t>A</w:t>
      </w:r>
      <w:r w:rsidR="00526ED8" w:rsidRPr="00526ED8">
        <w:rPr>
          <w:b/>
          <w:bCs/>
          <w:sz w:val="28"/>
          <w:szCs w:val="28"/>
          <w:lang w:val="ru-RU"/>
        </w:rPr>
        <w:t>U810P</w:t>
      </w:r>
      <w:r w:rsidR="00DE2BED">
        <w:rPr>
          <w:b/>
          <w:bCs/>
          <w:sz w:val="28"/>
          <w:szCs w:val="28"/>
        </w:rPr>
        <w:t>W</w:t>
      </w:r>
      <w:r w:rsidR="00526ED8">
        <w:rPr>
          <w:b/>
          <w:bCs/>
          <w:sz w:val="28"/>
          <w:szCs w:val="28"/>
          <w:lang w:val="ru-RU"/>
        </w:rPr>
        <w:t xml:space="preserve">: </w:t>
      </w:r>
      <w:r>
        <w:rPr>
          <w:b/>
          <w:bCs/>
          <w:sz w:val="28"/>
          <w:szCs w:val="28"/>
          <w:lang w:val="ru-RU"/>
        </w:rPr>
        <w:t xml:space="preserve">МОДЕЛЬ ДЛЯ </w:t>
      </w:r>
      <w:r w:rsidRPr="002A5E15">
        <w:rPr>
          <w:b/>
          <w:bCs/>
          <w:sz w:val="28"/>
          <w:szCs w:val="28"/>
          <w:lang w:val="ru-RU"/>
        </w:rPr>
        <w:t xml:space="preserve"> ПРОФЕССИОНАЛЬНЫХ ИНСТАЛЛЯЦИЙ ДОМАШНИХ КИНОЗАЛОВ</w:t>
      </w:r>
      <w:r>
        <w:rPr>
          <w:b/>
          <w:bCs/>
          <w:sz w:val="28"/>
          <w:szCs w:val="28"/>
          <w:lang w:val="ru-RU"/>
        </w:rPr>
        <w:t xml:space="preserve"> </w:t>
      </w:r>
    </w:p>
    <w:p w14:paraId="621F95E9" w14:textId="77777777" w:rsidR="001E1FAD" w:rsidRDefault="001E1FAD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14:paraId="095B1BA7" w14:textId="77777777" w:rsidR="00526ED8" w:rsidRPr="00AE1D94" w:rsidRDefault="00526ED8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14:paraId="70C6EA93" w14:textId="77777777" w:rsidR="00474851" w:rsidRPr="00AE1D94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14:paraId="26C38365" w14:textId="231E429A" w:rsidR="002A3940" w:rsidRDefault="009A42B8" w:rsidP="009607A6">
      <w:pPr>
        <w:suppressAutoHyphens/>
        <w:spacing w:line="360" w:lineRule="auto"/>
        <w:ind w:firstLine="567"/>
        <w:jc w:val="both"/>
        <w:rPr>
          <w:lang w:val="ru-RU"/>
        </w:rPr>
      </w:pPr>
      <w:r w:rsidRPr="00AE1D94">
        <w:rPr>
          <w:b/>
          <w:bCs/>
          <w:lang w:val="ru-RU"/>
        </w:rPr>
        <w:t>Москва</w:t>
      </w:r>
      <w:r w:rsidR="00474851" w:rsidRPr="00AE1D94">
        <w:rPr>
          <w:b/>
          <w:bCs/>
          <w:lang w:val="ru-RU"/>
        </w:rPr>
        <w:t xml:space="preserve">, </w:t>
      </w:r>
      <w:r w:rsidR="002A5E15" w:rsidRPr="00A709DE">
        <w:rPr>
          <w:b/>
          <w:bCs/>
          <w:lang w:val="ru-RU"/>
        </w:rPr>
        <w:t xml:space="preserve">16 </w:t>
      </w:r>
      <w:r w:rsidR="002A5E15">
        <w:rPr>
          <w:b/>
          <w:bCs/>
          <w:lang w:val="ru-RU"/>
        </w:rPr>
        <w:t>июля</w:t>
      </w:r>
      <w:r w:rsidR="00F90CD7" w:rsidRPr="00F90CD7">
        <w:rPr>
          <w:b/>
          <w:bCs/>
          <w:lang w:val="ru-RU"/>
        </w:rPr>
        <w:t xml:space="preserve"> </w:t>
      </w:r>
      <w:r w:rsidR="00942A2A" w:rsidRPr="00AE1D94">
        <w:rPr>
          <w:b/>
          <w:bCs/>
          <w:lang w:val="ru-RU"/>
        </w:rPr>
        <w:t>2021</w:t>
      </w:r>
      <w:r w:rsidR="00474851" w:rsidRPr="00AE1D94">
        <w:rPr>
          <w:b/>
          <w:bCs/>
          <w:lang w:val="ru-RU"/>
        </w:rPr>
        <w:t xml:space="preserve"> г. </w:t>
      </w:r>
      <w:r w:rsidR="00474851" w:rsidRPr="00AE1D94">
        <w:rPr>
          <w:lang w:val="ru-RU"/>
        </w:rPr>
        <w:t>—</w:t>
      </w:r>
      <w:r w:rsidRPr="00AE1D94">
        <w:rPr>
          <w:lang w:val="ru-RU"/>
        </w:rPr>
        <w:t xml:space="preserve"> Компания</w:t>
      </w:r>
      <w:r w:rsidR="00474851" w:rsidRPr="00AE1D94">
        <w:rPr>
          <w:lang w:val="ru-RU"/>
        </w:rPr>
        <w:t xml:space="preserve"> LG Electronics </w:t>
      </w:r>
      <w:del w:id="1" w:author="Татьяна" w:date="2021-07-16T14:58:00Z">
        <w:r w:rsidR="00474851" w:rsidRPr="00AE1D94" w:rsidDel="001B33E6">
          <w:rPr>
            <w:lang w:val="ru-RU"/>
          </w:rPr>
          <w:delText>(LG)</w:delText>
        </w:r>
        <w:r w:rsidRPr="00AE1D94" w:rsidDel="001B33E6">
          <w:rPr>
            <w:lang w:val="ru-RU"/>
          </w:rPr>
          <w:delText xml:space="preserve"> </w:delText>
        </w:r>
      </w:del>
      <w:r w:rsidR="004A31FE">
        <w:rPr>
          <w:lang w:val="ru-RU"/>
        </w:rPr>
        <w:t xml:space="preserve">представляет </w:t>
      </w:r>
      <w:r w:rsidR="002A5E15">
        <w:rPr>
          <w:lang w:val="ru-RU"/>
        </w:rPr>
        <w:t xml:space="preserve">на российском рынке </w:t>
      </w:r>
      <w:r w:rsidR="00635567" w:rsidRPr="0090721C">
        <w:rPr>
          <w:lang w:val="ru-RU"/>
        </w:rPr>
        <w:t>4К UHD</w:t>
      </w:r>
      <w:r w:rsidR="00635567">
        <w:rPr>
          <w:lang w:val="ru-RU"/>
        </w:rPr>
        <w:t xml:space="preserve"> проектор </w:t>
      </w:r>
      <w:r w:rsidR="0090721C" w:rsidRPr="0090721C">
        <w:rPr>
          <w:lang w:val="ru-RU"/>
        </w:rPr>
        <w:t xml:space="preserve"> для профессиональных и</w:t>
      </w:r>
      <w:r w:rsidR="0090721C">
        <w:rPr>
          <w:lang w:val="ru-RU"/>
        </w:rPr>
        <w:t>нсталляций домашних кино</w:t>
      </w:r>
      <w:r w:rsidR="00C3335C">
        <w:rPr>
          <w:lang w:val="ru-RU"/>
        </w:rPr>
        <w:t>залов</w:t>
      </w:r>
      <w:r w:rsidR="0090721C" w:rsidRPr="0090721C">
        <w:rPr>
          <w:lang w:val="ru-RU"/>
        </w:rPr>
        <w:t xml:space="preserve"> </w:t>
      </w:r>
      <w:r w:rsidR="0090721C">
        <w:t>LG</w:t>
      </w:r>
      <w:r w:rsidR="00F069CC">
        <w:rPr>
          <w:lang w:val="ru-RU"/>
        </w:rPr>
        <w:t xml:space="preserve"> </w:t>
      </w:r>
      <w:r w:rsidR="00F069CC">
        <w:t>CineBeam</w:t>
      </w:r>
      <w:r w:rsidR="0090721C" w:rsidRPr="0090721C">
        <w:rPr>
          <w:lang w:val="ru-RU"/>
        </w:rPr>
        <w:t xml:space="preserve"> AU810PW</w:t>
      </w:r>
      <w:r w:rsidR="00635567">
        <w:rPr>
          <w:lang w:val="ru-RU"/>
        </w:rPr>
        <w:t xml:space="preserve"> с</w:t>
      </w:r>
      <w:r w:rsidR="00BD2CEE" w:rsidRPr="00AE1D94">
        <w:rPr>
          <w:lang w:val="ru-RU"/>
        </w:rPr>
        <w:t xml:space="preserve"> </w:t>
      </w:r>
      <w:r w:rsidR="0090721C" w:rsidRPr="0090721C">
        <w:rPr>
          <w:lang w:val="ru-RU"/>
        </w:rPr>
        <w:t>3-</w:t>
      </w:r>
      <w:r w:rsidR="00635567" w:rsidRPr="0090721C">
        <w:rPr>
          <w:lang w:val="ru-RU"/>
        </w:rPr>
        <w:t>канальны</w:t>
      </w:r>
      <w:r w:rsidR="00635567">
        <w:rPr>
          <w:lang w:val="ru-RU"/>
        </w:rPr>
        <w:t>м</w:t>
      </w:r>
      <w:r w:rsidR="00635567" w:rsidRPr="0090721C">
        <w:rPr>
          <w:lang w:val="ru-RU"/>
        </w:rPr>
        <w:t xml:space="preserve"> </w:t>
      </w:r>
      <w:r w:rsidR="0090721C" w:rsidRPr="0090721C">
        <w:rPr>
          <w:lang w:val="ru-RU"/>
        </w:rPr>
        <w:t>2-цветны</w:t>
      </w:r>
      <w:r w:rsidR="00635567">
        <w:rPr>
          <w:lang w:val="ru-RU"/>
        </w:rPr>
        <w:t>м</w:t>
      </w:r>
      <w:r w:rsidR="0090721C" w:rsidRPr="0090721C">
        <w:rPr>
          <w:lang w:val="ru-RU"/>
        </w:rPr>
        <w:t xml:space="preserve"> лазерны</w:t>
      </w:r>
      <w:r w:rsidR="00635567">
        <w:rPr>
          <w:lang w:val="ru-RU"/>
        </w:rPr>
        <w:t>м</w:t>
      </w:r>
      <w:r w:rsidR="0090721C" w:rsidRPr="0090721C">
        <w:rPr>
          <w:lang w:val="ru-RU"/>
        </w:rPr>
        <w:t xml:space="preserve"> источ</w:t>
      </w:r>
      <w:bookmarkStart w:id="2" w:name="_GoBack"/>
      <w:bookmarkEnd w:id="2"/>
      <w:r w:rsidR="0090721C" w:rsidRPr="0090721C">
        <w:rPr>
          <w:lang w:val="ru-RU"/>
        </w:rPr>
        <w:t>ник</w:t>
      </w:r>
      <w:r w:rsidR="00635567">
        <w:rPr>
          <w:lang w:val="ru-RU"/>
        </w:rPr>
        <w:t>ом</w:t>
      </w:r>
      <w:r w:rsidR="0090721C" w:rsidRPr="0090721C">
        <w:rPr>
          <w:lang w:val="ru-RU"/>
        </w:rPr>
        <w:t xml:space="preserve"> для точной цветопередачи</w:t>
      </w:r>
      <w:r w:rsidR="0090721C">
        <w:rPr>
          <w:lang w:val="ru-RU"/>
        </w:rPr>
        <w:t xml:space="preserve">, </w:t>
      </w:r>
      <w:r w:rsidR="00773C65">
        <w:rPr>
          <w:lang w:val="ru-RU"/>
        </w:rPr>
        <w:t>а также я</w:t>
      </w:r>
      <w:r w:rsidR="00773C65" w:rsidRPr="009B5B0D">
        <w:rPr>
          <w:lang w:val="ru-RU"/>
        </w:rPr>
        <w:t>ркость</w:t>
      </w:r>
      <w:r w:rsidR="00B35E46">
        <w:rPr>
          <w:lang w:val="ru-RU"/>
        </w:rPr>
        <w:t>ю</w:t>
      </w:r>
      <w:r w:rsidR="00773C65" w:rsidRPr="008506EE">
        <w:rPr>
          <w:lang w:val="ru-RU"/>
        </w:rPr>
        <w:t xml:space="preserve"> 2700 </w:t>
      </w:r>
      <w:r w:rsidR="00773C65">
        <w:t>ANSI</w:t>
      </w:r>
      <w:r w:rsidR="00773C65">
        <w:rPr>
          <w:lang w:val="ru-RU"/>
        </w:rPr>
        <w:t xml:space="preserve"> люмен</w:t>
      </w:r>
      <w:r w:rsidR="003253EE">
        <w:rPr>
          <w:lang w:val="ru-RU"/>
        </w:rPr>
        <w:t xml:space="preserve">  и </w:t>
      </w:r>
      <w:r w:rsidR="00735607">
        <w:rPr>
          <w:lang w:val="ru-RU"/>
        </w:rPr>
        <w:t>диагональю проекции до</w:t>
      </w:r>
      <w:r w:rsidR="002A3940">
        <w:rPr>
          <w:lang w:val="ru-RU"/>
        </w:rPr>
        <w:t xml:space="preserve"> </w:t>
      </w:r>
      <w:r w:rsidR="00C433D4">
        <w:rPr>
          <w:lang w:val="ru-RU"/>
        </w:rPr>
        <w:t xml:space="preserve">300 </w:t>
      </w:r>
      <w:r w:rsidR="0090721C" w:rsidRPr="0090721C">
        <w:rPr>
          <w:lang w:val="ru-RU"/>
        </w:rPr>
        <w:t>дюймов.</w:t>
      </w:r>
    </w:p>
    <w:p w14:paraId="2330EB67" w14:textId="6F2FC9E4" w:rsidR="002A3940" w:rsidRDefault="002A3940" w:rsidP="002A3940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Для создания домашнего кино</w:t>
      </w:r>
      <w:r w:rsidR="008538D4">
        <w:rPr>
          <w:lang w:val="ru-RU"/>
        </w:rPr>
        <w:t>зала</w:t>
      </w:r>
      <w:r w:rsidR="001650CA">
        <w:rPr>
          <w:lang w:val="ru-RU"/>
        </w:rPr>
        <w:t xml:space="preserve"> высокого уровня в арсенале</w:t>
      </w:r>
      <w:r w:rsidR="0090721C" w:rsidRPr="0090721C">
        <w:rPr>
          <w:lang w:val="ru-RU"/>
        </w:rPr>
        <w:t xml:space="preserve"> </w:t>
      </w:r>
      <w:r w:rsidR="001650CA">
        <w:rPr>
          <w:lang w:val="ru-RU"/>
        </w:rPr>
        <w:t xml:space="preserve">новинки имеются такие функции как </w:t>
      </w:r>
      <w:r w:rsidR="005E3E23">
        <w:rPr>
          <w:lang w:val="ru-RU"/>
        </w:rPr>
        <w:t xml:space="preserve">совместимость с беспроводными акустическими системами 5.1, по стандарту </w:t>
      </w:r>
      <w:r w:rsidR="005E3E23">
        <w:t>WiSA</w:t>
      </w:r>
      <w:r w:rsidR="005E3E23">
        <w:rPr>
          <w:lang w:val="ru-RU"/>
        </w:rPr>
        <w:t xml:space="preserve">, передача управляющих команд через порт </w:t>
      </w:r>
      <w:r w:rsidR="005E3E23">
        <w:t>RS</w:t>
      </w:r>
      <w:r w:rsidR="005E3E23" w:rsidRPr="008506EE">
        <w:rPr>
          <w:lang w:val="ru-RU"/>
        </w:rPr>
        <w:t>-232</w:t>
      </w:r>
      <w:r w:rsidR="005E3E23">
        <w:t>C</w:t>
      </w:r>
      <w:r w:rsidR="005E3E23">
        <w:rPr>
          <w:lang w:val="ru-RU"/>
        </w:rPr>
        <w:t xml:space="preserve"> и </w:t>
      </w:r>
      <w:r w:rsidR="001650CA">
        <w:rPr>
          <w:lang w:val="ru-RU"/>
        </w:rPr>
        <w:t xml:space="preserve">управление моторизированным экраном или другими устройствами, поддерживающими подключение через разъем 12В-триггер. </w:t>
      </w:r>
      <w:r w:rsidR="005E3E23">
        <w:rPr>
          <w:lang w:val="ru-RU"/>
        </w:rPr>
        <w:t xml:space="preserve">А благодаря совместимости с </w:t>
      </w:r>
      <w:r>
        <w:rPr>
          <w:lang w:val="ru-RU"/>
        </w:rPr>
        <w:t xml:space="preserve">ПО </w:t>
      </w:r>
      <w:r w:rsidRPr="0090721C">
        <w:rPr>
          <w:lang w:val="ru-RU"/>
        </w:rPr>
        <w:t xml:space="preserve">CalMan </w:t>
      </w:r>
      <w:r>
        <w:rPr>
          <w:lang w:val="ru-RU"/>
        </w:rPr>
        <w:t>а</w:t>
      </w:r>
      <w:r w:rsidRPr="0090721C">
        <w:rPr>
          <w:lang w:val="ru-RU"/>
        </w:rPr>
        <w:t>втоматическая калибровка</w:t>
      </w:r>
      <w:r w:rsidR="001650CA">
        <w:rPr>
          <w:lang w:val="ru-RU"/>
        </w:rPr>
        <w:t xml:space="preserve"> проектора</w:t>
      </w:r>
      <w:r>
        <w:rPr>
          <w:lang w:val="ru-RU"/>
        </w:rPr>
        <w:t xml:space="preserve"> </w:t>
      </w:r>
      <w:r w:rsidRPr="0090721C">
        <w:rPr>
          <w:lang w:val="ru-RU"/>
        </w:rPr>
        <w:t xml:space="preserve">с портативным компьютером и </w:t>
      </w:r>
      <w:r w:rsidR="005E3E23">
        <w:rPr>
          <w:lang w:val="ru-RU"/>
        </w:rPr>
        <w:t xml:space="preserve">такой </w:t>
      </w:r>
      <w:r w:rsidRPr="0090721C">
        <w:rPr>
          <w:lang w:val="ru-RU"/>
        </w:rPr>
        <w:t>программой может б</w:t>
      </w:r>
      <w:r>
        <w:rPr>
          <w:lang w:val="ru-RU"/>
        </w:rPr>
        <w:t>ыть выполнена всего за 30 минут, что существенно экономит время</w:t>
      </w:r>
      <w:r w:rsidR="005E3E23">
        <w:rPr>
          <w:lang w:val="ru-RU"/>
        </w:rPr>
        <w:t xml:space="preserve"> на инсталляцию</w:t>
      </w:r>
      <w:r>
        <w:rPr>
          <w:lang w:val="ru-RU"/>
        </w:rPr>
        <w:t>.</w:t>
      </w:r>
    </w:p>
    <w:p w14:paraId="0A314879" w14:textId="77777777" w:rsidR="0031730D" w:rsidRDefault="0031730D" w:rsidP="0031730D">
      <w:pPr>
        <w:suppressAutoHyphens/>
        <w:spacing w:line="360" w:lineRule="auto"/>
        <w:ind w:firstLine="567"/>
        <w:jc w:val="both"/>
        <w:rPr>
          <w:lang w:val="ru-RU"/>
        </w:rPr>
      </w:pPr>
      <w:r w:rsidRPr="0090721C">
        <w:rPr>
          <w:lang w:val="ru-RU"/>
        </w:rPr>
        <w:t>Проектор отображает видео контент с высоким разрешением и плотностью информации через соединение HDMI 2.1</w:t>
      </w:r>
      <w:r>
        <w:rPr>
          <w:lang w:val="ru-RU"/>
        </w:rPr>
        <w:t xml:space="preserve"> и может</w:t>
      </w:r>
      <w:r w:rsidRPr="0090721C">
        <w:rPr>
          <w:lang w:val="ru-RU"/>
        </w:rPr>
        <w:t xml:space="preserve"> выводить 10-битные изображения с характеристиками 4</w:t>
      </w:r>
      <w:r>
        <w:rPr>
          <w:lang w:val="ru-RU"/>
        </w:rPr>
        <w:t>:</w:t>
      </w:r>
      <w:r w:rsidRPr="0090721C">
        <w:rPr>
          <w:lang w:val="ru-RU"/>
        </w:rPr>
        <w:t>4</w:t>
      </w:r>
      <w:r>
        <w:rPr>
          <w:lang w:val="ru-RU"/>
        </w:rPr>
        <w:t>:</w:t>
      </w:r>
      <w:r w:rsidRPr="0090721C">
        <w:rPr>
          <w:lang w:val="ru-RU"/>
        </w:rPr>
        <w:t>4</w:t>
      </w:r>
      <w:r>
        <w:rPr>
          <w:lang w:val="ru-RU"/>
        </w:rPr>
        <w:t xml:space="preserve"> </w:t>
      </w:r>
      <w:r w:rsidRPr="0090721C">
        <w:rPr>
          <w:lang w:val="ru-RU"/>
        </w:rPr>
        <w:t>RGB. Поддерживает eARC.</w:t>
      </w:r>
    </w:p>
    <w:p w14:paraId="7D239F3A" w14:textId="6B973749" w:rsidR="003253EE" w:rsidRDefault="003253EE" w:rsidP="003253EE">
      <w:pPr>
        <w:suppressAutoHyphens/>
        <w:spacing w:line="360" w:lineRule="auto"/>
        <w:ind w:firstLine="567"/>
        <w:jc w:val="both"/>
        <w:rPr>
          <w:lang w:val="ru-RU"/>
        </w:rPr>
      </w:pPr>
      <w:r w:rsidRPr="0090721C">
        <w:rPr>
          <w:lang w:val="ru-RU"/>
        </w:rPr>
        <w:t xml:space="preserve">Благодаря функциям сдвига линзы (H ± 24%, V ± 60%) и Zoom x1,6 </w:t>
      </w:r>
      <w:r w:rsidR="00C433D4">
        <w:rPr>
          <w:lang w:val="ru-RU"/>
        </w:rPr>
        <w:t xml:space="preserve">можно </w:t>
      </w:r>
      <w:r w:rsidRPr="0090721C">
        <w:rPr>
          <w:lang w:val="ru-RU"/>
        </w:rPr>
        <w:t xml:space="preserve">установить устройство </w:t>
      </w:r>
      <w:r>
        <w:rPr>
          <w:lang w:val="ru-RU"/>
        </w:rPr>
        <w:t>в удобном</w:t>
      </w:r>
      <w:r w:rsidRPr="0090721C">
        <w:rPr>
          <w:lang w:val="ru-RU"/>
        </w:rPr>
        <w:t xml:space="preserve"> месте и настроить проекцию точно по размеру и местоположению.</w:t>
      </w:r>
    </w:p>
    <w:p w14:paraId="20A260B2" w14:textId="77777777" w:rsidR="00496A1D" w:rsidRDefault="0090721C" w:rsidP="008F5B62">
      <w:pPr>
        <w:suppressAutoHyphens/>
        <w:spacing w:line="360" w:lineRule="auto"/>
        <w:ind w:firstLine="567"/>
        <w:jc w:val="both"/>
        <w:rPr>
          <w:lang w:val="ru-RU"/>
        </w:rPr>
      </w:pPr>
      <w:r w:rsidRPr="0090721C">
        <w:rPr>
          <w:lang w:val="ru-RU"/>
        </w:rPr>
        <w:t>Благодаря коэффициен</w:t>
      </w:r>
      <w:r w:rsidR="001E3D0F">
        <w:rPr>
          <w:lang w:val="ru-RU"/>
        </w:rPr>
        <w:t xml:space="preserve">ту контрастности 2 000 000:1 </w:t>
      </w:r>
      <w:r w:rsidR="00B83EB9">
        <w:rPr>
          <w:lang w:val="ru-RU"/>
        </w:rPr>
        <w:t xml:space="preserve">обеспечивается высокий </w:t>
      </w:r>
      <w:r w:rsidR="001E3D0F">
        <w:rPr>
          <w:lang w:val="ru-RU"/>
        </w:rPr>
        <w:t>у</w:t>
      </w:r>
      <w:r w:rsidRPr="0090721C">
        <w:rPr>
          <w:lang w:val="ru-RU"/>
        </w:rPr>
        <w:t>ровень черного</w:t>
      </w:r>
      <w:r w:rsidR="00801F13">
        <w:rPr>
          <w:lang w:val="ru-RU"/>
        </w:rPr>
        <w:t>, что так высоко ценят любители кино.</w:t>
      </w:r>
      <w:r w:rsidR="00496A1D">
        <w:rPr>
          <w:lang w:val="ru-RU"/>
        </w:rPr>
        <w:t xml:space="preserve"> </w:t>
      </w:r>
    </w:p>
    <w:p w14:paraId="4E33A17A" w14:textId="45DAFB1A" w:rsidR="00496A1D" w:rsidRDefault="007B02C3" w:rsidP="008F5B62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Проектор </w:t>
      </w:r>
      <w:r>
        <w:t>LG</w:t>
      </w:r>
      <w:r>
        <w:rPr>
          <w:lang w:val="ru-RU"/>
        </w:rPr>
        <w:t xml:space="preserve"> </w:t>
      </w:r>
      <w:r>
        <w:t>CineBeam</w:t>
      </w:r>
      <w:r w:rsidRPr="0090721C">
        <w:rPr>
          <w:lang w:val="ru-RU"/>
        </w:rPr>
        <w:t xml:space="preserve"> AU810PW</w:t>
      </w:r>
      <w:r>
        <w:rPr>
          <w:lang w:val="ru-RU"/>
        </w:rPr>
        <w:t xml:space="preserve"> поддерживает </w:t>
      </w:r>
      <w:r w:rsidR="00496A1D">
        <w:rPr>
          <w:lang w:val="ru-RU"/>
        </w:rPr>
        <w:t>2 новые для</w:t>
      </w:r>
      <w:r w:rsidR="00496A1D" w:rsidRPr="003E7EB0">
        <w:rPr>
          <w:lang w:val="ru-RU"/>
        </w:rPr>
        <w:t xml:space="preserve"> </w:t>
      </w:r>
      <w:r w:rsidR="00496A1D">
        <w:rPr>
          <w:lang w:val="ru-RU"/>
        </w:rPr>
        <w:t xml:space="preserve">линейки </w:t>
      </w:r>
      <w:r w:rsidR="00496A1D">
        <w:t>CineBeam</w:t>
      </w:r>
      <w:r w:rsidR="00496A1D">
        <w:rPr>
          <w:lang w:val="ru-RU"/>
        </w:rPr>
        <w:t xml:space="preserve"> функции: р</w:t>
      </w:r>
      <w:r w:rsidR="002447BB" w:rsidRPr="0090721C">
        <w:rPr>
          <w:lang w:val="ru-RU"/>
        </w:rPr>
        <w:t>ежим диафрагмы</w:t>
      </w:r>
      <w:r w:rsidR="00496A1D">
        <w:rPr>
          <w:lang w:val="ru-RU"/>
        </w:rPr>
        <w:t xml:space="preserve"> и </w:t>
      </w:r>
      <w:r>
        <w:rPr>
          <w:lang w:val="ru-RU"/>
        </w:rPr>
        <w:t>а</w:t>
      </w:r>
      <w:r w:rsidRPr="0090721C">
        <w:rPr>
          <w:lang w:val="ru-RU"/>
        </w:rPr>
        <w:t>даптивн</w:t>
      </w:r>
      <w:r>
        <w:rPr>
          <w:lang w:val="ru-RU"/>
        </w:rPr>
        <w:t>ой</w:t>
      </w:r>
      <w:r w:rsidRPr="0090721C">
        <w:rPr>
          <w:lang w:val="ru-RU"/>
        </w:rPr>
        <w:t xml:space="preserve"> </w:t>
      </w:r>
      <w:r w:rsidR="00496A1D" w:rsidRPr="0090721C">
        <w:rPr>
          <w:lang w:val="ru-RU"/>
        </w:rPr>
        <w:t>контрастност</w:t>
      </w:r>
      <w:r>
        <w:rPr>
          <w:lang w:val="ru-RU"/>
        </w:rPr>
        <w:t>и</w:t>
      </w:r>
      <w:r w:rsidR="00496A1D">
        <w:rPr>
          <w:lang w:val="ru-RU"/>
        </w:rPr>
        <w:t>.</w:t>
      </w:r>
      <w:r w:rsidR="002447BB">
        <w:rPr>
          <w:lang w:val="ru-RU"/>
        </w:rPr>
        <w:t xml:space="preserve"> </w:t>
      </w:r>
    </w:p>
    <w:p w14:paraId="31511871" w14:textId="31652257" w:rsidR="004E1C73" w:rsidRDefault="003253EE" w:rsidP="003253EE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Проектор поддерживает р</w:t>
      </w:r>
      <w:r w:rsidR="0090721C" w:rsidRPr="0090721C">
        <w:rPr>
          <w:lang w:val="ru-RU"/>
        </w:rPr>
        <w:t xml:space="preserve">ежим Filmmaker </w:t>
      </w:r>
      <w:r>
        <w:rPr>
          <w:lang w:val="ru-RU"/>
        </w:rPr>
        <w:t>и совместим</w:t>
      </w:r>
      <w:r w:rsidR="0090721C" w:rsidRPr="0090721C">
        <w:rPr>
          <w:lang w:val="ru-RU"/>
        </w:rPr>
        <w:t xml:space="preserve"> почти со всеми отраслевыми стандартами HDR</w:t>
      </w:r>
      <w:r w:rsidR="00773C65" w:rsidRPr="008506EE">
        <w:rPr>
          <w:lang w:val="ru-RU"/>
        </w:rPr>
        <w:t xml:space="preserve"> (</w:t>
      </w:r>
      <w:r w:rsidR="00773C65" w:rsidRPr="009052DB">
        <w:t>HDR</w:t>
      </w:r>
      <w:r w:rsidR="00773C65" w:rsidRPr="008506EE">
        <w:rPr>
          <w:lang w:val="ru-RU"/>
        </w:rPr>
        <w:t>10,</w:t>
      </w:r>
      <w:r w:rsidR="00C63673">
        <w:rPr>
          <w:lang w:val="ru-RU"/>
        </w:rPr>
        <w:t xml:space="preserve"> </w:t>
      </w:r>
      <w:r w:rsidR="00773C65" w:rsidRPr="009052DB">
        <w:t>Dynamic</w:t>
      </w:r>
      <w:r w:rsidR="00773C65" w:rsidRPr="008506EE">
        <w:rPr>
          <w:lang w:val="ru-RU"/>
        </w:rPr>
        <w:t xml:space="preserve"> </w:t>
      </w:r>
      <w:r w:rsidR="00773C65" w:rsidRPr="009052DB">
        <w:t>Tone</w:t>
      </w:r>
      <w:r w:rsidR="00773C65" w:rsidRPr="008506EE">
        <w:rPr>
          <w:lang w:val="ru-RU"/>
        </w:rPr>
        <w:t xml:space="preserve"> </w:t>
      </w:r>
      <w:r w:rsidR="00773C65" w:rsidRPr="009052DB">
        <w:t>Mapping</w:t>
      </w:r>
      <w:r w:rsidR="00773C65" w:rsidRPr="008506EE">
        <w:rPr>
          <w:lang w:val="ru-RU"/>
        </w:rPr>
        <w:t xml:space="preserve">, </w:t>
      </w:r>
      <w:r w:rsidR="00773C65" w:rsidRPr="009052DB">
        <w:t>HLG</w:t>
      </w:r>
      <w:r w:rsidR="00773C65" w:rsidRPr="008506EE">
        <w:rPr>
          <w:lang w:val="ru-RU"/>
        </w:rPr>
        <w:t xml:space="preserve"> </w:t>
      </w:r>
      <w:r w:rsidR="00773C65" w:rsidRPr="009B5B0D">
        <w:rPr>
          <w:lang w:val="ru-RU"/>
        </w:rPr>
        <w:t>и</w:t>
      </w:r>
      <w:r w:rsidR="00773C65" w:rsidRPr="008506EE">
        <w:rPr>
          <w:lang w:val="ru-RU"/>
        </w:rPr>
        <w:t xml:space="preserve"> </w:t>
      </w:r>
      <w:r w:rsidR="00773C65" w:rsidRPr="009052DB">
        <w:t>HGiG</w:t>
      </w:r>
      <w:r w:rsidR="00DD4843">
        <w:rPr>
          <w:rStyle w:val="aa"/>
        </w:rPr>
        <w:footnoteReference w:id="1"/>
      </w:r>
      <w:r w:rsidR="00773C65" w:rsidRPr="008506EE">
        <w:rPr>
          <w:lang w:val="ru-RU"/>
        </w:rPr>
        <w:t>)</w:t>
      </w:r>
      <w:r w:rsidR="0090721C" w:rsidRPr="0090721C">
        <w:rPr>
          <w:lang w:val="ru-RU"/>
        </w:rPr>
        <w:t>.</w:t>
      </w:r>
      <w:r w:rsidR="00B855BA">
        <w:rPr>
          <w:lang w:val="ru-RU"/>
        </w:rPr>
        <w:t xml:space="preserve"> </w:t>
      </w:r>
    </w:p>
    <w:p w14:paraId="0E36C266" w14:textId="661AE37F" w:rsidR="0090721C" w:rsidRDefault="00B855BA" w:rsidP="00051503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lastRenderedPageBreak/>
        <w:t>Благодаря способности</w:t>
      </w:r>
      <w:r w:rsidR="00964B7A" w:rsidRPr="008506EE">
        <w:rPr>
          <w:lang w:val="ru-RU"/>
        </w:rPr>
        <w:t xml:space="preserve"> </w:t>
      </w:r>
      <w:r w:rsidR="00964B7A">
        <w:rPr>
          <w:lang w:val="ru-RU"/>
        </w:rPr>
        <w:t>пропускать звук в формате</w:t>
      </w:r>
      <w:r>
        <w:rPr>
          <w:lang w:val="ru-RU"/>
        </w:rPr>
        <w:t xml:space="preserve"> </w:t>
      </w:r>
      <w:r>
        <w:t>Dolby</w:t>
      </w:r>
      <w:r w:rsidRPr="008506EE">
        <w:rPr>
          <w:lang w:val="ru-RU"/>
        </w:rPr>
        <w:t xml:space="preserve"> </w:t>
      </w:r>
      <w:r>
        <w:t>Atmos</w:t>
      </w:r>
      <w:r w:rsidR="00964B7A">
        <w:rPr>
          <w:lang w:val="ru-RU"/>
        </w:rPr>
        <w:t>, вам не потребуется дополнительное оборудование для получение звука высокого качества.</w:t>
      </w:r>
    </w:p>
    <w:p w14:paraId="5C71DA58" w14:textId="6F1568A9" w:rsidR="004909DF" w:rsidRPr="00964B7A" w:rsidRDefault="003253EE" w:rsidP="0031730D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У проектора </w:t>
      </w:r>
      <w:r>
        <w:t>LG</w:t>
      </w:r>
      <w:r w:rsidRPr="009607A6">
        <w:rPr>
          <w:lang w:val="ru-RU"/>
        </w:rPr>
        <w:t xml:space="preserve"> </w:t>
      </w:r>
      <w:r w:rsidRPr="0090721C">
        <w:rPr>
          <w:lang w:val="ru-RU"/>
        </w:rPr>
        <w:t>AU810PW</w:t>
      </w:r>
      <w:r>
        <w:rPr>
          <w:lang w:val="ru-RU"/>
        </w:rPr>
        <w:t xml:space="preserve"> </w:t>
      </w:r>
      <w:r w:rsidR="00CE3490">
        <w:rPr>
          <w:lang w:val="ru-RU"/>
        </w:rPr>
        <w:t>продолжительны</w:t>
      </w:r>
      <w:r>
        <w:rPr>
          <w:lang w:val="ru-RU"/>
        </w:rPr>
        <w:t>й</w:t>
      </w:r>
      <w:r w:rsidR="00CE3490">
        <w:rPr>
          <w:lang w:val="ru-RU"/>
        </w:rPr>
        <w:t xml:space="preserve"> с</w:t>
      </w:r>
      <w:r w:rsidR="004909DF">
        <w:rPr>
          <w:lang w:val="ru-RU"/>
        </w:rPr>
        <w:t>рок службы источника света</w:t>
      </w:r>
      <w:r w:rsidR="00051503">
        <w:rPr>
          <w:lang w:val="ru-RU"/>
        </w:rPr>
        <w:t xml:space="preserve"> -</w:t>
      </w:r>
      <w:r w:rsidR="004909DF">
        <w:rPr>
          <w:lang w:val="ru-RU"/>
        </w:rPr>
        <w:t xml:space="preserve"> </w:t>
      </w:r>
      <w:r w:rsidR="004909DF" w:rsidRPr="004909DF">
        <w:rPr>
          <w:lang w:val="ru-RU"/>
        </w:rPr>
        <w:t>20</w:t>
      </w:r>
      <w:r w:rsidR="004909DF">
        <w:rPr>
          <w:lang w:val="ru-RU"/>
        </w:rPr>
        <w:t> </w:t>
      </w:r>
      <w:r w:rsidR="004909DF" w:rsidRPr="004909DF">
        <w:rPr>
          <w:lang w:val="ru-RU"/>
        </w:rPr>
        <w:t>000</w:t>
      </w:r>
      <w:r w:rsidR="004909DF">
        <w:rPr>
          <w:lang w:val="ru-RU"/>
        </w:rPr>
        <w:t xml:space="preserve"> часов</w:t>
      </w:r>
      <w:r w:rsidR="004909DF" w:rsidRPr="004909DF">
        <w:rPr>
          <w:lang w:val="ru-RU"/>
        </w:rPr>
        <w:t xml:space="preserve"> (при высокой яркости)</w:t>
      </w:r>
      <w:r w:rsidR="004909DF">
        <w:rPr>
          <w:lang w:val="ru-RU"/>
        </w:rPr>
        <w:t xml:space="preserve"> и </w:t>
      </w:r>
      <w:r w:rsidR="004909DF" w:rsidRPr="004909DF">
        <w:rPr>
          <w:lang w:val="ru-RU"/>
        </w:rPr>
        <w:t xml:space="preserve">30 000 </w:t>
      </w:r>
      <w:r w:rsidR="004909DF">
        <w:rPr>
          <w:lang w:val="ru-RU"/>
        </w:rPr>
        <w:t xml:space="preserve">часов </w:t>
      </w:r>
      <w:r w:rsidR="004909DF" w:rsidRPr="004909DF">
        <w:rPr>
          <w:lang w:val="ru-RU"/>
        </w:rPr>
        <w:t>(в экономичном режиме)</w:t>
      </w:r>
      <w:r w:rsidR="004909DF">
        <w:rPr>
          <w:lang w:val="ru-RU"/>
        </w:rPr>
        <w:t>.</w:t>
      </w:r>
      <w:r w:rsidR="0031730D">
        <w:rPr>
          <w:lang w:val="ru-RU"/>
        </w:rPr>
        <w:t xml:space="preserve"> </w:t>
      </w:r>
    </w:p>
    <w:p w14:paraId="34F0D3C2" w14:textId="4F3B28BF" w:rsidR="0090721C" w:rsidRPr="0090721C" w:rsidRDefault="00735607" w:rsidP="0090721C">
      <w:pPr>
        <w:suppressAutoHyphens/>
        <w:spacing w:line="360" w:lineRule="auto"/>
        <w:ind w:firstLine="567"/>
        <w:jc w:val="both"/>
        <w:rPr>
          <w:lang w:val="ru-RU"/>
        </w:rPr>
      </w:pPr>
      <w:r>
        <w:t>LG</w:t>
      </w:r>
      <w:r w:rsidRPr="0090721C">
        <w:rPr>
          <w:lang w:val="ru-RU"/>
        </w:rPr>
        <w:t xml:space="preserve"> HU810PW </w:t>
      </w:r>
      <w:r>
        <w:rPr>
          <w:lang w:val="ru-RU"/>
        </w:rPr>
        <w:t>– это умный проектор: он работает под управлением фирменной операционной системы LG</w:t>
      </w:r>
      <w:r w:rsidRPr="00B62FFE">
        <w:rPr>
          <w:lang w:val="ru-RU"/>
        </w:rPr>
        <w:t xml:space="preserve"> </w:t>
      </w:r>
      <w:r w:rsidRPr="0090721C">
        <w:rPr>
          <w:lang w:val="ru-RU"/>
        </w:rPr>
        <w:t xml:space="preserve"> </w:t>
      </w:r>
      <w:r>
        <w:t>w</w:t>
      </w:r>
      <w:r w:rsidRPr="0090721C">
        <w:rPr>
          <w:lang w:val="ru-RU"/>
        </w:rPr>
        <w:t>ebOS 5.0</w:t>
      </w:r>
      <w:r w:rsidRPr="00B62FFE">
        <w:rPr>
          <w:lang w:val="ru-RU"/>
        </w:rPr>
        <w:t>, оптимизированной для просмотра интернет-контента на больших экранах.</w:t>
      </w:r>
      <w:r w:rsidRPr="0090721C">
        <w:rPr>
          <w:lang w:val="ru-RU"/>
        </w:rPr>
        <w:t xml:space="preserve"> </w:t>
      </w:r>
      <w:r>
        <w:rPr>
          <w:lang w:val="ru-RU"/>
        </w:rPr>
        <w:t>П</w:t>
      </w:r>
      <w:r w:rsidRPr="0090721C">
        <w:rPr>
          <w:lang w:val="ru-RU"/>
        </w:rPr>
        <w:t xml:space="preserve">росто подключившись к сети </w:t>
      </w:r>
      <w:r>
        <w:t>w</w:t>
      </w:r>
      <w:r w:rsidRPr="0090721C">
        <w:rPr>
          <w:lang w:val="ru-RU"/>
        </w:rPr>
        <w:t>i-</w:t>
      </w:r>
      <w:r>
        <w:t>f</w:t>
      </w:r>
      <w:r w:rsidRPr="0090721C">
        <w:rPr>
          <w:lang w:val="ru-RU"/>
        </w:rPr>
        <w:t>i</w:t>
      </w:r>
      <w:r>
        <w:rPr>
          <w:lang w:val="ru-RU"/>
        </w:rPr>
        <w:t xml:space="preserve">, </w:t>
      </w:r>
      <w:r w:rsidRPr="0090721C">
        <w:rPr>
          <w:lang w:val="ru-RU"/>
        </w:rPr>
        <w:t xml:space="preserve">вы </w:t>
      </w:r>
      <w:r>
        <w:rPr>
          <w:lang w:val="ru-RU"/>
        </w:rPr>
        <w:t>получите мгновенный доступ к огромным библиотекам</w:t>
      </w:r>
      <w:r w:rsidRPr="0090721C">
        <w:rPr>
          <w:lang w:val="ru-RU"/>
        </w:rPr>
        <w:t xml:space="preserve"> фильм</w:t>
      </w:r>
      <w:r>
        <w:rPr>
          <w:lang w:val="ru-RU"/>
        </w:rPr>
        <w:t xml:space="preserve">ов и сериалов, телевизионных трансляций, как в российских онлайн-кинотеатрах </w:t>
      </w:r>
      <w:r w:rsidRPr="00B62FFE">
        <w:rPr>
          <w:lang w:val="ru-RU"/>
        </w:rPr>
        <w:t>(</w:t>
      </w:r>
      <w:r>
        <w:t>ivi</w:t>
      </w:r>
      <w:r w:rsidRPr="000D40DE">
        <w:rPr>
          <w:lang w:val="ru-RU"/>
        </w:rPr>
        <w:t>, Kinopoisk HD</w:t>
      </w:r>
      <w:r w:rsidRPr="009613CC">
        <w:rPr>
          <w:lang w:val="ru-RU"/>
        </w:rPr>
        <w:t xml:space="preserve">, </w:t>
      </w:r>
      <w:r w:rsidRPr="000D40DE">
        <w:rPr>
          <w:lang w:val="ru-RU"/>
        </w:rPr>
        <w:t>Okko, MEGOGO</w:t>
      </w:r>
      <w:r w:rsidRPr="00B62FFE">
        <w:rPr>
          <w:lang w:val="ru-RU"/>
        </w:rPr>
        <w:t xml:space="preserve">, </w:t>
      </w:r>
      <w:r>
        <w:t>Premier</w:t>
      </w:r>
      <w:r w:rsidRPr="000D40DE">
        <w:rPr>
          <w:lang w:val="ru-RU"/>
        </w:rPr>
        <w:t xml:space="preserve"> и други</w:t>
      </w:r>
      <w:r>
        <w:rPr>
          <w:lang w:val="ru-RU"/>
        </w:rPr>
        <w:t>х</w:t>
      </w:r>
      <w:r w:rsidRPr="00B62FFE">
        <w:rPr>
          <w:lang w:val="ru-RU"/>
        </w:rPr>
        <w:t>)</w:t>
      </w:r>
      <w:r w:rsidRPr="0090721C">
        <w:rPr>
          <w:lang w:val="ru-RU"/>
        </w:rPr>
        <w:t>,</w:t>
      </w:r>
      <w:r w:rsidRPr="00B62FFE">
        <w:rPr>
          <w:lang w:val="ru-RU"/>
        </w:rPr>
        <w:t xml:space="preserve"> так и в зарубежных </w:t>
      </w:r>
      <w:r>
        <w:rPr>
          <w:lang w:val="ru-RU"/>
        </w:rPr>
        <w:t>видео-</w:t>
      </w:r>
      <w:r w:rsidRPr="00B62FFE">
        <w:rPr>
          <w:lang w:val="ru-RU"/>
        </w:rPr>
        <w:t>сервисах</w:t>
      </w:r>
      <w:r>
        <w:rPr>
          <w:lang w:val="ru-RU"/>
        </w:rPr>
        <w:t xml:space="preserve">: </w:t>
      </w:r>
      <w:r>
        <w:t>YouTube</w:t>
      </w:r>
      <w:r w:rsidRPr="00B62FFE">
        <w:rPr>
          <w:lang w:val="ru-RU"/>
        </w:rPr>
        <w:t xml:space="preserve">, </w:t>
      </w:r>
      <w:r>
        <w:t>Amazon</w:t>
      </w:r>
      <w:r w:rsidRPr="00B62FFE">
        <w:rPr>
          <w:lang w:val="ru-RU"/>
        </w:rPr>
        <w:t xml:space="preserve"> </w:t>
      </w:r>
      <w:r>
        <w:t>Prime</w:t>
      </w:r>
      <w:r w:rsidRPr="00B62FFE">
        <w:rPr>
          <w:lang w:val="ru-RU"/>
        </w:rPr>
        <w:t xml:space="preserve"> </w:t>
      </w:r>
      <w:r>
        <w:t>Video</w:t>
      </w:r>
      <w:r w:rsidRPr="00B62FFE">
        <w:rPr>
          <w:lang w:val="ru-RU"/>
        </w:rPr>
        <w:t xml:space="preserve">, </w:t>
      </w:r>
      <w:r>
        <w:t>Google</w:t>
      </w:r>
      <w:r w:rsidRPr="00B62FFE">
        <w:rPr>
          <w:lang w:val="ru-RU"/>
        </w:rPr>
        <w:t xml:space="preserve"> </w:t>
      </w:r>
      <w:r>
        <w:t>Play</w:t>
      </w:r>
      <w:r w:rsidRPr="00B62FFE">
        <w:rPr>
          <w:lang w:val="ru-RU"/>
        </w:rPr>
        <w:t>.</w:t>
      </w:r>
      <w:r>
        <w:rPr>
          <w:lang w:val="ru-RU"/>
        </w:rPr>
        <w:t xml:space="preserve"> В большинстве из них вам будут доступны коллекции фильмов в качестве 4</w:t>
      </w:r>
      <w:r>
        <w:t>K</w:t>
      </w:r>
      <w:r w:rsidRPr="00B62FFE">
        <w:rPr>
          <w:lang w:val="ru-RU"/>
        </w:rPr>
        <w:t xml:space="preserve"> </w:t>
      </w:r>
      <w:r>
        <w:t>HDR</w:t>
      </w:r>
      <w:r w:rsidRPr="00B62FFE">
        <w:rPr>
          <w:lang w:val="ru-RU"/>
        </w:rPr>
        <w:t>,</w:t>
      </w:r>
      <w:r>
        <w:rPr>
          <w:lang w:val="ru-RU"/>
        </w:rPr>
        <w:t xml:space="preserve"> просмотр которых раскроет весь потенциал вашего нового устройства,</w:t>
      </w:r>
      <w:r w:rsidRPr="00B62FFE">
        <w:rPr>
          <w:lang w:val="ru-RU"/>
        </w:rPr>
        <w:t xml:space="preserve"> </w:t>
      </w:r>
      <w:r>
        <w:rPr>
          <w:lang w:val="ru-RU"/>
        </w:rPr>
        <w:t xml:space="preserve">а не запутаться во всем разнообразии контента вам помогут встроенные рекомендательные системы LG </w:t>
      </w:r>
      <w:r>
        <w:t>Content</w:t>
      </w:r>
      <w:r w:rsidRPr="00B62FFE">
        <w:rPr>
          <w:lang w:val="ru-RU"/>
        </w:rPr>
        <w:t xml:space="preserve"> </w:t>
      </w:r>
      <w:r>
        <w:t>Store</w:t>
      </w:r>
      <w:r w:rsidRPr="00B62FFE">
        <w:rPr>
          <w:lang w:val="ru-RU"/>
        </w:rPr>
        <w:t xml:space="preserve"> </w:t>
      </w:r>
      <w:r>
        <w:rPr>
          <w:lang w:val="ru-RU"/>
        </w:rPr>
        <w:t xml:space="preserve">и LG </w:t>
      </w:r>
      <w:r>
        <w:t>Cinema</w:t>
      </w:r>
      <w:r w:rsidRPr="00B62FFE">
        <w:rPr>
          <w:lang w:val="ru-RU"/>
        </w:rPr>
        <w:t>.</w:t>
      </w:r>
      <w:r w:rsidR="0090721C" w:rsidRPr="0090721C">
        <w:rPr>
          <w:lang w:val="ru-RU"/>
        </w:rPr>
        <w:t xml:space="preserve"> </w:t>
      </w:r>
      <w:r>
        <w:rPr>
          <w:lang w:val="ru-RU"/>
        </w:rPr>
        <w:t>Управляется проектор при помощи п</w:t>
      </w:r>
      <w:r w:rsidRPr="00CC1298">
        <w:rPr>
          <w:lang w:val="ru-RU"/>
        </w:rPr>
        <w:t>ульт</w:t>
      </w:r>
      <w:r>
        <w:rPr>
          <w:lang w:val="ru-RU"/>
        </w:rPr>
        <w:t>а</w:t>
      </w:r>
      <w:r w:rsidRPr="00CC1298">
        <w:rPr>
          <w:lang w:val="ru-RU"/>
        </w:rPr>
        <w:t xml:space="preserve"> </w:t>
      </w:r>
      <w:r>
        <w:t>Magic</w:t>
      </w:r>
      <w:r>
        <w:rPr>
          <w:rStyle w:val="aa"/>
        </w:rPr>
        <w:footnoteReference w:id="2"/>
      </w:r>
      <w:r w:rsidRPr="009052DB">
        <w:rPr>
          <w:lang w:val="ru-RU"/>
        </w:rPr>
        <w:t xml:space="preserve"> </w:t>
      </w:r>
      <w:r w:rsidRPr="009B5B0D">
        <w:rPr>
          <w:lang w:val="ru-RU"/>
        </w:rPr>
        <w:t>с интеллектуальной подсветкой</w:t>
      </w:r>
      <w:r>
        <w:rPr>
          <w:lang w:val="ru-RU"/>
        </w:rPr>
        <w:t>.</w:t>
      </w:r>
    </w:p>
    <w:p w14:paraId="32E2CC99" w14:textId="1AC3D2BB" w:rsidR="0090721C" w:rsidRDefault="003253EE" w:rsidP="005B6174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Можно также</w:t>
      </w:r>
      <w:r w:rsidR="005B6174" w:rsidRPr="005B6174">
        <w:rPr>
          <w:lang w:val="ru-RU"/>
        </w:rPr>
        <w:t xml:space="preserve"> удобно </w:t>
      </w:r>
      <w:r w:rsidR="005B7386">
        <w:rPr>
          <w:lang w:val="ru-RU"/>
        </w:rPr>
        <w:t xml:space="preserve">транслировать видео, </w:t>
      </w:r>
      <w:r w:rsidR="005B6174" w:rsidRPr="005B6174">
        <w:rPr>
          <w:lang w:val="ru-RU"/>
        </w:rPr>
        <w:t>отобразить экран и звук с помощью AirPlay</w:t>
      </w:r>
      <w:r w:rsidR="002D65CC">
        <w:rPr>
          <w:lang w:val="ru-RU"/>
        </w:rPr>
        <w:t xml:space="preserve"> 2</w:t>
      </w:r>
      <w:r w:rsidR="005B6174" w:rsidRPr="005B6174">
        <w:rPr>
          <w:lang w:val="ru-RU"/>
        </w:rPr>
        <w:t xml:space="preserve"> (для устройств iOS),</w:t>
      </w:r>
      <w:r w:rsidR="00C63673">
        <w:rPr>
          <w:lang w:val="ru-RU"/>
        </w:rPr>
        <w:t xml:space="preserve"> использовать</w:t>
      </w:r>
      <w:r w:rsidR="005B6174" w:rsidRPr="005B6174">
        <w:rPr>
          <w:lang w:val="ru-RU"/>
        </w:rPr>
        <w:t xml:space="preserve"> Screen Share (для беспроводных устройств с поддержкой Miracast®) и</w:t>
      </w:r>
      <w:r w:rsidR="00561DF3">
        <w:rPr>
          <w:lang w:val="ru-RU"/>
        </w:rPr>
        <w:t xml:space="preserve"> подключить акустику или наушники посредством</w:t>
      </w:r>
      <w:r w:rsidR="005B6174" w:rsidRPr="005B6174">
        <w:rPr>
          <w:lang w:val="ru-RU"/>
        </w:rPr>
        <w:t xml:space="preserve"> Bluetooth соединения.</w:t>
      </w:r>
      <w:r w:rsidR="00773C65" w:rsidRPr="008506EE">
        <w:rPr>
          <w:lang w:val="ru-RU"/>
        </w:rPr>
        <w:t xml:space="preserve"> </w:t>
      </w:r>
      <w:r w:rsidR="004F4C29">
        <w:rPr>
          <w:lang w:val="ru-RU"/>
        </w:rPr>
        <w:t>А ещё возможно</w:t>
      </w:r>
      <w:r w:rsidR="00773C65">
        <w:rPr>
          <w:lang w:val="ru-RU"/>
        </w:rPr>
        <w:t xml:space="preserve"> воспроизводить файлы с </w:t>
      </w:r>
      <w:r w:rsidR="00773C65">
        <w:t>USB</w:t>
      </w:r>
      <w:r w:rsidR="00773C65" w:rsidRPr="008506EE">
        <w:rPr>
          <w:lang w:val="ru-RU"/>
        </w:rPr>
        <w:t xml:space="preserve"> </w:t>
      </w:r>
      <w:r w:rsidR="00773C65">
        <w:rPr>
          <w:lang w:val="ru-RU"/>
        </w:rPr>
        <w:t>носител</w:t>
      </w:r>
      <w:r w:rsidR="004F4C29">
        <w:rPr>
          <w:lang w:val="ru-RU"/>
        </w:rPr>
        <w:t>ей</w:t>
      </w:r>
      <w:r w:rsidR="00773C65">
        <w:rPr>
          <w:lang w:val="ru-RU"/>
        </w:rPr>
        <w:t>.</w:t>
      </w:r>
    </w:p>
    <w:p w14:paraId="4D593410" w14:textId="6690FD8F" w:rsidR="00AE1D94" w:rsidRDefault="00AE1D94" w:rsidP="00986B91">
      <w:pPr>
        <w:suppressAutoHyphens/>
        <w:spacing w:line="360" w:lineRule="auto"/>
        <w:ind w:firstLine="567"/>
        <w:jc w:val="both"/>
        <w:rPr>
          <w:lang w:val="ru-RU"/>
        </w:rPr>
      </w:pPr>
      <w:r w:rsidRPr="00986B91">
        <w:rPr>
          <w:lang w:val="ru-RU"/>
        </w:rPr>
        <w:t xml:space="preserve">Более подробная информация </w:t>
      </w:r>
      <w:r w:rsidR="004C5947">
        <w:rPr>
          <w:lang w:val="ru-RU"/>
        </w:rPr>
        <w:t xml:space="preserve">о </w:t>
      </w:r>
      <w:r w:rsidR="00AD5E92">
        <w:rPr>
          <w:color w:val="000000" w:themeColor="text1"/>
          <w:lang w:val="ru-RU" w:eastAsia="ko-KR"/>
        </w:rPr>
        <w:t>проекторе</w:t>
      </w:r>
      <w:r w:rsidR="00AD5E92" w:rsidRPr="0090721C">
        <w:rPr>
          <w:color w:val="000000" w:themeColor="text1"/>
          <w:lang w:val="ru-RU" w:eastAsia="ko-KR"/>
        </w:rPr>
        <w:t xml:space="preserve"> </w:t>
      </w:r>
      <w:r w:rsidR="00AD5E92">
        <w:t>LG</w:t>
      </w:r>
      <w:r w:rsidR="00AD5E92" w:rsidRPr="0090721C">
        <w:rPr>
          <w:lang w:val="ru-RU"/>
        </w:rPr>
        <w:t xml:space="preserve"> </w:t>
      </w:r>
      <w:r w:rsidR="00AD5E92">
        <w:t>CineBeam</w:t>
      </w:r>
      <w:r w:rsidR="00AD5E92" w:rsidRPr="0090721C">
        <w:rPr>
          <w:lang w:val="ru-RU"/>
        </w:rPr>
        <w:t xml:space="preserve"> AU810PW </w:t>
      </w:r>
      <w:r w:rsidRPr="00986B91">
        <w:rPr>
          <w:lang w:val="ru-RU"/>
        </w:rPr>
        <w:t xml:space="preserve">доступна на сайте </w:t>
      </w:r>
      <w:r w:rsidR="001B5ED1">
        <w:fldChar w:fldCharType="begin"/>
      </w:r>
      <w:r w:rsidR="001B5ED1" w:rsidRPr="001B33E6">
        <w:rPr>
          <w:lang w:val="ru-RU"/>
          <w:rPrChange w:id="3" w:author="Татьяна" w:date="2021-07-16T14:58:00Z">
            <w:rPr/>
          </w:rPrChange>
        </w:rPr>
        <w:instrText xml:space="preserve"> </w:instrText>
      </w:r>
      <w:r w:rsidR="001B5ED1">
        <w:instrText>HYPERLINK</w:instrText>
      </w:r>
      <w:r w:rsidR="001B5ED1" w:rsidRPr="001B33E6">
        <w:rPr>
          <w:lang w:val="ru-RU"/>
          <w:rPrChange w:id="4" w:author="Татьяна" w:date="2021-07-16T14:58:00Z">
            <w:rPr/>
          </w:rPrChange>
        </w:rPr>
        <w:instrText xml:space="preserve"> "</w:instrText>
      </w:r>
      <w:r w:rsidR="001B5ED1">
        <w:instrText>https</w:instrText>
      </w:r>
      <w:r w:rsidR="001B5ED1" w:rsidRPr="001B33E6">
        <w:rPr>
          <w:lang w:val="ru-RU"/>
          <w:rPrChange w:id="5" w:author="Татьяна" w:date="2021-07-16T14:58:00Z">
            <w:rPr/>
          </w:rPrChange>
        </w:rPr>
        <w:instrText>://</w:instrText>
      </w:r>
      <w:r w:rsidR="001B5ED1">
        <w:instrText>www</w:instrText>
      </w:r>
      <w:r w:rsidR="001B5ED1" w:rsidRPr="001B33E6">
        <w:rPr>
          <w:lang w:val="ru-RU"/>
          <w:rPrChange w:id="6" w:author="Татьяна" w:date="2021-07-16T14:58:00Z">
            <w:rPr/>
          </w:rPrChange>
        </w:rPr>
        <w:instrText>.</w:instrText>
      </w:r>
      <w:r w:rsidR="001B5ED1">
        <w:instrText>lg</w:instrText>
      </w:r>
      <w:r w:rsidR="001B5ED1" w:rsidRPr="001B33E6">
        <w:rPr>
          <w:lang w:val="ru-RU"/>
          <w:rPrChange w:id="7" w:author="Татьяна" w:date="2021-07-16T14:58:00Z">
            <w:rPr/>
          </w:rPrChange>
        </w:rPr>
        <w:instrText>.</w:instrText>
      </w:r>
      <w:r w:rsidR="001B5ED1">
        <w:instrText>com</w:instrText>
      </w:r>
      <w:r w:rsidR="001B5ED1" w:rsidRPr="001B33E6">
        <w:rPr>
          <w:lang w:val="ru-RU"/>
          <w:rPrChange w:id="8" w:author="Татьяна" w:date="2021-07-16T14:58:00Z">
            <w:rPr/>
          </w:rPrChange>
        </w:rPr>
        <w:instrText>/</w:instrText>
      </w:r>
      <w:r w:rsidR="001B5ED1">
        <w:instrText>ru</w:instrText>
      </w:r>
      <w:r w:rsidR="001B5ED1" w:rsidRPr="001B33E6">
        <w:rPr>
          <w:lang w:val="ru-RU"/>
          <w:rPrChange w:id="9" w:author="Татьяна" w:date="2021-07-16T14:58:00Z">
            <w:rPr/>
          </w:rPrChange>
        </w:rPr>
        <w:instrText>/</w:instrText>
      </w:r>
      <w:r w:rsidR="001B5ED1">
        <w:instrText>projectors</w:instrText>
      </w:r>
      <w:r w:rsidR="001B5ED1" w:rsidRPr="001B33E6">
        <w:rPr>
          <w:lang w:val="ru-RU"/>
          <w:rPrChange w:id="10" w:author="Татьяна" w:date="2021-07-16T14:58:00Z">
            <w:rPr/>
          </w:rPrChange>
        </w:rPr>
        <w:instrText>/</w:instrText>
      </w:r>
      <w:r w:rsidR="001B5ED1">
        <w:instrText>lg</w:instrText>
      </w:r>
      <w:r w:rsidR="001B5ED1" w:rsidRPr="001B33E6">
        <w:rPr>
          <w:lang w:val="ru-RU"/>
          <w:rPrChange w:id="11" w:author="Татьяна" w:date="2021-07-16T14:58:00Z">
            <w:rPr/>
          </w:rPrChange>
        </w:rPr>
        <w:instrText>-</w:instrText>
      </w:r>
      <w:r w:rsidR="001B5ED1">
        <w:instrText>au</w:instrText>
      </w:r>
      <w:r w:rsidR="001B5ED1" w:rsidRPr="001B33E6">
        <w:rPr>
          <w:lang w:val="ru-RU"/>
          <w:rPrChange w:id="12" w:author="Татьяна" w:date="2021-07-16T14:58:00Z">
            <w:rPr/>
          </w:rPrChange>
        </w:rPr>
        <w:instrText>810</w:instrText>
      </w:r>
      <w:r w:rsidR="001B5ED1">
        <w:instrText>pw</w:instrText>
      </w:r>
      <w:r w:rsidR="001B5ED1" w:rsidRPr="001B33E6">
        <w:rPr>
          <w:lang w:val="ru-RU"/>
          <w:rPrChange w:id="13" w:author="Татьяна" w:date="2021-07-16T14:58:00Z">
            <w:rPr/>
          </w:rPrChange>
        </w:rPr>
        <w:instrText xml:space="preserve">" </w:instrText>
      </w:r>
      <w:r w:rsidR="001B5ED1">
        <w:fldChar w:fldCharType="separate"/>
      </w:r>
      <w:r w:rsidR="00F42916" w:rsidRPr="003544D2">
        <w:rPr>
          <w:rStyle w:val="a3"/>
          <w:lang w:val="ru-RU"/>
        </w:rPr>
        <w:t>https://www.lg.com/ru/projectors/lg-au810pw</w:t>
      </w:r>
      <w:r w:rsidR="001B5ED1">
        <w:rPr>
          <w:rStyle w:val="a3"/>
          <w:lang w:val="ru-RU"/>
        </w:rPr>
        <w:fldChar w:fldCharType="end"/>
      </w:r>
    </w:p>
    <w:p w14:paraId="11E4EA99" w14:textId="77777777" w:rsidR="00ED04F9" w:rsidRPr="007E68E4" w:rsidRDefault="00B70B63" w:rsidP="001C3DCE">
      <w:pPr>
        <w:suppressAutoHyphens/>
        <w:spacing w:line="360" w:lineRule="auto"/>
        <w:jc w:val="center"/>
      </w:pPr>
      <w:r w:rsidRPr="007E68E4">
        <w:t># # #</w:t>
      </w:r>
    </w:p>
    <w:p w14:paraId="1608B92A" w14:textId="77777777" w:rsidR="00ED04F9" w:rsidRPr="007E68E4" w:rsidRDefault="00ED04F9" w:rsidP="001C3DCE">
      <w:pPr>
        <w:suppressAutoHyphens/>
        <w:jc w:val="both"/>
        <w:rPr>
          <w:sz w:val="18"/>
          <w:szCs w:val="18"/>
        </w:rPr>
      </w:pPr>
    </w:p>
    <w:p w14:paraId="67B441F8" w14:textId="77777777" w:rsidR="00ED04F9" w:rsidRPr="007E68E4" w:rsidRDefault="00ED04F9" w:rsidP="001C3DCE">
      <w:pPr>
        <w:suppressAutoHyphens/>
        <w:jc w:val="both"/>
        <w:rPr>
          <w:sz w:val="18"/>
          <w:szCs w:val="18"/>
        </w:rPr>
      </w:pPr>
    </w:p>
    <w:p w14:paraId="46AE297D" w14:textId="77777777" w:rsidR="001237FE" w:rsidRPr="00423681" w:rsidRDefault="001237FE" w:rsidP="001237FE">
      <w:pPr>
        <w:pStyle w:val="af1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0BB4A4CD" w14:textId="53EE0991" w:rsidR="00ED04F9" w:rsidRPr="000F16B4" w:rsidRDefault="001237FE" w:rsidP="00B77876">
      <w:pPr>
        <w:keepNext/>
        <w:keepLines/>
        <w:suppressAutoHyphens/>
        <w:jc w:val="both"/>
        <w:rPr>
          <w:lang w:val="ru-RU"/>
        </w:rPr>
      </w:pPr>
      <w:r w:rsidRPr="001237FE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423681">
        <w:rPr>
          <w:rFonts w:eastAsia="Malgun Gothic"/>
          <w:sz w:val="18"/>
          <w:szCs w:val="18"/>
          <w:lang w:val="en-GB" w:eastAsia="ko-KR"/>
        </w:rPr>
        <w:t>LG</w:t>
      </w:r>
      <w:r w:rsidRPr="001237FE">
        <w:rPr>
          <w:rFonts w:eastAsia="Malgun Gothic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sz w:val="18"/>
          <w:szCs w:val="18"/>
          <w:lang w:val="en-GB" w:eastAsia="ko-KR"/>
        </w:rPr>
        <w:t>OLED</w:t>
      </w:r>
      <w:r w:rsidRPr="001237FE">
        <w:rPr>
          <w:rFonts w:eastAsia="Malgun Gothic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sz w:val="18"/>
          <w:szCs w:val="18"/>
          <w:lang w:val="en-GB" w:eastAsia="ko-KR"/>
        </w:rPr>
        <w:t>LG</w:t>
      </w:r>
      <w:r w:rsidRPr="001237FE">
        <w:rPr>
          <w:rFonts w:eastAsia="Malgun Gothic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sz w:val="18"/>
          <w:szCs w:val="18"/>
          <w:lang w:val="en-GB" w:eastAsia="ko-KR"/>
        </w:rPr>
        <w:t>LG</w:t>
      </w:r>
      <w:r w:rsidRPr="001237FE">
        <w:rPr>
          <w:rFonts w:eastAsia="Malgun Gothic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sz w:val="18"/>
          <w:szCs w:val="18"/>
          <w:lang w:val="en-GB" w:eastAsia="ko-KR"/>
        </w:rPr>
        <w:t>OLED</w:t>
      </w:r>
      <w:r w:rsidRPr="001237FE">
        <w:rPr>
          <w:rFonts w:eastAsia="Malgun Gothic"/>
          <w:sz w:val="18"/>
          <w:szCs w:val="18"/>
          <w:lang w:val="ru-RU" w:eastAsia="ko-KR"/>
        </w:rPr>
        <w:t xml:space="preserve"> телевизоры и телевизоры </w:t>
      </w:r>
      <w:r w:rsidRPr="00423681">
        <w:rPr>
          <w:rFonts w:eastAsia="Malgun Gothic"/>
          <w:sz w:val="18"/>
          <w:szCs w:val="18"/>
          <w:lang w:val="en-GB" w:eastAsia="ko-KR"/>
        </w:rPr>
        <w:t>NanoCell</w:t>
      </w:r>
      <w:r w:rsidRPr="001237FE">
        <w:rPr>
          <w:rFonts w:eastAsia="Malgun Gothic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sz w:val="18"/>
          <w:szCs w:val="18"/>
          <w:lang w:val="en-GB" w:eastAsia="ko-KR"/>
        </w:rPr>
        <w:t>Meridian</w:t>
      </w:r>
      <w:r w:rsidRPr="001237FE">
        <w:rPr>
          <w:rFonts w:eastAsia="Malgun Gothic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sz w:val="18"/>
          <w:szCs w:val="18"/>
          <w:lang w:val="en-GB" w:eastAsia="ko-KR"/>
        </w:rPr>
        <w:t>Audio</w:t>
      </w:r>
      <w:r w:rsidRPr="001237FE">
        <w:rPr>
          <w:rFonts w:eastAsia="Malgun Gothic"/>
          <w:sz w:val="18"/>
          <w:szCs w:val="18"/>
          <w:lang w:val="ru-RU" w:eastAsia="ko-KR"/>
        </w:rPr>
        <w:t xml:space="preserve">. </w:t>
      </w:r>
      <w:r w:rsidRPr="00423681">
        <w:rPr>
          <w:rFonts w:eastAsia="Malgun Gothic"/>
          <w:sz w:val="18"/>
          <w:szCs w:val="18"/>
          <w:lang w:eastAsia="ko-KR"/>
        </w:rPr>
        <w:t xml:space="preserve">Узнать больше о компании и технологиях </w:t>
      </w:r>
      <w:r w:rsidRPr="00423681">
        <w:rPr>
          <w:rFonts w:eastAsia="Malgun Gothic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sz w:val="18"/>
          <w:szCs w:val="18"/>
          <w:lang w:eastAsia="ko-KR"/>
        </w:rPr>
        <w:t>.</w:t>
      </w:r>
      <w:r w:rsidRPr="00423681">
        <w:rPr>
          <w:rFonts w:eastAsia="Malgun Gothic"/>
          <w:sz w:val="18"/>
          <w:szCs w:val="18"/>
          <w:lang w:val="en-GB" w:eastAsia="ko-KR"/>
        </w:rPr>
        <w:t>LGnewsroom</w:t>
      </w:r>
      <w:r w:rsidRPr="00423681">
        <w:rPr>
          <w:rFonts w:eastAsia="Malgun Gothic"/>
          <w:sz w:val="18"/>
          <w:szCs w:val="18"/>
          <w:lang w:eastAsia="ko-KR"/>
        </w:rPr>
        <w:t>.</w:t>
      </w:r>
      <w:r w:rsidRPr="00423681">
        <w:rPr>
          <w:rFonts w:eastAsia="Malgun Gothic"/>
          <w:sz w:val="18"/>
          <w:szCs w:val="18"/>
          <w:lang w:val="en-GB" w:eastAsia="ko-KR"/>
        </w:rPr>
        <w:t>com</w:t>
      </w:r>
    </w:p>
    <w:sectPr w:rsidR="00ED04F9" w:rsidRPr="000F16B4" w:rsidSect="00A1190A">
      <w:headerReference w:type="default" r:id="rId8"/>
      <w:pgSz w:w="11900" w:h="16840"/>
      <w:pgMar w:top="226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2B604" w14:textId="77777777" w:rsidR="001B5ED1" w:rsidRDefault="001B5ED1">
      <w:r>
        <w:separator/>
      </w:r>
    </w:p>
  </w:endnote>
  <w:endnote w:type="continuationSeparator" w:id="0">
    <w:p w14:paraId="30F8D1A5" w14:textId="77777777" w:rsidR="001B5ED1" w:rsidRDefault="001B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LG스마트체 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E03B3" w14:textId="77777777" w:rsidR="001B5ED1" w:rsidRDefault="001B5ED1">
      <w:r>
        <w:separator/>
      </w:r>
    </w:p>
  </w:footnote>
  <w:footnote w:type="continuationSeparator" w:id="0">
    <w:p w14:paraId="41A87303" w14:textId="77777777" w:rsidR="001B5ED1" w:rsidRDefault="001B5ED1">
      <w:r>
        <w:continuationSeparator/>
      </w:r>
    </w:p>
  </w:footnote>
  <w:footnote w:id="1">
    <w:p w14:paraId="0ABBC9D5" w14:textId="1ECC1FEF" w:rsidR="00DD4843" w:rsidRDefault="00735607" w:rsidP="00DD4843">
      <w:pPr>
        <w:pStyle w:val="ac"/>
      </w:pPr>
      <w:r w:rsidRPr="00735607">
        <w:rPr>
          <w:rStyle w:val="aa"/>
        </w:rPr>
        <w:t xml:space="preserve">  HDR (High Dynamic Range) — расширенный динамический диапазон (АшДиАр 10, Динамиче-ская тональная компрессия Dynamic Tone Mapping, HLG (Hybrid Log Gamma) и HGIG — HDR Gaming Interest Group,  ассоциация производителей видео игр и производителей дисплеев.).</w:t>
      </w:r>
    </w:p>
    <w:p w14:paraId="0FE34457" w14:textId="46F90353" w:rsidR="00DD4843" w:rsidRPr="00DD4843" w:rsidRDefault="00DD4843">
      <w:pPr>
        <w:pStyle w:val="a8"/>
      </w:pPr>
    </w:p>
  </w:footnote>
  <w:footnote w:id="2">
    <w:p w14:paraId="50AA6674" w14:textId="77777777" w:rsidR="00735607" w:rsidRPr="00334643" w:rsidRDefault="00735607" w:rsidP="00735607">
      <w:pPr>
        <w:pStyle w:val="a8"/>
        <w:rPr>
          <w:lang w:val="ru-RU"/>
        </w:rPr>
      </w:pPr>
      <w:r>
        <w:rPr>
          <w:rStyle w:val="aa"/>
        </w:rPr>
        <w:footnoteRef/>
      </w:r>
      <w:r>
        <w:t xml:space="preserve"> </w:t>
      </w:r>
      <w:r>
        <w:rPr>
          <w:lang w:val="ru-RU"/>
        </w:rPr>
        <w:t>Мэджик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080F9" w14:textId="77777777" w:rsidR="00ED04F9" w:rsidRDefault="00B70B63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FCCBCD6" wp14:editId="4C7540DF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2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94690C4" wp14:editId="332C7C4E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CA992A7" w14:textId="70A38621"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258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690C4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4CA992A7" w14:textId="70A38621" w:rsidR="00ED04F9" w:rsidRDefault="003F25F4">
                    <w:pPr>
                      <w:pStyle w:val="a5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CB258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21D49"/>
    <w:multiLevelType w:val="hybridMultilevel"/>
    <w:tmpl w:val="56E2B5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тьяна">
    <w15:presenceInfo w15:providerId="Windows Live" w15:userId="ecce7a84654d9e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trackRevisions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379E"/>
    <w:rsid w:val="00004A70"/>
    <w:rsid w:val="00041A6E"/>
    <w:rsid w:val="00041DC7"/>
    <w:rsid w:val="00051503"/>
    <w:rsid w:val="00072DE2"/>
    <w:rsid w:val="00085D5E"/>
    <w:rsid w:val="00086CB6"/>
    <w:rsid w:val="000941E9"/>
    <w:rsid w:val="000A2E4A"/>
    <w:rsid w:val="000B226E"/>
    <w:rsid w:val="000C4225"/>
    <w:rsid w:val="000C4869"/>
    <w:rsid w:val="000E08FE"/>
    <w:rsid w:val="000F1412"/>
    <w:rsid w:val="000F16B4"/>
    <w:rsid w:val="001155D2"/>
    <w:rsid w:val="001237FE"/>
    <w:rsid w:val="0014297C"/>
    <w:rsid w:val="001449CA"/>
    <w:rsid w:val="001474E9"/>
    <w:rsid w:val="00151CFD"/>
    <w:rsid w:val="001650CA"/>
    <w:rsid w:val="00174223"/>
    <w:rsid w:val="001848D7"/>
    <w:rsid w:val="00191687"/>
    <w:rsid w:val="0019720A"/>
    <w:rsid w:val="001A455F"/>
    <w:rsid w:val="001A75EA"/>
    <w:rsid w:val="001B33E6"/>
    <w:rsid w:val="001B5ED1"/>
    <w:rsid w:val="001C3DCE"/>
    <w:rsid w:val="001E1FAD"/>
    <w:rsid w:val="001E1FF7"/>
    <w:rsid w:val="001E3D0F"/>
    <w:rsid w:val="00244125"/>
    <w:rsid w:val="002447BB"/>
    <w:rsid w:val="00260197"/>
    <w:rsid w:val="002652F2"/>
    <w:rsid w:val="00272FF9"/>
    <w:rsid w:val="002853EB"/>
    <w:rsid w:val="002A3940"/>
    <w:rsid w:val="002A5E15"/>
    <w:rsid w:val="002D0B99"/>
    <w:rsid w:val="002D65CC"/>
    <w:rsid w:val="002E62BE"/>
    <w:rsid w:val="002E78CB"/>
    <w:rsid w:val="002F3372"/>
    <w:rsid w:val="002F546E"/>
    <w:rsid w:val="002F6EF0"/>
    <w:rsid w:val="0031730D"/>
    <w:rsid w:val="003253EE"/>
    <w:rsid w:val="00337A04"/>
    <w:rsid w:val="00374BF0"/>
    <w:rsid w:val="00376BF2"/>
    <w:rsid w:val="003927AC"/>
    <w:rsid w:val="003B02C2"/>
    <w:rsid w:val="003B1A74"/>
    <w:rsid w:val="003B495D"/>
    <w:rsid w:val="003B63CA"/>
    <w:rsid w:val="003C0F89"/>
    <w:rsid w:val="003C5454"/>
    <w:rsid w:val="003D1EEA"/>
    <w:rsid w:val="003D20E1"/>
    <w:rsid w:val="003E7EB0"/>
    <w:rsid w:val="003F25F4"/>
    <w:rsid w:val="003F39A0"/>
    <w:rsid w:val="003F7DD4"/>
    <w:rsid w:val="0040097D"/>
    <w:rsid w:val="0040188E"/>
    <w:rsid w:val="00401CF0"/>
    <w:rsid w:val="004343BA"/>
    <w:rsid w:val="0044750C"/>
    <w:rsid w:val="00474851"/>
    <w:rsid w:val="0049012F"/>
    <w:rsid w:val="004909DF"/>
    <w:rsid w:val="004942AD"/>
    <w:rsid w:val="004956B7"/>
    <w:rsid w:val="00496A1D"/>
    <w:rsid w:val="004A2D07"/>
    <w:rsid w:val="004A31FE"/>
    <w:rsid w:val="004A3F31"/>
    <w:rsid w:val="004A4096"/>
    <w:rsid w:val="004A6381"/>
    <w:rsid w:val="004C5947"/>
    <w:rsid w:val="004C5C13"/>
    <w:rsid w:val="004E1C73"/>
    <w:rsid w:val="004F4C29"/>
    <w:rsid w:val="005225ED"/>
    <w:rsid w:val="00524A45"/>
    <w:rsid w:val="00526ED8"/>
    <w:rsid w:val="00530215"/>
    <w:rsid w:val="005424AB"/>
    <w:rsid w:val="00546B64"/>
    <w:rsid w:val="00561DF3"/>
    <w:rsid w:val="00563063"/>
    <w:rsid w:val="00565FEA"/>
    <w:rsid w:val="0058205F"/>
    <w:rsid w:val="0058567A"/>
    <w:rsid w:val="005B6174"/>
    <w:rsid w:val="005B7386"/>
    <w:rsid w:val="005E017F"/>
    <w:rsid w:val="005E06DB"/>
    <w:rsid w:val="005E3E23"/>
    <w:rsid w:val="005F2602"/>
    <w:rsid w:val="005F4E05"/>
    <w:rsid w:val="00612D13"/>
    <w:rsid w:val="00623FF7"/>
    <w:rsid w:val="00625C71"/>
    <w:rsid w:val="006350F1"/>
    <w:rsid w:val="00635567"/>
    <w:rsid w:val="00647204"/>
    <w:rsid w:val="00651CC7"/>
    <w:rsid w:val="00655630"/>
    <w:rsid w:val="00671475"/>
    <w:rsid w:val="006715FF"/>
    <w:rsid w:val="00677201"/>
    <w:rsid w:val="00684394"/>
    <w:rsid w:val="0069107C"/>
    <w:rsid w:val="006D1260"/>
    <w:rsid w:val="006E248D"/>
    <w:rsid w:val="00705683"/>
    <w:rsid w:val="00735607"/>
    <w:rsid w:val="00753E60"/>
    <w:rsid w:val="00756092"/>
    <w:rsid w:val="00767502"/>
    <w:rsid w:val="00770C0A"/>
    <w:rsid w:val="0077185D"/>
    <w:rsid w:val="00773C65"/>
    <w:rsid w:val="00775B67"/>
    <w:rsid w:val="00777530"/>
    <w:rsid w:val="0078000D"/>
    <w:rsid w:val="00797351"/>
    <w:rsid w:val="007A578C"/>
    <w:rsid w:val="007B02C3"/>
    <w:rsid w:val="007E68E4"/>
    <w:rsid w:val="007F6247"/>
    <w:rsid w:val="00801F13"/>
    <w:rsid w:val="00803268"/>
    <w:rsid w:val="00803B60"/>
    <w:rsid w:val="0080561D"/>
    <w:rsid w:val="0081590C"/>
    <w:rsid w:val="00831DA5"/>
    <w:rsid w:val="008466F8"/>
    <w:rsid w:val="008506EE"/>
    <w:rsid w:val="008538D4"/>
    <w:rsid w:val="00853DD2"/>
    <w:rsid w:val="008606C7"/>
    <w:rsid w:val="00864104"/>
    <w:rsid w:val="008727C9"/>
    <w:rsid w:val="0087406A"/>
    <w:rsid w:val="00876152"/>
    <w:rsid w:val="008822CD"/>
    <w:rsid w:val="008A0FBB"/>
    <w:rsid w:val="008C0DBB"/>
    <w:rsid w:val="008F5B62"/>
    <w:rsid w:val="00902014"/>
    <w:rsid w:val="009064F3"/>
    <w:rsid w:val="009065EF"/>
    <w:rsid w:val="0090721C"/>
    <w:rsid w:val="00932A1F"/>
    <w:rsid w:val="00942A2A"/>
    <w:rsid w:val="00946B37"/>
    <w:rsid w:val="00954754"/>
    <w:rsid w:val="009607A6"/>
    <w:rsid w:val="00964B7A"/>
    <w:rsid w:val="0097510C"/>
    <w:rsid w:val="0098422C"/>
    <w:rsid w:val="009850C3"/>
    <w:rsid w:val="00985B87"/>
    <w:rsid w:val="00986B91"/>
    <w:rsid w:val="009A1EAA"/>
    <w:rsid w:val="009A42B8"/>
    <w:rsid w:val="009B5B0D"/>
    <w:rsid w:val="009C321B"/>
    <w:rsid w:val="009E2A73"/>
    <w:rsid w:val="00A1190A"/>
    <w:rsid w:val="00A257AE"/>
    <w:rsid w:val="00A33CCE"/>
    <w:rsid w:val="00A35C5D"/>
    <w:rsid w:val="00A4730B"/>
    <w:rsid w:val="00A54A04"/>
    <w:rsid w:val="00A6789B"/>
    <w:rsid w:val="00A709DE"/>
    <w:rsid w:val="00A74FF4"/>
    <w:rsid w:val="00A75706"/>
    <w:rsid w:val="00A85C6D"/>
    <w:rsid w:val="00A93B72"/>
    <w:rsid w:val="00A955C6"/>
    <w:rsid w:val="00AC37DE"/>
    <w:rsid w:val="00AD5E92"/>
    <w:rsid w:val="00AE1D94"/>
    <w:rsid w:val="00B036D6"/>
    <w:rsid w:val="00B04EDD"/>
    <w:rsid w:val="00B241F6"/>
    <w:rsid w:val="00B35E46"/>
    <w:rsid w:val="00B409A0"/>
    <w:rsid w:val="00B66E25"/>
    <w:rsid w:val="00B70B63"/>
    <w:rsid w:val="00B73C22"/>
    <w:rsid w:val="00B77876"/>
    <w:rsid w:val="00B83EB9"/>
    <w:rsid w:val="00B855BA"/>
    <w:rsid w:val="00BD2CEE"/>
    <w:rsid w:val="00BD3BAE"/>
    <w:rsid w:val="00C031A0"/>
    <w:rsid w:val="00C04512"/>
    <w:rsid w:val="00C0717B"/>
    <w:rsid w:val="00C12E8C"/>
    <w:rsid w:val="00C27B94"/>
    <w:rsid w:val="00C3335C"/>
    <w:rsid w:val="00C36E3D"/>
    <w:rsid w:val="00C4002A"/>
    <w:rsid w:val="00C40645"/>
    <w:rsid w:val="00C433D4"/>
    <w:rsid w:val="00C54D59"/>
    <w:rsid w:val="00C63673"/>
    <w:rsid w:val="00C63A4F"/>
    <w:rsid w:val="00C91B90"/>
    <w:rsid w:val="00C92636"/>
    <w:rsid w:val="00CA4BC6"/>
    <w:rsid w:val="00CB258E"/>
    <w:rsid w:val="00CC1298"/>
    <w:rsid w:val="00CE3490"/>
    <w:rsid w:val="00CF2A93"/>
    <w:rsid w:val="00D010D9"/>
    <w:rsid w:val="00D7332A"/>
    <w:rsid w:val="00D909DC"/>
    <w:rsid w:val="00D96D6A"/>
    <w:rsid w:val="00DA4EF7"/>
    <w:rsid w:val="00DD17F6"/>
    <w:rsid w:val="00DD4843"/>
    <w:rsid w:val="00DE093B"/>
    <w:rsid w:val="00DE2BED"/>
    <w:rsid w:val="00E2253F"/>
    <w:rsid w:val="00E27B04"/>
    <w:rsid w:val="00E3402E"/>
    <w:rsid w:val="00E65A8C"/>
    <w:rsid w:val="00E668A5"/>
    <w:rsid w:val="00E75263"/>
    <w:rsid w:val="00E8353E"/>
    <w:rsid w:val="00E85F23"/>
    <w:rsid w:val="00ED04F9"/>
    <w:rsid w:val="00ED3C16"/>
    <w:rsid w:val="00EE0E38"/>
    <w:rsid w:val="00EE1E99"/>
    <w:rsid w:val="00F0257F"/>
    <w:rsid w:val="00F069CC"/>
    <w:rsid w:val="00F31D71"/>
    <w:rsid w:val="00F352A4"/>
    <w:rsid w:val="00F42916"/>
    <w:rsid w:val="00F62472"/>
    <w:rsid w:val="00F63731"/>
    <w:rsid w:val="00F75767"/>
    <w:rsid w:val="00F825D3"/>
    <w:rsid w:val="00F82FAF"/>
    <w:rsid w:val="00F84BE3"/>
    <w:rsid w:val="00F8526D"/>
    <w:rsid w:val="00F90CD7"/>
    <w:rsid w:val="00FA1036"/>
    <w:rsid w:val="00FA15FD"/>
    <w:rsid w:val="00FC6AF8"/>
    <w:rsid w:val="00FC71FB"/>
    <w:rsid w:val="00FD3DFD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C7A18"/>
  <w15:docId w15:val="{12F7DB18-4C7C-4996-B3AC-B6455F9F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a1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1E1F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aa">
    <w:name w:val="footnote reference"/>
    <w:basedOn w:val="a0"/>
    <w:uiPriority w:val="99"/>
    <w:semiHidden/>
    <w:unhideWhenUsed/>
    <w:rsid w:val="001E1FF7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F6247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6247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62472"/>
    <w:rPr>
      <w:rFonts w:cs="Arial Unicode MS"/>
      <w:color w:val="000000"/>
      <w:u w:color="00000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6247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62472"/>
    <w:rPr>
      <w:rFonts w:cs="Arial Unicode MS"/>
      <w:b/>
      <w:bCs/>
      <w:color w:val="000000"/>
      <w:u w:color="000000"/>
      <w:lang w:val="en-US"/>
    </w:rPr>
  </w:style>
  <w:style w:type="paragraph" w:styleId="af0">
    <w:name w:val="List Paragraph"/>
    <w:basedOn w:val="a"/>
    <w:uiPriority w:val="34"/>
    <w:qFormat/>
    <w:rsid w:val="009B5B0D"/>
    <w:pPr>
      <w:ind w:left="720"/>
      <w:contextualSpacing/>
    </w:pPr>
  </w:style>
  <w:style w:type="paragraph" w:styleId="af1">
    <w:name w:val="Normal (Web)"/>
    <w:basedOn w:val="a"/>
    <w:uiPriority w:val="99"/>
    <w:rsid w:val="001237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5" w:after="15"/>
    </w:pPr>
    <w:rPr>
      <w:rFonts w:ascii="Gulim" w:eastAsia="Batang" w:hAnsi="Gulim" w:cs="Gulim"/>
      <w:color w:val="auto"/>
      <w:sz w:val="20"/>
      <w:szCs w:val="20"/>
      <w:bdr w:val="none" w:sz="0" w:space="0" w:color="auto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061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264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505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43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9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2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0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35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615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58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729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4831A-799E-4055-92F1-59C8EF751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Татьяна</cp:lastModifiedBy>
  <cp:revision>2</cp:revision>
  <cp:lastPrinted>2020-06-01T08:01:00Z</cp:lastPrinted>
  <dcterms:created xsi:type="dcterms:W3CDTF">2021-07-16T12:04:00Z</dcterms:created>
  <dcterms:modified xsi:type="dcterms:W3CDTF">2021-07-16T12:04:00Z</dcterms:modified>
</cp:coreProperties>
</file>