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369" w:rsidRPr="005F0578" w:rsidRDefault="007B7369" w:rsidP="007B7369">
      <w:pPr>
        <w:suppressAutoHyphens/>
        <w:rPr>
          <w:rFonts w:eastAsia="Malgun Gothic"/>
          <w:b/>
          <w:color w:val="C00000"/>
          <w:sz w:val="28"/>
          <w:szCs w:val="28"/>
          <w:lang w:val="ru-RU" w:eastAsia="ko-KR"/>
        </w:rPr>
      </w:pPr>
    </w:p>
    <w:p w:rsidR="007B7369" w:rsidRPr="005F0578" w:rsidRDefault="007B7369" w:rsidP="007B7369">
      <w:pPr>
        <w:suppressAutoHyphens/>
        <w:rPr>
          <w:rFonts w:eastAsia="Times New Roman"/>
          <w:b/>
          <w:sz w:val="28"/>
          <w:szCs w:val="28"/>
          <w:lang w:val="ru-RU" w:eastAsia="ko-KR"/>
        </w:rPr>
      </w:pPr>
    </w:p>
    <w:p w:rsidR="007B7369" w:rsidRPr="005F0578" w:rsidRDefault="007B7369" w:rsidP="007B7369">
      <w:pPr>
        <w:suppressAutoHyphens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Pr="005F0578">
        <w:rPr>
          <w:rFonts w:eastAsia="Batang"/>
          <w:b/>
          <w:sz w:val="28"/>
          <w:szCs w:val="28"/>
          <w:lang w:val="ru-RU" w:eastAsia="ko-KR"/>
        </w:rPr>
        <w:t xml:space="preserve">LG </w:t>
      </w:r>
      <w:r w:rsidR="00B2321D">
        <w:rPr>
          <w:rFonts w:eastAsia="Batang"/>
          <w:b/>
          <w:sz w:val="28"/>
          <w:szCs w:val="28"/>
          <w:lang w:val="ru-RU" w:eastAsia="ko-KR"/>
        </w:rPr>
        <w:t>ПРЕДСТАВИТ НОВЫЕ</w:t>
      </w:r>
      <w:r w:rsidRPr="005F0578">
        <w:rPr>
          <w:rFonts w:eastAsia="Batang"/>
          <w:b/>
          <w:sz w:val="28"/>
          <w:szCs w:val="28"/>
          <w:lang w:val="ru-RU" w:eastAsia="ko-KR"/>
        </w:rPr>
        <w:t xml:space="preserve"> 4K ULTRA HD </w:t>
      </w:r>
      <w:r w:rsidR="00B2321D">
        <w:rPr>
          <w:rFonts w:eastAsia="Batang"/>
          <w:b/>
          <w:sz w:val="28"/>
          <w:szCs w:val="28"/>
          <w:lang w:val="ru-RU" w:eastAsia="ko-KR"/>
        </w:rPr>
        <w:t xml:space="preserve">ТЕЛЕВИЗОРЫ </w:t>
      </w:r>
      <w:r w:rsidRPr="005F0578">
        <w:rPr>
          <w:rFonts w:eastAsia="Batang"/>
          <w:b/>
          <w:sz w:val="28"/>
          <w:szCs w:val="28"/>
          <w:lang w:val="ru-RU" w:eastAsia="ko-KR"/>
        </w:rPr>
        <w:t xml:space="preserve">С </w:t>
      </w:r>
      <w:r w:rsidR="00B2321D">
        <w:rPr>
          <w:rFonts w:eastAsia="Batang"/>
          <w:b/>
          <w:sz w:val="28"/>
          <w:szCs w:val="28"/>
          <w:lang w:val="ru-RU" w:eastAsia="ko-KR"/>
        </w:rPr>
        <w:t xml:space="preserve">ОБНОВЛЕННЫМ </w:t>
      </w:r>
      <w:r w:rsidRPr="005F0578">
        <w:rPr>
          <w:rFonts w:eastAsia="Batang"/>
          <w:b/>
          <w:sz w:val="28"/>
          <w:szCs w:val="28"/>
          <w:lang w:val="ru-RU" w:eastAsia="ko-KR"/>
        </w:rPr>
        <w:t xml:space="preserve">ДИЗАЙНОМ, </w:t>
      </w:r>
      <w:r w:rsidR="00B2321D">
        <w:rPr>
          <w:rFonts w:eastAsia="Batang"/>
          <w:b/>
          <w:sz w:val="28"/>
          <w:szCs w:val="28"/>
          <w:lang w:val="ru-RU" w:eastAsia="ko-KR"/>
        </w:rPr>
        <w:t>ФУНКЦИОНАЛЬНОСТЬЮ</w:t>
      </w:r>
      <w:r w:rsidRPr="005F0578">
        <w:rPr>
          <w:rFonts w:eastAsia="Batang"/>
          <w:b/>
          <w:sz w:val="28"/>
          <w:szCs w:val="28"/>
          <w:lang w:val="ru-RU" w:eastAsia="ko-KR"/>
        </w:rPr>
        <w:t xml:space="preserve"> И </w:t>
      </w:r>
      <w:r w:rsidR="00B2321D">
        <w:rPr>
          <w:rFonts w:eastAsia="Batang"/>
          <w:b/>
          <w:sz w:val="28"/>
          <w:szCs w:val="28"/>
          <w:lang w:val="ru-RU" w:eastAsia="ko-KR"/>
        </w:rPr>
        <w:t>УЛУЧШЕННОЙ</w:t>
      </w:r>
      <w:r w:rsidRPr="005F0578">
        <w:rPr>
          <w:rFonts w:eastAsia="Batang"/>
          <w:b/>
          <w:sz w:val="28"/>
          <w:szCs w:val="28"/>
          <w:lang w:val="ru-RU" w:eastAsia="ko-KR"/>
        </w:rPr>
        <w:t xml:space="preserve"> ЦВЕТОПЕРЕДАЧЕЙ</w:t>
      </w:r>
      <w:r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7B7369" w:rsidRPr="005F0578" w:rsidRDefault="007B7369" w:rsidP="007B7369">
      <w:pPr>
        <w:suppressAutoHyphens/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7B7369" w:rsidRPr="005F0578" w:rsidRDefault="007B7369" w:rsidP="007B7369">
      <w:pPr>
        <w:suppressAutoHyphens/>
        <w:jc w:val="center"/>
        <w:rPr>
          <w:rFonts w:eastAsia="Dotum"/>
          <w:i/>
          <w:lang w:val="ru-RU" w:eastAsia="ko-KR"/>
        </w:rPr>
      </w:pPr>
      <w:r w:rsidRPr="005F0578">
        <w:rPr>
          <w:rFonts w:eastAsia="Dotum"/>
          <w:i/>
          <w:lang w:val="ru-RU" w:eastAsia="ko-KR"/>
        </w:rPr>
        <w:t xml:space="preserve">В рамках выставки CES 2015 компания LG представит </w:t>
      </w:r>
      <w:r w:rsidR="00B2321D">
        <w:rPr>
          <w:rFonts w:eastAsia="Dotum"/>
          <w:i/>
          <w:lang w:val="ru-RU" w:eastAsia="ko-KR"/>
        </w:rPr>
        <w:t xml:space="preserve">обновленную </w:t>
      </w:r>
      <w:r w:rsidRPr="005F0578">
        <w:rPr>
          <w:rFonts w:eastAsia="Dotum"/>
          <w:i/>
          <w:lang w:val="ru-RU" w:eastAsia="ko-KR"/>
        </w:rPr>
        <w:t>линейку 4K U</w:t>
      </w:r>
      <w:r w:rsidR="00B2321D">
        <w:rPr>
          <w:rFonts w:eastAsia="Dotum"/>
          <w:i/>
          <w:lang w:eastAsia="ko-KR"/>
        </w:rPr>
        <w:t>LTRA</w:t>
      </w:r>
      <w:r w:rsidRPr="005F0578">
        <w:rPr>
          <w:rFonts w:eastAsia="Dotum"/>
          <w:i/>
          <w:lang w:val="ru-RU" w:eastAsia="ko-KR"/>
        </w:rPr>
        <w:t xml:space="preserve"> HD</w:t>
      </w:r>
      <w:r w:rsidR="00B2321D" w:rsidRPr="00B2321D">
        <w:rPr>
          <w:rFonts w:eastAsia="Dotum"/>
          <w:i/>
          <w:lang w:val="ru-RU" w:eastAsia="ko-KR"/>
        </w:rPr>
        <w:t xml:space="preserve"> </w:t>
      </w:r>
      <w:r w:rsidR="00B2321D">
        <w:rPr>
          <w:rFonts w:eastAsia="Dotum"/>
          <w:i/>
          <w:lang w:val="ru-RU" w:eastAsia="ko-KR"/>
        </w:rPr>
        <w:t>телевизоров</w:t>
      </w:r>
      <w:r w:rsidRPr="005F0578">
        <w:rPr>
          <w:rFonts w:eastAsia="Dotum"/>
          <w:i/>
          <w:lang w:val="ru-RU" w:eastAsia="ko-KR"/>
        </w:rPr>
        <w:t>, в которой найдется модель на любой вкус</w:t>
      </w:r>
      <w:r>
        <w:rPr>
          <w:rFonts w:eastAsia="Dotum"/>
          <w:i/>
          <w:lang w:val="ru-RU" w:eastAsia="ko-KR"/>
        </w:rPr>
        <w:t xml:space="preserve"> </w:t>
      </w:r>
    </w:p>
    <w:p w:rsidR="007B7369" w:rsidRPr="005F0578" w:rsidRDefault="007B7369" w:rsidP="007B7369">
      <w:pPr>
        <w:suppressAutoHyphens/>
        <w:jc w:val="center"/>
        <w:rPr>
          <w:rFonts w:eastAsia="Dotum"/>
          <w:i/>
          <w:sz w:val="36"/>
          <w:szCs w:val="36"/>
          <w:lang w:val="ru-RU"/>
        </w:rPr>
      </w:pPr>
    </w:p>
    <w:p w:rsidR="007B7369" w:rsidRDefault="003545D6" w:rsidP="007B7369">
      <w:pPr>
        <w:suppressAutoHyphens/>
        <w:spacing w:line="360" w:lineRule="auto"/>
        <w:jc w:val="both"/>
        <w:rPr>
          <w:rFonts w:eastAsia="Dotum"/>
          <w:lang w:val="ru-RU"/>
        </w:rPr>
      </w:pPr>
      <w:ins w:id="0" w:author="oxana.petrenko" w:date="2014-12-30T09:04:00Z">
        <w:r>
          <w:rPr>
            <w:rFonts w:eastAsia="Dotum"/>
            <w:b/>
            <w:bCs/>
            <w:noProof/>
            <w:lang w:val="ru-RU" w:eastAsia="ru-RU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20292</wp:posOffset>
              </wp:positionH>
              <wp:positionV relativeFrom="paragraph">
                <wp:posOffset>-2844</wp:posOffset>
              </wp:positionV>
              <wp:extent cx="3385710" cy="1264258"/>
              <wp:effectExtent l="19050" t="0" r="5190" b="0"/>
              <wp:wrapSquare wrapText="bothSides"/>
              <wp:docPr id="2" name="Picture 1" descr="\\lgera-mo-fnp\LGERA Departments\PR\advert\Sabina\PR\TV\2015\CES 2015\4K ULTRA HD TV\LG ULTRA HD TVs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\\lgera-mo-fnp\LGERA Departments\PR\advert\Sabina\PR\TV\2015\CES 2015\4K ULTRA HD TV\LG ULTRA HD TVs.jpg"/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email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385710" cy="126425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ins>
      <w:r w:rsidR="007B7369" w:rsidRPr="005F0578">
        <w:rPr>
          <w:rFonts w:eastAsia="Dotum"/>
          <w:b/>
          <w:bCs/>
          <w:lang w:val="ru-RU" w:eastAsia="ko-KR"/>
        </w:rPr>
        <w:t xml:space="preserve">СЕУЛ, 30 декабря 2014 года </w:t>
      </w:r>
      <w:r w:rsidR="007B7369" w:rsidRPr="005F0578">
        <w:rPr>
          <w:lang w:val="ru-RU"/>
        </w:rPr>
        <w:t xml:space="preserve">— </w:t>
      </w:r>
      <w:r w:rsidR="007B7369" w:rsidRPr="005F0578">
        <w:rPr>
          <w:rFonts w:eastAsia="Dotum"/>
          <w:lang w:val="ru-RU"/>
        </w:rPr>
        <w:t xml:space="preserve">В рамках международной выставки CES® в Лас-Вегасе, которая состоится с 6 по 9 января 2015 года, компания LG </w:t>
      </w:r>
      <w:proofErr w:type="spellStart"/>
      <w:r w:rsidR="007B7369" w:rsidRPr="005F0578">
        <w:rPr>
          <w:rFonts w:eastAsia="Dotum"/>
          <w:lang w:val="ru-RU"/>
        </w:rPr>
        <w:t>Electronics</w:t>
      </w:r>
      <w:proofErr w:type="spellEnd"/>
      <w:r w:rsidR="007B7369" w:rsidRPr="005F0578">
        <w:rPr>
          <w:rFonts w:eastAsia="Dotum"/>
          <w:lang w:val="ru-RU"/>
        </w:rPr>
        <w:t xml:space="preserve"> (LG) представит модельный ряд своих телевизоров формата 4K ULTRA HD с </w:t>
      </w:r>
      <w:r w:rsidR="00CE3147">
        <w:rPr>
          <w:rFonts w:eastAsia="Dotum"/>
          <w:lang w:val="ru-RU"/>
        </w:rPr>
        <w:t>обновленным</w:t>
      </w:r>
      <w:r w:rsidR="007B7369" w:rsidRPr="005F0578">
        <w:rPr>
          <w:rFonts w:eastAsia="Dotum"/>
          <w:lang w:val="ru-RU"/>
        </w:rPr>
        <w:t xml:space="preserve"> дизайном, </w:t>
      </w:r>
      <w:r w:rsidR="00CE3147">
        <w:rPr>
          <w:rFonts w:eastAsia="Dotum"/>
          <w:lang w:val="ru-RU"/>
        </w:rPr>
        <w:t>расширенной функциональностью</w:t>
      </w:r>
      <w:r w:rsidR="007B7369" w:rsidRPr="005F0578">
        <w:rPr>
          <w:rFonts w:eastAsia="Dotum"/>
          <w:lang w:val="ru-RU"/>
        </w:rPr>
        <w:t xml:space="preserve"> и </w:t>
      </w:r>
      <w:r w:rsidR="00CE3147">
        <w:rPr>
          <w:rFonts w:eastAsia="Dotum"/>
          <w:lang w:val="ru-RU"/>
        </w:rPr>
        <w:t xml:space="preserve">улучшенной </w:t>
      </w:r>
      <w:r w:rsidR="007B7369" w:rsidRPr="005F0578">
        <w:rPr>
          <w:rFonts w:eastAsia="Dotum"/>
          <w:lang w:val="ru-RU"/>
        </w:rPr>
        <w:t xml:space="preserve"> цветопередачей.</w:t>
      </w:r>
      <w:r w:rsidR="007B7369">
        <w:rPr>
          <w:rFonts w:eastAsia="Dotum"/>
          <w:lang w:val="ru-RU"/>
        </w:rPr>
        <w:t xml:space="preserve"> </w:t>
      </w:r>
      <w:r w:rsidR="007B7369" w:rsidRPr="005F0578">
        <w:rPr>
          <w:rFonts w:eastAsia="Dotum"/>
          <w:lang w:val="ru-RU"/>
        </w:rPr>
        <w:t xml:space="preserve">Это событие станет первой возможностью для широкой публики лично познакомиться со всей </w:t>
      </w:r>
      <w:r w:rsidR="00CE3147">
        <w:rPr>
          <w:rFonts w:eastAsia="Dotum"/>
          <w:lang w:val="ru-RU"/>
        </w:rPr>
        <w:t>линейкой</w:t>
      </w:r>
      <w:r w:rsidR="007B7369" w:rsidRPr="005F0578">
        <w:rPr>
          <w:rFonts w:eastAsia="Dotum"/>
          <w:lang w:val="ru-RU"/>
        </w:rPr>
        <w:t xml:space="preserve"> телевизоров LG формата 4K ULTRA HD 2015-го года.</w:t>
      </w: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Dotum"/>
          <w:lang w:val="ru-RU"/>
        </w:rPr>
      </w:pPr>
    </w:p>
    <w:p w:rsidR="007B7369" w:rsidRDefault="007B7369" w:rsidP="007B7369">
      <w:pPr>
        <w:suppressAutoHyphens/>
        <w:spacing w:line="360" w:lineRule="auto"/>
        <w:jc w:val="both"/>
        <w:rPr>
          <w:rFonts w:eastAsia="Dotum"/>
          <w:lang w:val="ru-RU" w:eastAsia="ko-KR"/>
        </w:rPr>
      </w:pPr>
      <w:r w:rsidRPr="005F0578">
        <w:rPr>
          <w:rFonts w:eastAsia="Dotum"/>
          <w:lang w:val="ru-RU" w:eastAsia="ko-KR"/>
        </w:rPr>
        <w:t xml:space="preserve">Компания </w:t>
      </w:r>
      <w:r w:rsidRPr="005F0578">
        <w:rPr>
          <w:rStyle w:val="hps"/>
          <w:lang w:val="ru-RU"/>
        </w:rPr>
        <w:t xml:space="preserve">LG, названная </w:t>
      </w:r>
      <w:r>
        <w:rPr>
          <w:rStyle w:val="hps"/>
          <w:lang w:val="ru-RU"/>
        </w:rPr>
        <w:t>организацией</w:t>
      </w:r>
      <w:r w:rsidRPr="005F0578">
        <w:rPr>
          <w:lang w:val="ru-RU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Consumer</w:t>
      </w:r>
      <w:proofErr w:type="spellEnd"/>
      <w:r w:rsidRPr="005F0578">
        <w:rPr>
          <w:rFonts w:eastAsia="Dotum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Electronics</w:t>
      </w:r>
      <w:proofErr w:type="spellEnd"/>
      <w:r w:rsidRPr="005F0578">
        <w:rPr>
          <w:rFonts w:eastAsia="Dotum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Association</w:t>
      </w:r>
      <w:proofErr w:type="spellEnd"/>
      <w:r w:rsidRPr="005F0578">
        <w:rPr>
          <w:rFonts w:eastAsia="Dotum"/>
          <w:lang w:val="ru-RU" w:eastAsia="ko-KR"/>
        </w:rPr>
        <w:t xml:space="preserve"> </w:t>
      </w:r>
      <w:r w:rsidRPr="005F0578">
        <w:rPr>
          <w:rStyle w:val="hps"/>
          <w:lang w:val="ru-RU"/>
        </w:rPr>
        <w:t xml:space="preserve">«партнером выставки CES 2015 в сегменте </w:t>
      </w:r>
      <w:r w:rsidRPr="005F0578">
        <w:rPr>
          <w:rFonts w:eastAsia="Dotum"/>
          <w:lang w:val="ru-RU" w:eastAsia="ko-KR"/>
        </w:rPr>
        <w:t xml:space="preserve">4K </w:t>
      </w:r>
      <w:r w:rsidR="00137294" w:rsidRPr="005F0578">
        <w:rPr>
          <w:rFonts w:eastAsia="Dotum"/>
          <w:lang w:val="ru-RU" w:eastAsia="ko-KR"/>
        </w:rPr>
        <w:t>U</w:t>
      </w:r>
      <w:r w:rsidR="00137294">
        <w:rPr>
          <w:rFonts w:eastAsia="Dotum"/>
          <w:lang w:eastAsia="ko-KR"/>
        </w:rPr>
        <w:t>LTRA</w:t>
      </w:r>
      <w:r w:rsidR="00137294" w:rsidRPr="005F0578">
        <w:rPr>
          <w:rFonts w:eastAsia="Dotum"/>
          <w:lang w:val="ru-RU" w:eastAsia="ko-KR"/>
        </w:rPr>
        <w:t xml:space="preserve"> </w:t>
      </w:r>
      <w:r w:rsidRPr="005F0578">
        <w:rPr>
          <w:rFonts w:eastAsia="Dotum"/>
          <w:lang w:val="ru-RU" w:eastAsia="ko-KR"/>
        </w:rPr>
        <w:t>HD»,</w:t>
      </w:r>
      <w:r w:rsidR="00CE3147">
        <w:rPr>
          <w:rFonts w:eastAsia="Dotum"/>
          <w:lang w:val="ru-RU"/>
        </w:rPr>
        <w:t xml:space="preserve"> представит модели</w:t>
      </w:r>
      <w:r w:rsidRPr="005F0578">
        <w:rPr>
          <w:rFonts w:eastAsia="Dotum"/>
          <w:lang w:val="ru-RU"/>
        </w:rPr>
        <w:t xml:space="preserve"> </w:t>
      </w:r>
      <w:r w:rsidR="00CE3147">
        <w:rPr>
          <w:rFonts w:eastAsia="Dotum"/>
        </w:rPr>
        <w:t>LED</w:t>
      </w:r>
      <w:r w:rsidR="00CE3147" w:rsidRPr="00CE3147">
        <w:rPr>
          <w:rFonts w:eastAsia="Dotum"/>
          <w:lang w:val="ru-RU"/>
        </w:rPr>
        <w:t xml:space="preserve"> </w:t>
      </w:r>
      <w:r w:rsidR="00CE3147">
        <w:rPr>
          <w:rFonts w:eastAsia="Dotum"/>
          <w:lang w:val="ru-RU"/>
        </w:rPr>
        <w:t xml:space="preserve">и </w:t>
      </w:r>
      <w:r w:rsidR="00CE3147">
        <w:rPr>
          <w:rFonts w:eastAsia="Dotum"/>
        </w:rPr>
        <w:t>Quantum</w:t>
      </w:r>
      <w:r w:rsidR="00CE3147" w:rsidRPr="00CE3147">
        <w:rPr>
          <w:rFonts w:eastAsia="Dotum"/>
          <w:lang w:val="ru-RU"/>
        </w:rPr>
        <w:t xml:space="preserve"> </w:t>
      </w:r>
      <w:r w:rsidR="00CE3147">
        <w:rPr>
          <w:rFonts w:eastAsia="Dotum"/>
        </w:rPr>
        <w:t>Dot</w:t>
      </w:r>
      <w:r w:rsidR="00CE3147" w:rsidRPr="00CE3147">
        <w:rPr>
          <w:rFonts w:eastAsia="Dotum"/>
          <w:lang w:val="ru-RU"/>
        </w:rPr>
        <w:t xml:space="preserve"> </w:t>
      </w:r>
      <w:r w:rsidR="00CE3147">
        <w:rPr>
          <w:rFonts w:eastAsia="Dotum"/>
          <w:lang w:val="ru-RU"/>
        </w:rPr>
        <w:t xml:space="preserve">телевизоров из </w:t>
      </w:r>
      <w:r w:rsidRPr="005F0578">
        <w:rPr>
          <w:rFonts w:eastAsia="Dotum"/>
          <w:lang w:val="ru-RU"/>
        </w:rPr>
        <w:t xml:space="preserve">серии </w:t>
      </w:r>
      <w:proofErr w:type="spellStart"/>
      <w:r w:rsidRPr="005F0578">
        <w:rPr>
          <w:rStyle w:val="hps"/>
          <w:lang w:val="ru-RU"/>
        </w:rPr>
        <w:t>ColorPrime</w:t>
      </w:r>
      <w:proofErr w:type="spellEnd"/>
      <w:r w:rsidR="00CE3147">
        <w:rPr>
          <w:rStyle w:val="hps"/>
          <w:lang w:val="ru-RU"/>
        </w:rPr>
        <w:t>, отличающиеся</w:t>
      </w:r>
      <w:r w:rsidR="00F824B9">
        <w:rPr>
          <w:rStyle w:val="hps"/>
          <w:lang w:val="ru-RU"/>
        </w:rPr>
        <w:t xml:space="preserve"> еще более реалистичной </w:t>
      </w:r>
      <w:r w:rsidR="00CE3147">
        <w:rPr>
          <w:rStyle w:val="hps"/>
          <w:lang w:val="ru-RU"/>
        </w:rPr>
        <w:t>цветопередачей</w:t>
      </w:r>
      <w:r w:rsidRPr="005F0578">
        <w:rPr>
          <w:rFonts w:eastAsia="Dotum"/>
          <w:lang w:val="ru-RU"/>
        </w:rPr>
        <w:t xml:space="preserve"> и глуб</w:t>
      </w:r>
      <w:r w:rsidR="00F824B9">
        <w:rPr>
          <w:rFonts w:eastAsia="Dotum"/>
          <w:lang w:val="ru-RU"/>
        </w:rPr>
        <w:t>окими</w:t>
      </w:r>
      <w:r w:rsidRPr="005F0578">
        <w:rPr>
          <w:rFonts w:eastAsia="Dotum"/>
          <w:lang w:val="ru-RU"/>
        </w:rPr>
        <w:t xml:space="preserve"> цвета</w:t>
      </w:r>
      <w:r w:rsidR="00F824B9">
        <w:rPr>
          <w:rFonts w:eastAsia="Dotum"/>
          <w:lang w:val="ru-RU"/>
        </w:rPr>
        <w:t>ми</w:t>
      </w:r>
      <w:r w:rsidRPr="005F0578">
        <w:rPr>
          <w:rFonts w:eastAsia="Dotum"/>
          <w:lang w:val="ru-RU" w:eastAsia="ko-KR"/>
        </w:rPr>
        <w:t>.</w:t>
      </w: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Dotum"/>
          <w:lang w:val="ru-RU" w:eastAsia="ko-KR"/>
        </w:rPr>
      </w:pPr>
    </w:p>
    <w:p w:rsidR="007B7369" w:rsidRPr="005F0578" w:rsidRDefault="00F824B9" w:rsidP="007B7369">
      <w:pPr>
        <w:suppressAutoHyphens/>
        <w:spacing w:line="360" w:lineRule="auto"/>
        <w:jc w:val="both"/>
        <w:rPr>
          <w:rFonts w:eastAsia="Dotum"/>
          <w:lang w:val="ru-RU" w:eastAsia="ko-KR"/>
        </w:rPr>
      </w:pPr>
      <w:r>
        <w:rPr>
          <w:rFonts w:eastAsia="Dotum"/>
          <w:lang w:val="ru-RU" w:eastAsia="ko-KR"/>
        </w:rPr>
        <w:t xml:space="preserve">Также впервые на выставке </w:t>
      </w:r>
      <w:r>
        <w:rPr>
          <w:rFonts w:eastAsia="Dotum"/>
          <w:lang w:eastAsia="ko-KR"/>
        </w:rPr>
        <w:t>CES</w:t>
      </w:r>
      <w:r w:rsidRPr="00F824B9">
        <w:rPr>
          <w:rFonts w:eastAsia="Dotum"/>
          <w:lang w:val="ru-RU" w:eastAsia="ko-KR"/>
        </w:rPr>
        <w:t xml:space="preserve"> </w:t>
      </w:r>
      <w:r>
        <w:rPr>
          <w:rFonts w:eastAsia="Dotum"/>
          <w:lang w:val="ru-RU" w:eastAsia="ko-KR"/>
        </w:rPr>
        <w:t xml:space="preserve">2015 будут </w:t>
      </w:r>
      <w:r w:rsidR="008470B2" w:rsidRPr="008470B2">
        <w:rPr>
          <w:rFonts w:eastAsia="Dotum"/>
          <w:lang w:val="ru-RU" w:eastAsia="ko-KR"/>
        </w:rPr>
        <w:t>представлены</w:t>
      </w:r>
      <w:r w:rsidR="007B7369" w:rsidRPr="005F0578">
        <w:rPr>
          <w:rFonts w:eastAsia="Dotum"/>
          <w:lang w:val="ru-RU" w:eastAsia="ko-KR"/>
        </w:rPr>
        <w:t xml:space="preserve"> </w:t>
      </w:r>
      <w:r>
        <w:rPr>
          <w:rFonts w:eastAsia="Dotum"/>
          <w:lang w:val="ru-RU" w:eastAsia="ko-KR"/>
        </w:rPr>
        <w:t xml:space="preserve">4К </w:t>
      </w:r>
      <w:r w:rsidR="007B7369" w:rsidRPr="005F0578">
        <w:rPr>
          <w:rFonts w:eastAsia="Dotum"/>
          <w:lang w:val="ru-RU" w:eastAsia="ko-KR"/>
        </w:rPr>
        <w:t xml:space="preserve">ULTRA HD </w:t>
      </w:r>
      <w:r>
        <w:rPr>
          <w:rFonts w:eastAsia="Dotum"/>
          <w:lang w:val="ru-RU" w:eastAsia="ko-KR"/>
        </w:rPr>
        <w:t xml:space="preserve">телевизоры </w:t>
      </w:r>
      <w:r w:rsidR="00137294">
        <w:rPr>
          <w:rFonts w:eastAsia="Dotum"/>
          <w:lang w:eastAsia="ko-KR"/>
        </w:rPr>
        <w:t>LG</w:t>
      </w:r>
      <w:r w:rsidR="008470B2" w:rsidRPr="008470B2">
        <w:rPr>
          <w:rFonts w:eastAsia="Dotum"/>
          <w:lang w:val="ru-RU" w:eastAsia="ko-KR"/>
        </w:rPr>
        <w:t xml:space="preserve"> </w:t>
      </w:r>
      <w:r w:rsidR="007B7369" w:rsidRPr="005F0578">
        <w:rPr>
          <w:rFonts w:eastAsia="Dotum"/>
          <w:lang w:val="ru-RU" w:eastAsia="ko-KR"/>
        </w:rPr>
        <w:t xml:space="preserve">со светодиодной технологией </w:t>
      </w:r>
      <w:proofErr w:type="spellStart"/>
      <w:r w:rsidR="007B7369" w:rsidRPr="005F0578">
        <w:rPr>
          <w:rFonts w:eastAsia="Dotum"/>
          <w:lang w:val="ru-RU" w:eastAsia="ko-KR"/>
        </w:rPr>
        <w:t>Wide</w:t>
      </w:r>
      <w:proofErr w:type="spellEnd"/>
      <w:r w:rsidR="007B7369" w:rsidRPr="005F0578">
        <w:rPr>
          <w:rFonts w:eastAsia="Dotum"/>
          <w:lang w:val="ru-RU" w:eastAsia="ko-KR"/>
        </w:rPr>
        <w:t xml:space="preserve"> </w:t>
      </w:r>
      <w:proofErr w:type="spellStart"/>
      <w:r w:rsidR="007B7369" w:rsidRPr="005F0578">
        <w:rPr>
          <w:rFonts w:eastAsia="Dotum"/>
          <w:lang w:val="ru-RU" w:eastAsia="ko-KR"/>
        </w:rPr>
        <w:t>Color</w:t>
      </w:r>
      <w:proofErr w:type="spellEnd"/>
      <w:r w:rsidR="007B7369" w:rsidRPr="005F0578">
        <w:rPr>
          <w:rFonts w:eastAsia="Dotum"/>
          <w:lang w:val="ru-RU" w:eastAsia="ko-KR"/>
        </w:rPr>
        <w:t xml:space="preserve"> LED. Эта технология обеспечивает большую глубину цвета и большую реалистичность изображения благодаря применению различных светодиодов с люминофором. Также на этой выставке LG впервые представит технологию 4K ULTRA HD TV на квантовых точках</w:t>
      </w:r>
      <w:r>
        <w:rPr>
          <w:rFonts w:eastAsia="Dotum"/>
          <w:lang w:val="ru-RU" w:eastAsia="ko-KR"/>
        </w:rPr>
        <w:t xml:space="preserve"> (</w:t>
      </w:r>
      <w:r>
        <w:rPr>
          <w:rFonts w:eastAsia="Dotum"/>
          <w:lang w:eastAsia="ko-KR"/>
        </w:rPr>
        <w:t>quantum</w:t>
      </w:r>
      <w:r w:rsidRPr="00F824B9">
        <w:rPr>
          <w:rFonts w:eastAsia="Dotum"/>
          <w:lang w:val="ru-RU" w:eastAsia="ko-KR"/>
        </w:rPr>
        <w:t xml:space="preserve"> </w:t>
      </w:r>
      <w:r>
        <w:rPr>
          <w:rFonts w:eastAsia="Dotum"/>
          <w:lang w:eastAsia="ko-KR"/>
        </w:rPr>
        <w:t>dot</w:t>
      </w:r>
      <w:r w:rsidRPr="00F824B9">
        <w:rPr>
          <w:rFonts w:eastAsia="Dotum"/>
          <w:lang w:val="ru-RU" w:eastAsia="ko-KR"/>
        </w:rPr>
        <w:t>)</w:t>
      </w:r>
      <w:r>
        <w:rPr>
          <w:rFonts w:eastAsia="Dotum"/>
          <w:lang w:val="ru-RU" w:eastAsia="ko-KR"/>
        </w:rPr>
        <w:t xml:space="preserve"> с</w:t>
      </w:r>
      <w:r w:rsidR="007B7369" w:rsidRPr="005F0578">
        <w:rPr>
          <w:rFonts w:eastAsia="Dotum"/>
          <w:lang w:val="ru-RU" w:eastAsia="ko-KR"/>
        </w:rPr>
        <w:t xml:space="preserve"> высок</w:t>
      </w:r>
      <w:r>
        <w:rPr>
          <w:rFonts w:eastAsia="Dotum"/>
          <w:lang w:val="ru-RU" w:eastAsia="ko-KR"/>
        </w:rPr>
        <w:t>ой</w:t>
      </w:r>
      <w:r w:rsidR="007B7369" w:rsidRPr="005F0578">
        <w:rPr>
          <w:rFonts w:eastAsia="Dotum"/>
          <w:lang w:val="ru-RU" w:eastAsia="ko-KR"/>
        </w:rPr>
        <w:t xml:space="preserve"> точность</w:t>
      </w:r>
      <w:r>
        <w:rPr>
          <w:rFonts w:eastAsia="Dotum"/>
          <w:lang w:val="ru-RU" w:eastAsia="ko-KR"/>
        </w:rPr>
        <w:t>ю</w:t>
      </w:r>
      <w:r w:rsidR="007B7369" w:rsidRPr="005F0578">
        <w:rPr>
          <w:rFonts w:eastAsia="Dotum"/>
          <w:lang w:val="ru-RU" w:eastAsia="ko-KR"/>
        </w:rPr>
        <w:t xml:space="preserve"> цветопередачи и</w:t>
      </w:r>
      <w:r>
        <w:rPr>
          <w:rFonts w:eastAsia="Dotum"/>
          <w:lang w:val="ru-RU" w:eastAsia="ko-KR"/>
        </w:rPr>
        <w:t xml:space="preserve"> на 30 процентов</w:t>
      </w:r>
      <w:r w:rsidR="007B7369" w:rsidRPr="005F0578">
        <w:rPr>
          <w:rFonts w:eastAsia="Dotum"/>
          <w:lang w:val="ru-RU" w:eastAsia="ko-KR"/>
        </w:rPr>
        <w:t xml:space="preserve"> расшир</w:t>
      </w:r>
      <w:r>
        <w:rPr>
          <w:rFonts w:eastAsia="Dotum"/>
          <w:lang w:val="ru-RU" w:eastAsia="ko-KR"/>
        </w:rPr>
        <w:t>енной цветовой</w:t>
      </w:r>
      <w:r w:rsidR="007B7369" w:rsidRPr="005F0578">
        <w:rPr>
          <w:rFonts w:eastAsia="Dotum"/>
          <w:lang w:val="ru-RU" w:eastAsia="ko-KR"/>
        </w:rPr>
        <w:t xml:space="preserve"> гамм</w:t>
      </w:r>
      <w:r>
        <w:rPr>
          <w:rFonts w:eastAsia="Dotum"/>
          <w:lang w:val="ru-RU" w:eastAsia="ko-KR"/>
        </w:rPr>
        <w:t>ой</w:t>
      </w:r>
      <w:r w:rsidR="007B7369" w:rsidRPr="005F0578">
        <w:rPr>
          <w:rFonts w:eastAsia="Dotum"/>
          <w:lang w:val="ru-RU" w:eastAsia="ko-KR"/>
        </w:rPr>
        <w:t xml:space="preserve">. </w:t>
      </w: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Batang"/>
          <w:lang w:val="ru-RU" w:eastAsia="ko-KR"/>
        </w:rPr>
      </w:pP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Dotum"/>
          <w:lang w:val="ru-RU" w:eastAsia="ko-KR"/>
        </w:rPr>
      </w:pPr>
      <w:r w:rsidRPr="005F0578">
        <w:rPr>
          <w:rFonts w:eastAsia="Batang"/>
          <w:lang w:val="ru-RU" w:eastAsia="ko-KR"/>
        </w:rPr>
        <w:lastRenderedPageBreak/>
        <w:t xml:space="preserve">Телевизоры LG формата </w:t>
      </w:r>
      <w:r w:rsidRPr="005F0578">
        <w:rPr>
          <w:rFonts w:eastAsia="Dotum"/>
          <w:lang w:val="ru-RU" w:eastAsia="ko-KR"/>
        </w:rPr>
        <w:t xml:space="preserve">4K ULTRA HD </w:t>
      </w:r>
      <w:r w:rsidR="00F824B9">
        <w:rPr>
          <w:rFonts w:eastAsia="Dotum"/>
          <w:lang w:val="ru-RU" w:eastAsia="ko-KR"/>
        </w:rPr>
        <w:t xml:space="preserve">оснащены </w:t>
      </w:r>
      <w:r w:rsidR="00F824B9">
        <w:rPr>
          <w:rFonts w:eastAsia="Batang"/>
          <w:lang w:val="ru-RU" w:eastAsia="ko-KR"/>
        </w:rPr>
        <w:t>панелью</w:t>
      </w:r>
      <w:r w:rsidR="00F824B9">
        <w:rPr>
          <w:rFonts w:eastAsia="Dotum"/>
          <w:lang w:val="ru-RU" w:eastAsia="ko-KR"/>
        </w:rPr>
        <w:t>, выполненной</w:t>
      </w:r>
      <w:r w:rsidRPr="005F0578">
        <w:rPr>
          <w:rFonts w:eastAsia="Dotum"/>
          <w:lang w:val="ru-RU" w:eastAsia="ko-KR"/>
        </w:rPr>
        <w:t xml:space="preserve"> по технологии </w:t>
      </w:r>
      <w:proofErr w:type="spellStart"/>
      <w:r w:rsidRPr="005F0578">
        <w:rPr>
          <w:rFonts w:eastAsia="Dotum"/>
          <w:lang w:val="ru-RU" w:eastAsia="ko-KR"/>
        </w:rPr>
        <w:t>In-Plane</w:t>
      </w:r>
      <w:proofErr w:type="spellEnd"/>
      <w:r w:rsidRPr="005F0578">
        <w:rPr>
          <w:rFonts w:eastAsia="Dotum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Switching</w:t>
      </w:r>
      <w:proofErr w:type="spellEnd"/>
      <w:r w:rsidRPr="005F0578">
        <w:rPr>
          <w:rFonts w:eastAsia="Dotum"/>
          <w:lang w:val="ru-RU" w:eastAsia="ko-KR"/>
        </w:rPr>
        <w:t xml:space="preserve"> (IPS)</w:t>
      </w:r>
      <w:r w:rsidR="00F824B9">
        <w:rPr>
          <w:rFonts w:eastAsia="Dotum"/>
          <w:lang w:val="ru-RU" w:eastAsia="ko-KR"/>
        </w:rPr>
        <w:t xml:space="preserve">, с разрешением </w:t>
      </w:r>
      <w:r w:rsidR="00F824B9">
        <w:rPr>
          <w:rFonts w:eastAsia="Batang"/>
          <w:lang w:val="ru-RU" w:eastAsia="ko-KR"/>
        </w:rPr>
        <w:t>3840</w:t>
      </w:r>
      <w:r w:rsidR="00F824B9">
        <w:rPr>
          <w:rFonts w:eastAsia="Batang"/>
          <w:lang w:eastAsia="ko-KR"/>
        </w:rPr>
        <w:t>x</w:t>
      </w:r>
      <w:r w:rsidR="00F824B9" w:rsidRPr="00F824B9">
        <w:rPr>
          <w:rFonts w:eastAsia="Batang"/>
          <w:lang w:val="ru-RU" w:eastAsia="ko-KR"/>
        </w:rPr>
        <w:t>21</w:t>
      </w:r>
      <w:r w:rsidR="00F824B9">
        <w:rPr>
          <w:rFonts w:eastAsia="Batang"/>
          <w:lang w:val="ru-RU" w:eastAsia="ko-KR"/>
        </w:rPr>
        <w:t>6</w:t>
      </w:r>
      <w:r w:rsidR="00F824B9" w:rsidRPr="00F824B9">
        <w:rPr>
          <w:rFonts w:eastAsia="Batang"/>
          <w:lang w:val="ru-RU" w:eastAsia="ko-KR"/>
        </w:rPr>
        <w:t>0</w:t>
      </w:r>
      <w:r w:rsidR="00F824B9">
        <w:rPr>
          <w:rFonts w:eastAsia="Batang"/>
          <w:lang w:val="ru-RU" w:eastAsia="ko-KR"/>
        </w:rPr>
        <w:t xml:space="preserve"> точек</w:t>
      </w:r>
      <w:r w:rsidRPr="005F0578">
        <w:rPr>
          <w:rFonts w:eastAsia="Dotum"/>
          <w:lang w:val="ru-RU" w:eastAsia="ko-KR"/>
        </w:rPr>
        <w:t xml:space="preserve">. </w:t>
      </w:r>
      <w:proofErr w:type="gramStart"/>
      <w:r w:rsidR="00F824B9">
        <w:rPr>
          <w:rFonts w:eastAsia="Batang"/>
          <w:lang w:eastAsia="ko-KR"/>
        </w:rPr>
        <w:t>IPS</w:t>
      </w:r>
      <w:r w:rsidR="00F824B9" w:rsidRPr="00F824B9">
        <w:rPr>
          <w:rFonts w:eastAsia="Batang"/>
          <w:lang w:val="ru-RU" w:eastAsia="ko-KR"/>
        </w:rPr>
        <w:t>-</w:t>
      </w:r>
      <w:r w:rsidR="00F824B9">
        <w:rPr>
          <w:rFonts w:eastAsia="Batang"/>
          <w:lang w:val="ru-RU" w:eastAsia="ko-KR"/>
        </w:rPr>
        <w:t>панели передают</w:t>
      </w:r>
      <w:r w:rsidRPr="005F0578">
        <w:rPr>
          <w:rFonts w:eastAsia="Batang"/>
          <w:lang w:val="ru-RU" w:eastAsia="ko-KR"/>
        </w:rPr>
        <w:t xml:space="preserve"> </w:t>
      </w:r>
      <w:r w:rsidR="00F824B9">
        <w:rPr>
          <w:rFonts w:eastAsia="Batang"/>
          <w:lang w:val="ru-RU" w:eastAsia="ko-KR"/>
        </w:rPr>
        <w:t>максимально натуральные цвета</w:t>
      </w:r>
      <w:r w:rsidRPr="005F0578">
        <w:rPr>
          <w:rFonts w:eastAsia="Batang"/>
          <w:lang w:val="ru-RU" w:eastAsia="ko-KR"/>
        </w:rPr>
        <w:t xml:space="preserve"> и одновременно обеспечивают невероятно широкий угол обзора.</w:t>
      </w:r>
      <w:proofErr w:type="gramEnd"/>
      <w:r w:rsidRPr="005F0578">
        <w:rPr>
          <w:rFonts w:eastAsia="Batang"/>
          <w:lang w:val="ru-RU" w:eastAsia="ko-KR"/>
        </w:rPr>
        <w:t xml:space="preserve"> Технология локального затемнения</w:t>
      </w:r>
      <w:r w:rsidRPr="005F0578">
        <w:rPr>
          <w:rFonts w:eastAsia="Dotum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True</w:t>
      </w:r>
      <w:proofErr w:type="spellEnd"/>
      <w:r w:rsidRPr="005F0578">
        <w:rPr>
          <w:rFonts w:eastAsia="Dotum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Black</w:t>
      </w:r>
      <w:proofErr w:type="spellEnd"/>
      <w:r w:rsidRPr="005F0578">
        <w:rPr>
          <w:rFonts w:eastAsia="Dotum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Control</w:t>
      </w:r>
      <w:proofErr w:type="spellEnd"/>
      <w:r w:rsidRPr="005F0578">
        <w:rPr>
          <w:rFonts w:eastAsia="Dotum"/>
          <w:lang w:val="ru-RU" w:eastAsia="ko-KR"/>
        </w:rPr>
        <w:t xml:space="preserve"> компании </w:t>
      </w:r>
      <w:r w:rsidRPr="005F0578">
        <w:rPr>
          <w:rFonts w:eastAsia="Batang"/>
          <w:lang w:val="ru-RU" w:eastAsia="ko-KR"/>
        </w:rPr>
        <w:t xml:space="preserve">LG повышает контрастность и создает на экране более глубокие оттенки черного. Кроме того, </w:t>
      </w:r>
      <w:r w:rsidR="00F824B9">
        <w:rPr>
          <w:rFonts w:eastAsia="Batang"/>
          <w:lang w:val="ru-RU" w:eastAsia="ko-KR"/>
        </w:rPr>
        <w:t>телевизоры 2015 года включают</w:t>
      </w:r>
      <w:r w:rsidRPr="005F0578">
        <w:rPr>
          <w:rFonts w:eastAsia="Batang"/>
          <w:lang w:val="ru-RU" w:eastAsia="ko-KR"/>
        </w:rPr>
        <w:t xml:space="preserve"> нов</w:t>
      </w:r>
      <w:r w:rsidR="00F824B9">
        <w:rPr>
          <w:rFonts w:eastAsia="Batang"/>
          <w:lang w:val="ru-RU" w:eastAsia="ko-KR"/>
        </w:rPr>
        <w:t>ую</w:t>
      </w:r>
      <w:r w:rsidRPr="005F0578">
        <w:rPr>
          <w:rFonts w:eastAsia="Batang"/>
          <w:lang w:val="ru-RU" w:eastAsia="ko-KR"/>
        </w:rPr>
        <w:t xml:space="preserve"> функци</w:t>
      </w:r>
      <w:r w:rsidR="00F824B9">
        <w:rPr>
          <w:rFonts w:eastAsia="Batang"/>
          <w:lang w:val="ru-RU" w:eastAsia="ko-KR"/>
        </w:rPr>
        <w:t>ю</w:t>
      </w:r>
      <w:r w:rsidRPr="005F0578">
        <w:rPr>
          <w:rFonts w:eastAsia="Batang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Natural</w:t>
      </w:r>
      <w:proofErr w:type="spellEnd"/>
      <w:r w:rsidRPr="005F0578">
        <w:rPr>
          <w:rFonts w:eastAsia="Dotum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Color</w:t>
      </w:r>
      <w:proofErr w:type="spellEnd"/>
      <w:r w:rsidRPr="005F0578">
        <w:rPr>
          <w:rFonts w:eastAsia="Dotum"/>
          <w:lang w:val="ru-RU" w:eastAsia="ko-KR"/>
        </w:rPr>
        <w:t xml:space="preserve">, </w:t>
      </w:r>
      <w:r w:rsidRPr="005F0578">
        <w:rPr>
          <w:rFonts w:eastAsia="Batang"/>
          <w:lang w:val="ru-RU" w:eastAsia="ko-KR"/>
        </w:rPr>
        <w:t xml:space="preserve">которая сводит к минимуму ошибки в цветопередаче, </w:t>
      </w:r>
      <w:r w:rsidR="00F824B9">
        <w:rPr>
          <w:rFonts w:eastAsia="Batang"/>
          <w:lang w:val="ru-RU" w:eastAsia="ko-KR"/>
        </w:rPr>
        <w:t>и</w:t>
      </w:r>
      <w:r w:rsidRPr="005F0578">
        <w:rPr>
          <w:rFonts w:eastAsia="Batang"/>
          <w:lang w:val="ru-RU" w:eastAsia="ko-KR"/>
        </w:rPr>
        <w:t xml:space="preserve"> функци</w:t>
      </w:r>
      <w:r w:rsidR="00F824B9">
        <w:rPr>
          <w:rFonts w:eastAsia="Batang"/>
          <w:lang w:val="ru-RU" w:eastAsia="ko-KR"/>
        </w:rPr>
        <w:t>ю</w:t>
      </w:r>
      <w:r w:rsidRPr="005F0578">
        <w:rPr>
          <w:rFonts w:eastAsia="Batang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Contrast</w:t>
      </w:r>
      <w:proofErr w:type="spellEnd"/>
      <w:r w:rsidRPr="005F0578">
        <w:rPr>
          <w:rFonts w:eastAsia="Dotum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Optimizer</w:t>
      </w:r>
      <w:proofErr w:type="spellEnd"/>
      <w:r w:rsidR="00F824B9">
        <w:rPr>
          <w:rFonts w:eastAsia="Dotum"/>
          <w:lang w:val="ru-RU" w:eastAsia="ko-KR"/>
        </w:rPr>
        <w:t>,</w:t>
      </w:r>
      <w:r w:rsidRPr="005F0578">
        <w:rPr>
          <w:rFonts w:eastAsia="Dotum"/>
          <w:lang w:val="ru-RU" w:eastAsia="ko-KR"/>
        </w:rPr>
        <w:t xml:space="preserve"> повыша</w:t>
      </w:r>
      <w:r w:rsidR="00F824B9">
        <w:rPr>
          <w:rFonts w:eastAsia="Dotum"/>
          <w:lang w:val="ru-RU" w:eastAsia="ko-KR"/>
        </w:rPr>
        <w:t>ющую</w:t>
      </w:r>
      <w:r w:rsidRPr="005F0578">
        <w:rPr>
          <w:rFonts w:eastAsia="Dotum"/>
          <w:lang w:val="ru-RU" w:eastAsia="ko-KR"/>
        </w:rPr>
        <w:t xml:space="preserve"> </w:t>
      </w:r>
      <w:r w:rsidRPr="005F0578">
        <w:rPr>
          <w:rFonts w:eastAsia="Batang"/>
          <w:lang w:val="ru-RU" w:eastAsia="ko-KR"/>
        </w:rPr>
        <w:t>цветовой контраст и яркость</w:t>
      </w:r>
      <w:r w:rsidRPr="005F0578">
        <w:rPr>
          <w:rFonts w:eastAsia="Dotum"/>
          <w:lang w:val="ru-RU" w:eastAsia="ko-KR"/>
        </w:rPr>
        <w:t xml:space="preserve">. </w:t>
      </w: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Dotum"/>
          <w:lang w:val="ru-RU" w:eastAsia="ko-KR"/>
        </w:rPr>
      </w:pPr>
    </w:p>
    <w:p w:rsidR="007B7369" w:rsidRPr="005F0578" w:rsidRDefault="007C102B" w:rsidP="007B7369">
      <w:pPr>
        <w:suppressAutoHyphens/>
        <w:spacing w:line="360" w:lineRule="auto"/>
        <w:jc w:val="both"/>
        <w:rPr>
          <w:rFonts w:eastAsia="Dotum"/>
          <w:lang w:val="ru-RU" w:eastAsia="ko-KR"/>
        </w:rPr>
      </w:pPr>
      <w:r>
        <w:rPr>
          <w:rFonts w:eastAsia="Batang"/>
          <w:lang w:val="ru-RU" w:eastAsia="ko-KR"/>
        </w:rPr>
        <w:t>Линейка</w:t>
      </w:r>
      <w:r w:rsidR="00F824B9">
        <w:rPr>
          <w:rFonts w:eastAsia="Batang"/>
          <w:lang w:val="ru-RU" w:eastAsia="ko-KR"/>
        </w:rPr>
        <w:t xml:space="preserve"> телевизоров </w:t>
      </w:r>
      <w:r w:rsidR="00F824B9">
        <w:rPr>
          <w:rFonts w:eastAsia="Batang"/>
          <w:lang w:eastAsia="ko-KR"/>
        </w:rPr>
        <w:t>LG</w:t>
      </w:r>
      <w:r w:rsidR="00F824B9" w:rsidRPr="00F824B9">
        <w:rPr>
          <w:rFonts w:eastAsia="Batang"/>
          <w:lang w:val="ru-RU" w:eastAsia="ko-KR"/>
        </w:rPr>
        <w:t xml:space="preserve"> 4</w:t>
      </w:r>
      <w:r w:rsidR="00F824B9">
        <w:rPr>
          <w:rFonts w:eastAsia="Batang"/>
          <w:lang w:eastAsia="ko-KR"/>
        </w:rPr>
        <w:t>K</w:t>
      </w:r>
      <w:r w:rsidR="00F824B9" w:rsidRPr="00F824B9">
        <w:rPr>
          <w:rFonts w:eastAsia="Batang"/>
          <w:lang w:val="ru-RU" w:eastAsia="ko-KR"/>
        </w:rPr>
        <w:t xml:space="preserve"> </w:t>
      </w:r>
      <w:r w:rsidR="00F824B9">
        <w:rPr>
          <w:rFonts w:eastAsia="Batang"/>
          <w:lang w:eastAsia="ko-KR"/>
        </w:rPr>
        <w:t>ULTRA</w:t>
      </w:r>
      <w:r w:rsidR="00F824B9" w:rsidRPr="00F824B9">
        <w:rPr>
          <w:rFonts w:eastAsia="Batang"/>
          <w:lang w:val="ru-RU" w:eastAsia="ko-KR"/>
        </w:rPr>
        <w:t xml:space="preserve"> </w:t>
      </w:r>
      <w:r w:rsidR="00F824B9">
        <w:rPr>
          <w:rFonts w:eastAsia="Batang"/>
          <w:lang w:eastAsia="ko-KR"/>
        </w:rPr>
        <w:t>HD</w:t>
      </w:r>
      <w:r w:rsidR="00F824B9" w:rsidRPr="00F824B9">
        <w:rPr>
          <w:rFonts w:eastAsia="Batang"/>
          <w:lang w:val="ru-RU" w:eastAsia="ko-KR"/>
        </w:rPr>
        <w:t xml:space="preserve"> </w:t>
      </w:r>
      <w:r w:rsidR="00F824B9">
        <w:rPr>
          <w:rFonts w:eastAsia="Batang"/>
          <w:lang w:val="ru-RU" w:eastAsia="ko-KR"/>
        </w:rPr>
        <w:t xml:space="preserve">2015 года </w:t>
      </w:r>
      <w:r>
        <w:rPr>
          <w:rFonts w:eastAsia="Batang"/>
          <w:lang w:val="ru-RU" w:eastAsia="ko-KR"/>
        </w:rPr>
        <w:t>создана на основе</w:t>
      </w:r>
      <w:r w:rsidR="00F824B9">
        <w:rPr>
          <w:rFonts w:eastAsia="Batang"/>
          <w:lang w:val="ru-RU" w:eastAsia="ko-KR"/>
        </w:rPr>
        <w:t xml:space="preserve"> </w:t>
      </w:r>
      <w:r w:rsidR="00137294" w:rsidRPr="005F0578">
        <w:rPr>
          <w:rFonts w:eastAsia="Batang"/>
          <w:lang w:val="ru-RU" w:eastAsia="ko-KR"/>
        </w:rPr>
        <w:t>нов</w:t>
      </w:r>
      <w:r w:rsidR="00137294">
        <w:rPr>
          <w:rFonts w:eastAsia="Batang"/>
          <w:lang w:val="ru-RU" w:eastAsia="ko-KR"/>
        </w:rPr>
        <w:t>ой</w:t>
      </w:r>
      <w:r w:rsidR="00137294" w:rsidRPr="005F0578">
        <w:rPr>
          <w:rFonts w:eastAsia="Batang"/>
          <w:lang w:val="ru-RU" w:eastAsia="ko-KR"/>
        </w:rPr>
        <w:t xml:space="preserve"> </w:t>
      </w:r>
      <w:r w:rsidR="007B7369" w:rsidRPr="005F0578">
        <w:rPr>
          <w:rFonts w:eastAsia="Batang"/>
          <w:lang w:val="ru-RU" w:eastAsia="ko-KR"/>
        </w:rPr>
        <w:t>концепци</w:t>
      </w:r>
      <w:r w:rsidR="00137294">
        <w:rPr>
          <w:rFonts w:eastAsia="Batang"/>
          <w:lang w:val="ru-RU" w:eastAsia="ko-KR"/>
        </w:rPr>
        <w:t>и</w:t>
      </w:r>
      <w:r w:rsidR="007B7369" w:rsidRPr="005F0578">
        <w:rPr>
          <w:rFonts w:eastAsia="Dotum"/>
          <w:lang w:val="ru-RU" w:eastAsia="ko-KR"/>
        </w:rPr>
        <w:t xml:space="preserve"> ULTRA </w:t>
      </w:r>
      <w:proofErr w:type="spellStart"/>
      <w:r w:rsidR="007B7369" w:rsidRPr="005F0578">
        <w:rPr>
          <w:rFonts w:eastAsia="Dotum"/>
          <w:lang w:val="ru-RU" w:eastAsia="ko-KR"/>
        </w:rPr>
        <w:t>Slim</w:t>
      </w:r>
      <w:proofErr w:type="spellEnd"/>
      <w:r w:rsidR="007B7369" w:rsidRPr="005F0578">
        <w:rPr>
          <w:rFonts w:eastAsia="Dotum"/>
          <w:lang w:val="ru-RU" w:eastAsia="ko-KR"/>
        </w:rPr>
        <w:t xml:space="preserve">, </w:t>
      </w:r>
      <w:r w:rsidR="007B7369" w:rsidRPr="005F0578">
        <w:rPr>
          <w:rStyle w:val="hps"/>
          <w:lang w:val="ru-RU"/>
        </w:rPr>
        <w:t>интегрирован</w:t>
      </w:r>
      <w:r w:rsidR="00F824B9">
        <w:rPr>
          <w:rStyle w:val="hps"/>
          <w:lang w:val="ru-RU"/>
        </w:rPr>
        <w:t>н</w:t>
      </w:r>
      <w:r>
        <w:rPr>
          <w:rStyle w:val="hps"/>
          <w:lang w:val="ru-RU"/>
        </w:rPr>
        <w:t>ой</w:t>
      </w:r>
      <w:r w:rsidR="007B7369" w:rsidRPr="005F0578">
        <w:rPr>
          <w:rStyle w:val="hps"/>
          <w:lang w:val="ru-RU"/>
        </w:rPr>
        <w:t xml:space="preserve"> в дизайн CINEMA</w:t>
      </w:r>
      <w:r w:rsidR="007B7369" w:rsidRPr="005F0578">
        <w:rPr>
          <w:lang w:val="ru-RU"/>
        </w:rPr>
        <w:t xml:space="preserve"> </w:t>
      </w:r>
      <w:r w:rsidR="007B7369" w:rsidRPr="005F0578">
        <w:rPr>
          <w:rStyle w:val="hps"/>
          <w:lang w:val="ru-RU"/>
        </w:rPr>
        <w:t xml:space="preserve">SCREEN. Тончайшая элегантная рамка вокруг экрана и чистые линии </w:t>
      </w:r>
      <w:r>
        <w:rPr>
          <w:rStyle w:val="hps"/>
          <w:lang w:val="ru-RU"/>
        </w:rPr>
        <w:t>корпуса</w:t>
      </w:r>
      <w:r w:rsidR="007B7369" w:rsidRPr="005F0578">
        <w:rPr>
          <w:rStyle w:val="hps"/>
          <w:lang w:val="ru-RU"/>
        </w:rPr>
        <w:t xml:space="preserve"> дополняют общий вид телевизора, в котором даже </w:t>
      </w:r>
      <w:r w:rsidR="007B7369" w:rsidRPr="005F0578">
        <w:rPr>
          <w:rFonts w:eastAsia="Batang"/>
          <w:lang w:val="ru-RU" w:eastAsia="ko-KR"/>
        </w:rPr>
        <w:t xml:space="preserve">задняя панель была </w:t>
      </w:r>
      <w:r>
        <w:rPr>
          <w:rFonts w:eastAsia="Batang"/>
          <w:lang w:val="ru-RU" w:eastAsia="ko-KR"/>
        </w:rPr>
        <w:t>разработана</w:t>
      </w:r>
      <w:r w:rsidR="007B7369" w:rsidRPr="005F0578">
        <w:rPr>
          <w:rFonts w:eastAsia="Batang"/>
          <w:lang w:val="ru-RU" w:eastAsia="ko-KR"/>
        </w:rPr>
        <w:t xml:space="preserve"> так, чтобы добавить современные штрихи практически </w:t>
      </w:r>
      <w:r w:rsidR="00137294">
        <w:rPr>
          <w:rFonts w:eastAsia="Batang"/>
          <w:lang w:val="ru-RU" w:eastAsia="ko-KR"/>
        </w:rPr>
        <w:t xml:space="preserve">к </w:t>
      </w:r>
      <w:r w:rsidR="007B7369" w:rsidRPr="005F0578">
        <w:rPr>
          <w:rFonts w:eastAsia="Batang"/>
          <w:lang w:val="ru-RU" w:eastAsia="ko-KR"/>
        </w:rPr>
        <w:t>любому интерьеру</w:t>
      </w:r>
      <w:r w:rsidR="007B7369" w:rsidRPr="005F0578">
        <w:rPr>
          <w:rFonts w:eastAsia="Dotum"/>
          <w:lang w:val="ru-RU" w:eastAsia="ko-KR"/>
        </w:rPr>
        <w:t>.</w:t>
      </w: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Dotum"/>
          <w:lang w:val="ru-RU" w:eastAsia="ko-KR"/>
        </w:rPr>
      </w:pP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Batang"/>
          <w:lang w:val="ru-RU" w:eastAsia="ko-KR"/>
        </w:rPr>
      </w:pPr>
      <w:r w:rsidRPr="005F0578">
        <w:rPr>
          <w:rFonts w:eastAsia="Batang"/>
          <w:lang w:val="ru-RU" w:eastAsia="ko-KR"/>
        </w:rPr>
        <w:t xml:space="preserve">Пять моделей телевизоров LG формата </w:t>
      </w:r>
      <w:r w:rsidRPr="005F0578">
        <w:rPr>
          <w:rFonts w:eastAsia="Dotum"/>
          <w:lang w:val="ru-RU" w:eastAsia="ko-KR"/>
        </w:rPr>
        <w:t>4K ULTRA HD</w:t>
      </w:r>
      <w:r w:rsidR="00137294">
        <w:rPr>
          <w:rFonts w:eastAsia="Dotum"/>
          <w:lang w:val="ru-RU" w:eastAsia="ko-KR"/>
        </w:rPr>
        <w:t>, представленных публике,</w:t>
      </w:r>
      <w:r w:rsidRPr="005F0578">
        <w:rPr>
          <w:rFonts w:eastAsia="Dotum"/>
          <w:lang w:val="ru-RU" w:eastAsia="ko-KR"/>
        </w:rPr>
        <w:t xml:space="preserve"> </w:t>
      </w:r>
      <w:r w:rsidRPr="005F0578">
        <w:rPr>
          <w:rFonts w:eastAsia="Batang"/>
          <w:lang w:val="ru-RU" w:eastAsia="ko-KR"/>
        </w:rPr>
        <w:t xml:space="preserve">оснащены потрясающей многоканальной системой объемного звучания ULTRA </w:t>
      </w:r>
      <w:proofErr w:type="spellStart"/>
      <w:r w:rsidRPr="005F0578">
        <w:rPr>
          <w:rFonts w:eastAsia="Batang"/>
          <w:lang w:val="ru-RU" w:eastAsia="ko-KR"/>
        </w:rPr>
        <w:t>Surround</w:t>
      </w:r>
      <w:proofErr w:type="spellEnd"/>
      <w:r w:rsidRPr="005F0578">
        <w:rPr>
          <w:rFonts w:eastAsia="Batang"/>
          <w:lang w:val="ru-RU" w:eastAsia="ko-KR"/>
        </w:rPr>
        <w:t xml:space="preserve"> </w:t>
      </w:r>
      <w:proofErr w:type="spellStart"/>
      <w:r w:rsidRPr="005F0578">
        <w:rPr>
          <w:rFonts w:eastAsia="Batang"/>
          <w:lang w:val="ru-RU" w:eastAsia="ko-KR"/>
        </w:rPr>
        <w:t>System</w:t>
      </w:r>
      <w:proofErr w:type="spellEnd"/>
      <w:r w:rsidRPr="005F0578">
        <w:rPr>
          <w:rFonts w:eastAsia="Batang"/>
          <w:lang w:val="ru-RU" w:eastAsia="ko-KR"/>
        </w:rPr>
        <w:t xml:space="preserve">, разработанной в партнерстве с компанией </w:t>
      </w:r>
      <w:proofErr w:type="spellStart"/>
      <w:r w:rsidRPr="005F0578">
        <w:rPr>
          <w:rFonts w:eastAsia="Batang"/>
          <w:lang w:val="ru-RU" w:eastAsia="ko-KR"/>
        </w:rPr>
        <w:t>Harman</w:t>
      </w:r>
      <w:proofErr w:type="spellEnd"/>
      <w:r w:rsidRPr="005F0578">
        <w:rPr>
          <w:rFonts w:eastAsia="Batang"/>
          <w:lang w:val="ru-RU" w:eastAsia="ko-KR"/>
        </w:rPr>
        <w:t>/</w:t>
      </w:r>
      <w:proofErr w:type="spellStart"/>
      <w:r w:rsidRPr="005F0578">
        <w:rPr>
          <w:rFonts w:eastAsia="Batang"/>
          <w:lang w:val="ru-RU" w:eastAsia="ko-KR"/>
        </w:rPr>
        <w:t>Kardon</w:t>
      </w:r>
      <w:proofErr w:type="spellEnd"/>
      <w:r w:rsidRPr="005F0578">
        <w:rPr>
          <w:rFonts w:eastAsia="Batang"/>
          <w:lang w:val="ru-RU" w:eastAsia="ko-KR"/>
        </w:rPr>
        <w:t>, экспертом в аудио технологиях. Глубокий, богатый и мощный звук еще больше усиливает ощущени</w:t>
      </w:r>
      <w:r w:rsidR="007C102B">
        <w:rPr>
          <w:rFonts w:eastAsia="Batang"/>
          <w:lang w:val="ru-RU" w:eastAsia="ko-KR"/>
        </w:rPr>
        <w:t>е</w:t>
      </w:r>
      <w:r w:rsidRPr="005F0578">
        <w:rPr>
          <w:rFonts w:eastAsia="Batang"/>
          <w:lang w:val="ru-RU" w:eastAsia="ko-KR"/>
        </w:rPr>
        <w:t xml:space="preserve"> полного </w:t>
      </w:r>
      <w:r w:rsidRPr="005F0578">
        <w:rPr>
          <w:rStyle w:val="hps"/>
          <w:lang w:val="ru-RU"/>
        </w:rPr>
        <w:t>погружения при просмотре</w:t>
      </w:r>
      <w:r w:rsidR="007C102B">
        <w:rPr>
          <w:rStyle w:val="hps"/>
          <w:lang w:val="ru-RU"/>
        </w:rPr>
        <w:t xml:space="preserve"> фильмов и телепередач</w:t>
      </w:r>
      <w:r w:rsidRPr="005F0578">
        <w:rPr>
          <w:rStyle w:val="hps"/>
          <w:lang w:val="ru-RU"/>
        </w:rPr>
        <w:t>. Фронтальные динамики особой конструкции компактны</w:t>
      </w:r>
      <w:r w:rsidRPr="005F0578">
        <w:rPr>
          <w:lang w:val="ru-RU"/>
        </w:rPr>
        <w:t xml:space="preserve">, но эффективны. </w:t>
      </w:r>
      <w:r w:rsidRPr="005F0578">
        <w:rPr>
          <w:rStyle w:val="hps"/>
          <w:lang w:val="ru-RU"/>
        </w:rPr>
        <w:t xml:space="preserve">Новая </w:t>
      </w:r>
      <w:r w:rsidR="007C102B">
        <w:rPr>
          <w:rStyle w:val="hps"/>
          <w:lang w:val="ru-RU"/>
        </w:rPr>
        <w:t xml:space="preserve">премиальная </w:t>
      </w:r>
      <w:r w:rsidRPr="005F0578">
        <w:rPr>
          <w:rStyle w:val="hps"/>
          <w:lang w:val="ru-RU"/>
        </w:rPr>
        <w:t xml:space="preserve">серия UF9500 </w:t>
      </w:r>
      <w:r w:rsidR="007C102B">
        <w:rPr>
          <w:rStyle w:val="hps"/>
          <w:lang w:val="ru-RU"/>
        </w:rPr>
        <w:t>имеет</w:t>
      </w:r>
      <w:r w:rsidRPr="005F0578">
        <w:rPr>
          <w:rStyle w:val="hps"/>
          <w:lang w:val="ru-RU"/>
        </w:rPr>
        <w:t xml:space="preserve"> встроенн</w:t>
      </w:r>
      <w:r w:rsidR="007C102B">
        <w:rPr>
          <w:rStyle w:val="hps"/>
          <w:lang w:val="ru-RU"/>
        </w:rPr>
        <w:t>ую</w:t>
      </w:r>
      <w:r w:rsidRPr="005F0578">
        <w:rPr>
          <w:lang w:val="ru-RU"/>
        </w:rPr>
        <w:t xml:space="preserve"> </w:t>
      </w:r>
      <w:r w:rsidRPr="005F0578">
        <w:rPr>
          <w:rStyle w:val="hps"/>
          <w:lang w:val="ru-RU"/>
        </w:rPr>
        <w:t>подставк</w:t>
      </w:r>
      <w:r w:rsidR="007C102B">
        <w:rPr>
          <w:rStyle w:val="hps"/>
          <w:lang w:val="ru-RU"/>
        </w:rPr>
        <w:t>у</w:t>
      </w:r>
      <w:r w:rsidRPr="005F0578">
        <w:rPr>
          <w:rFonts w:eastAsia="Batang"/>
          <w:lang w:val="ru-RU" w:eastAsia="ko-KR"/>
        </w:rPr>
        <w:t xml:space="preserve"> </w:t>
      </w:r>
      <w:proofErr w:type="spellStart"/>
      <w:r w:rsidRPr="005F0578">
        <w:rPr>
          <w:rFonts w:eastAsia="Batang"/>
          <w:lang w:val="ru-RU" w:eastAsia="ko-KR"/>
        </w:rPr>
        <w:t>Auditorium</w:t>
      </w:r>
      <w:proofErr w:type="spellEnd"/>
      <w:r w:rsidRPr="005F0578">
        <w:rPr>
          <w:rFonts w:eastAsia="Batang"/>
          <w:lang w:val="ru-RU" w:eastAsia="ko-KR"/>
        </w:rPr>
        <w:t xml:space="preserve"> </w:t>
      </w:r>
      <w:proofErr w:type="spellStart"/>
      <w:r w:rsidRPr="005F0578">
        <w:rPr>
          <w:rFonts w:eastAsia="Batang"/>
          <w:lang w:val="ru-RU" w:eastAsia="ko-KR"/>
        </w:rPr>
        <w:t>Stand</w:t>
      </w:r>
      <w:proofErr w:type="spellEnd"/>
      <w:r w:rsidR="007C102B">
        <w:rPr>
          <w:rFonts w:eastAsia="Batang"/>
          <w:lang w:val="ru-RU" w:eastAsia="ko-KR"/>
        </w:rPr>
        <w:t xml:space="preserve"> </w:t>
      </w:r>
      <w:r w:rsidRPr="005F0578">
        <w:rPr>
          <w:rStyle w:val="hps"/>
          <w:lang w:val="ru-RU"/>
        </w:rPr>
        <w:t>для максимально точного отражения</w:t>
      </w:r>
      <w:r w:rsidRPr="005F0578">
        <w:rPr>
          <w:lang w:val="ru-RU"/>
        </w:rPr>
        <w:t xml:space="preserve"> </w:t>
      </w:r>
      <w:r w:rsidRPr="005F0578">
        <w:rPr>
          <w:rStyle w:val="hps"/>
          <w:lang w:val="ru-RU"/>
        </w:rPr>
        <w:t>и фокусировки звука</w:t>
      </w:r>
      <w:r w:rsidRPr="005F0578">
        <w:rPr>
          <w:rFonts w:eastAsia="Batang"/>
          <w:lang w:val="ru-RU" w:eastAsia="ko-KR"/>
        </w:rPr>
        <w:t>.</w:t>
      </w: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Batang"/>
          <w:lang w:val="ru-RU" w:eastAsia="ko-KR"/>
        </w:rPr>
      </w:pP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Batang"/>
          <w:lang w:val="ru-RU" w:eastAsia="ko-KR"/>
        </w:rPr>
      </w:pPr>
      <w:r w:rsidRPr="005F0578">
        <w:rPr>
          <w:rFonts w:eastAsia="Times New Roman"/>
          <w:lang w:val="ru-RU" w:eastAsia="ko-KR"/>
        </w:rPr>
        <w:t xml:space="preserve">Недавно обновленная </w:t>
      </w:r>
      <w:r w:rsidRPr="005F0578">
        <w:rPr>
          <w:rFonts w:eastAsia="Batang"/>
          <w:lang w:val="ru-RU" w:eastAsia="ko-KR"/>
        </w:rPr>
        <w:t xml:space="preserve">собственная платформа </w:t>
      </w:r>
      <w:proofErr w:type="spellStart"/>
      <w:r w:rsidRPr="005F0578">
        <w:rPr>
          <w:rFonts w:eastAsia="Batang"/>
          <w:lang w:val="ru-RU" w:eastAsia="ko-KR"/>
        </w:rPr>
        <w:t>webOS</w:t>
      </w:r>
      <w:proofErr w:type="spellEnd"/>
      <w:r w:rsidRPr="005F0578">
        <w:rPr>
          <w:rFonts w:eastAsia="Batang"/>
          <w:lang w:val="ru-RU" w:eastAsia="ko-KR"/>
        </w:rPr>
        <w:t xml:space="preserve"> 2.0 для LG </w:t>
      </w:r>
      <w:proofErr w:type="spellStart"/>
      <w:r w:rsidRPr="005F0578">
        <w:rPr>
          <w:rFonts w:eastAsia="Batang"/>
          <w:lang w:val="ru-RU" w:eastAsia="ko-KR"/>
        </w:rPr>
        <w:t>Smart</w:t>
      </w:r>
      <w:proofErr w:type="spellEnd"/>
      <w:r w:rsidRPr="005F0578">
        <w:rPr>
          <w:rFonts w:eastAsia="Batang"/>
          <w:lang w:val="ru-RU" w:eastAsia="ko-KR"/>
        </w:rPr>
        <w:t xml:space="preserve"> TV стала еще </w:t>
      </w:r>
      <w:r w:rsidR="007C102B">
        <w:rPr>
          <w:rFonts w:eastAsia="Batang"/>
          <w:lang w:val="ru-RU" w:eastAsia="ko-KR"/>
        </w:rPr>
        <w:t>удобнее</w:t>
      </w:r>
      <w:r w:rsidRPr="005F0578">
        <w:rPr>
          <w:rFonts w:eastAsia="Batang"/>
          <w:lang w:val="ru-RU" w:eastAsia="ko-KR"/>
        </w:rPr>
        <w:t xml:space="preserve">, что позволяет пользователям полностью задействовать весь потенциал системы. Время загрузки было сокращено на 60 процентов, а подключение к внешним устройствам стало </w:t>
      </w:r>
      <w:r w:rsidR="007C102B">
        <w:rPr>
          <w:rFonts w:eastAsia="Batang"/>
          <w:lang w:val="ru-RU" w:eastAsia="ko-KR"/>
        </w:rPr>
        <w:t>проще</w:t>
      </w:r>
      <w:r w:rsidRPr="005F0578">
        <w:rPr>
          <w:rFonts w:eastAsia="Batang"/>
          <w:lang w:val="ru-RU" w:eastAsia="ko-KR"/>
        </w:rPr>
        <w:t xml:space="preserve">. Более того, пользователи могут настроить </w:t>
      </w:r>
      <w:r w:rsidR="00137294">
        <w:rPr>
          <w:rFonts w:eastAsia="Batang"/>
          <w:lang w:val="ru-RU" w:eastAsia="ko-KR"/>
        </w:rPr>
        <w:t>П</w:t>
      </w:r>
      <w:r w:rsidRPr="005F0578">
        <w:rPr>
          <w:rFonts w:eastAsia="Batang"/>
          <w:lang w:val="ru-RU" w:eastAsia="ko-KR"/>
        </w:rPr>
        <w:t>анел</w:t>
      </w:r>
      <w:r w:rsidR="007C102B">
        <w:rPr>
          <w:rFonts w:eastAsia="Batang"/>
          <w:lang w:val="ru-RU" w:eastAsia="ko-KR"/>
        </w:rPr>
        <w:t xml:space="preserve">ь </w:t>
      </w:r>
      <w:r w:rsidR="00137294">
        <w:rPr>
          <w:rFonts w:eastAsia="Batang"/>
          <w:lang w:val="ru-RU" w:eastAsia="ko-KR"/>
        </w:rPr>
        <w:t>Запуска</w:t>
      </w:r>
      <w:r w:rsidR="007C102B">
        <w:rPr>
          <w:rFonts w:eastAsia="Batang"/>
          <w:lang w:val="ru-RU" w:eastAsia="ko-KR"/>
        </w:rPr>
        <w:t xml:space="preserve"> в зависимости от </w:t>
      </w:r>
      <w:r w:rsidRPr="005F0578">
        <w:rPr>
          <w:rFonts w:eastAsia="Batang"/>
          <w:lang w:val="ru-RU" w:eastAsia="ko-KR"/>
        </w:rPr>
        <w:t>индивидуальны</w:t>
      </w:r>
      <w:r w:rsidR="007C102B">
        <w:rPr>
          <w:rFonts w:eastAsia="Batang"/>
          <w:lang w:val="ru-RU" w:eastAsia="ko-KR"/>
        </w:rPr>
        <w:t>х потребностей</w:t>
      </w:r>
      <w:r w:rsidRPr="005F0578">
        <w:rPr>
          <w:rFonts w:eastAsia="Batang"/>
          <w:lang w:val="ru-RU" w:eastAsia="ko-KR"/>
        </w:rPr>
        <w:t>.</w:t>
      </w: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Batang"/>
          <w:lang w:val="ru-RU" w:eastAsia="ko-KR"/>
        </w:rPr>
      </w:pP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Dotum"/>
          <w:lang w:val="ru-RU" w:eastAsia="ko-KR"/>
        </w:rPr>
      </w:pPr>
      <w:r w:rsidRPr="005F0578">
        <w:rPr>
          <w:rFonts w:eastAsia="Batang"/>
          <w:lang w:val="ru-RU" w:eastAsia="ko-KR"/>
        </w:rPr>
        <w:lastRenderedPageBreak/>
        <w:t xml:space="preserve">Компания LG также интегрировала свой алгоритм 4K </w:t>
      </w:r>
      <w:proofErr w:type="spellStart"/>
      <w:r w:rsidRPr="005F0578">
        <w:rPr>
          <w:rFonts w:eastAsia="Batang"/>
          <w:lang w:val="ru-RU" w:eastAsia="ko-KR"/>
        </w:rPr>
        <w:t>Upscaler</w:t>
      </w:r>
      <w:proofErr w:type="spellEnd"/>
      <w:r w:rsidRPr="005F0578">
        <w:rPr>
          <w:rFonts w:eastAsia="Batang"/>
          <w:lang w:val="ru-RU" w:eastAsia="ko-KR"/>
        </w:rPr>
        <w:t xml:space="preserve"> в модели телевизоров линейки 4K </w:t>
      </w:r>
      <w:r w:rsidR="007C102B">
        <w:rPr>
          <w:rFonts w:eastAsia="Dotum"/>
          <w:lang w:val="ru-RU" w:eastAsia="ko-KR"/>
        </w:rPr>
        <w:t>U</w:t>
      </w:r>
      <w:r w:rsidR="007C102B">
        <w:rPr>
          <w:rFonts w:eastAsia="Dotum"/>
          <w:lang w:eastAsia="ko-KR"/>
        </w:rPr>
        <w:t>LTRA</w:t>
      </w:r>
      <w:r w:rsidRPr="005F0578">
        <w:rPr>
          <w:rFonts w:eastAsia="Dotum"/>
          <w:lang w:val="ru-RU" w:eastAsia="ko-KR"/>
        </w:rPr>
        <w:t xml:space="preserve"> HD</w:t>
      </w:r>
      <w:r w:rsidRPr="005F0578">
        <w:rPr>
          <w:rFonts w:eastAsia="Batang"/>
          <w:lang w:val="ru-RU" w:eastAsia="ko-KR"/>
        </w:rPr>
        <w:t xml:space="preserve"> для преобразования </w:t>
      </w:r>
      <w:proofErr w:type="spellStart"/>
      <w:r w:rsidRPr="005F0578">
        <w:rPr>
          <w:rFonts w:eastAsia="Batang"/>
          <w:lang w:val="ru-RU" w:eastAsia="ko-KR"/>
        </w:rPr>
        <w:t>контента</w:t>
      </w:r>
      <w:proofErr w:type="spellEnd"/>
      <w:r w:rsidRPr="005F0578">
        <w:rPr>
          <w:rFonts w:eastAsia="Batang"/>
          <w:lang w:val="ru-RU" w:eastAsia="ko-KR"/>
        </w:rPr>
        <w:t xml:space="preserve"> форматов </w:t>
      </w:r>
      <w:r w:rsidRPr="005F0578">
        <w:rPr>
          <w:rFonts w:eastAsia="Dotum"/>
          <w:lang w:val="ru-RU" w:eastAsia="ko-KR"/>
        </w:rPr>
        <w:t xml:space="preserve">SD, HD и </w:t>
      </w:r>
      <w:proofErr w:type="spellStart"/>
      <w:r w:rsidRPr="005F0578">
        <w:rPr>
          <w:rFonts w:eastAsia="Dotum"/>
          <w:lang w:val="ru-RU" w:eastAsia="ko-KR"/>
        </w:rPr>
        <w:t>Full</w:t>
      </w:r>
      <w:proofErr w:type="spellEnd"/>
      <w:r w:rsidRPr="005F0578">
        <w:rPr>
          <w:rFonts w:eastAsia="Dotum"/>
          <w:lang w:val="ru-RU" w:eastAsia="ko-KR"/>
        </w:rPr>
        <w:t xml:space="preserve"> HD </w:t>
      </w:r>
      <w:r w:rsidR="007C102B">
        <w:rPr>
          <w:rFonts w:eastAsia="Dotum"/>
          <w:lang w:val="ru-RU" w:eastAsia="ko-KR"/>
        </w:rPr>
        <w:t>до качества, близкого</w:t>
      </w:r>
      <w:r w:rsidRPr="005F0578">
        <w:rPr>
          <w:rFonts w:eastAsia="Dotum"/>
          <w:lang w:val="ru-RU" w:eastAsia="ko-KR"/>
        </w:rPr>
        <w:t xml:space="preserve"> к U</w:t>
      </w:r>
      <w:r w:rsidR="007C102B">
        <w:rPr>
          <w:rFonts w:eastAsia="Dotum"/>
          <w:lang w:eastAsia="ko-KR"/>
        </w:rPr>
        <w:t>LTRA</w:t>
      </w:r>
      <w:r w:rsidRPr="005F0578">
        <w:rPr>
          <w:rFonts w:eastAsia="Dotum"/>
          <w:lang w:val="ru-RU" w:eastAsia="ko-KR"/>
        </w:rPr>
        <w:t xml:space="preserve"> HD. </w:t>
      </w:r>
      <w:r w:rsidRPr="005F0578">
        <w:rPr>
          <w:rFonts w:eastAsia="Batang"/>
          <w:lang w:val="ru-RU" w:eastAsia="ko-KR"/>
        </w:rPr>
        <w:t xml:space="preserve">Более того, встроенный декодер </w:t>
      </w:r>
      <w:r w:rsidRPr="005F0578">
        <w:rPr>
          <w:rFonts w:eastAsia="Dotum"/>
          <w:lang w:val="ru-RU" w:eastAsia="ko-KR"/>
        </w:rPr>
        <w:t xml:space="preserve">4K </w:t>
      </w:r>
      <w:proofErr w:type="spellStart"/>
      <w:r w:rsidRPr="005F0578">
        <w:rPr>
          <w:rFonts w:eastAsia="Dotum"/>
          <w:lang w:val="ru-RU" w:eastAsia="ko-KR"/>
        </w:rPr>
        <w:t>High</w:t>
      </w:r>
      <w:proofErr w:type="spellEnd"/>
      <w:r w:rsidRPr="005F0578">
        <w:rPr>
          <w:rFonts w:eastAsia="Dotum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Efficiency</w:t>
      </w:r>
      <w:proofErr w:type="spellEnd"/>
      <w:r w:rsidRPr="005F0578">
        <w:rPr>
          <w:rFonts w:eastAsia="Dotum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Video</w:t>
      </w:r>
      <w:proofErr w:type="spellEnd"/>
      <w:r w:rsidRPr="005F0578">
        <w:rPr>
          <w:rFonts w:eastAsia="Dotum"/>
          <w:lang w:val="ru-RU" w:eastAsia="ko-KR"/>
        </w:rPr>
        <w:t xml:space="preserve"> </w:t>
      </w:r>
      <w:proofErr w:type="spellStart"/>
      <w:r w:rsidRPr="005F0578">
        <w:rPr>
          <w:rFonts w:eastAsia="Dotum"/>
          <w:lang w:val="ru-RU" w:eastAsia="ko-KR"/>
        </w:rPr>
        <w:t>Codec</w:t>
      </w:r>
      <w:proofErr w:type="spellEnd"/>
      <w:r w:rsidRPr="005F0578">
        <w:rPr>
          <w:rFonts w:eastAsia="Dotum"/>
          <w:lang w:val="ru-RU" w:eastAsia="ko-KR"/>
        </w:rPr>
        <w:t xml:space="preserve"> (HEVC)</w:t>
      </w:r>
      <w:r w:rsidRPr="005F0578">
        <w:rPr>
          <w:rFonts w:eastAsia="Batang"/>
          <w:lang w:val="ru-RU" w:eastAsia="ko-KR"/>
        </w:rPr>
        <w:t xml:space="preserve"> поддерживает </w:t>
      </w:r>
      <w:proofErr w:type="spellStart"/>
      <w:r w:rsidRPr="005F0578">
        <w:rPr>
          <w:rFonts w:eastAsia="Batang"/>
          <w:lang w:val="ru-RU" w:eastAsia="ko-KR"/>
        </w:rPr>
        <w:t>контент</w:t>
      </w:r>
      <w:proofErr w:type="spellEnd"/>
      <w:r w:rsidRPr="005F0578">
        <w:rPr>
          <w:rFonts w:eastAsia="Batang"/>
          <w:lang w:val="ru-RU" w:eastAsia="ko-KR"/>
        </w:rPr>
        <w:t xml:space="preserve"> форматов 30p и 60p с внешних устройств – таким образом, телевизоры LG совместимыми с будущими стандартами передачи сигналов ультравысокой четкости.</w:t>
      </w: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Dotum"/>
          <w:lang w:val="ru-RU" w:eastAsia="ko-KR"/>
        </w:rPr>
      </w:pP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Batang"/>
          <w:lang w:val="ru-RU" w:eastAsia="ko-KR"/>
        </w:rPr>
      </w:pPr>
      <w:r w:rsidRPr="005F0578">
        <w:rPr>
          <w:rFonts w:eastAsia="Batang"/>
          <w:lang w:val="ru-RU" w:eastAsia="ko-KR"/>
        </w:rPr>
        <w:t xml:space="preserve">«Телевизоры LG формата 4К ULTRA HD призваны дать зрителям ощущения, с которыми не может сравниться другая продукция на телевизионном рынке», - </w:t>
      </w:r>
      <w:r w:rsidR="007C102B">
        <w:rPr>
          <w:rFonts w:eastAsia="Batang"/>
          <w:lang w:val="ru-RU" w:eastAsia="ko-KR"/>
        </w:rPr>
        <w:t>отмечает</w:t>
      </w:r>
      <w:proofErr w:type="gramStart"/>
      <w:r w:rsidRPr="005F0578">
        <w:rPr>
          <w:rFonts w:eastAsia="Batang"/>
          <w:lang w:val="ru-RU" w:eastAsia="ko-KR"/>
        </w:rPr>
        <w:t xml:space="preserve"> </w:t>
      </w:r>
      <w:r w:rsidRPr="005F0578">
        <w:rPr>
          <w:rFonts w:eastAsia="Dotum"/>
          <w:lang w:val="ru-RU" w:eastAsia="ko-KR"/>
        </w:rPr>
        <w:t>И</w:t>
      </w:r>
      <w:proofErr w:type="gramEnd"/>
      <w:r w:rsidRPr="005F0578">
        <w:rPr>
          <w:rFonts w:eastAsia="Dotum"/>
          <w:lang w:val="ru-RU" w:eastAsia="ko-KR"/>
        </w:rPr>
        <w:t xml:space="preserve">н Кью Ли, старший вице-президент и глава подразделения телевизоров и мониторов LG </w:t>
      </w:r>
      <w:proofErr w:type="spellStart"/>
      <w:r w:rsidRPr="005F0578">
        <w:rPr>
          <w:rFonts w:eastAsia="Dotum"/>
          <w:lang w:val="ru-RU" w:eastAsia="ko-KR"/>
        </w:rPr>
        <w:t>Electroni</w:t>
      </w:r>
      <w:r w:rsidR="007C102B">
        <w:rPr>
          <w:rFonts w:eastAsia="Dotum"/>
          <w:lang w:val="ru-RU" w:eastAsia="ko-KR"/>
        </w:rPr>
        <w:t>cs</w:t>
      </w:r>
      <w:proofErr w:type="spellEnd"/>
      <w:r w:rsidR="007C102B">
        <w:rPr>
          <w:rFonts w:eastAsia="Dotum"/>
          <w:lang w:val="ru-RU" w:eastAsia="ko-KR"/>
        </w:rPr>
        <w:t xml:space="preserve"> </w:t>
      </w:r>
      <w:proofErr w:type="spellStart"/>
      <w:r w:rsidR="007C102B">
        <w:rPr>
          <w:rFonts w:eastAsia="Dotum"/>
          <w:lang w:val="ru-RU" w:eastAsia="ko-KR"/>
        </w:rPr>
        <w:t>Home</w:t>
      </w:r>
      <w:proofErr w:type="spellEnd"/>
      <w:r w:rsidR="007C102B">
        <w:rPr>
          <w:rFonts w:eastAsia="Dotum"/>
          <w:lang w:val="ru-RU" w:eastAsia="ko-KR"/>
        </w:rPr>
        <w:t xml:space="preserve"> </w:t>
      </w:r>
      <w:proofErr w:type="spellStart"/>
      <w:r w:rsidR="007C102B">
        <w:rPr>
          <w:rFonts w:eastAsia="Dotum"/>
          <w:lang w:val="ru-RU" w:eastAsia="ko-KR"/>
        </w:rPr>
        <w:t>Entertainment</w:t>
      </w:r>
      <w:proofErr w:type="spellEnd"/>
      <w:r w:rsidR="007C102B">
        <w:rPr>
          <w:rFonts w:eastAsia="Dotum"/>
          <w:lang w:val="ru-RU" w:eastAsia="ko-KR"/>
        </w:rPr>
        <w:t xml:space="preserve"> </w:t>
      </w:r>
      <w:proofErr w:type="spellStart"/>
      <w:r w:rsidR="007C102B">
        <w:rPr>
          <w:rFonts w:eastAsia="Dotum"/>
          <w:lang w:val="ru-RU" w:eastAsia="ko-KR"/>
        </w:rPr>
        <w:t>Company</w:t>
      </w:r>
      <w:proofErr w:type="spellEnd"/>
      <w:r w:rsidR="007C102B">
        <w:rPr>
          <w:rFonts w:eastAsia="Dotum"/>
          <w:lang w:val="ru-RU" w:eastAsia="ko-KR"/>
        </w:rPr>
        <w:t xml:space="preserve">. – </w:t>
      </w:r>
      <w:r w:rsidRPr="005F0578">
        <w:rPr>
          <w:rFonts w:eastAsia="Batang"/>
          <w:lang w:val="ru-RU" w:eastAsia="ko-KR"/>
        </w:rPr>
        <w:t>Потрясающее качество изображения</w:t>
      </w:r>
      <w:r w:rsidR="007C102B">
        <w:rPr>
          <w:rFonts w:eastAsia="Batang"/>
          <w:lang w:val="ru-RU" w:eastAsia="ko-KR"/>
        </w:rPr>
        <w:t xml:space="preserve">, </w:t>
      </w:r>
      <w:r w:rsidRPr="005F0578">
        <w:rPr>
          <w:rFonts w:eastAsia="Batang"/>
          <w:lang w:val="ru-RU" w:eastAsia="ko-KR"/>
        </w:rPr>
        <w:t>в том числе</w:t>
      </w:r>
      <w:r w:rsidR="00E47D9F">
        <w:rPr>
          <w:rFonts w:eastAsia="Batang"/>
          <w:lang w:val="ru-RU" w:eastAsia="ko-KR"/>
        </w:rPr>
        <w:t xml:space="preserve"> моделей</w:t>
      </w:r>
      <w:r w:rsidRPr="005F0578">
        <w:rPr>
          <w:rFonts w:eastAsia="Batang"/>
          <w:lang w:val="ru-RU" w:eastAsia="ko-KR"/>
        </w:rPr>
        <w:t xml:space="preserve"> новейшей сери</w:t>
      </w:r>
      <w:r w:rsidR="007C102B">
        <w:rPr>
          <w:rFonts w:eastAsia="Batang"/>
          <w:lang w:val="ru-RU" w:eastAsia="ko-KR"/>
        </w:rPr>
        <w:t>и</w:t>
      </w:r>
      <w:r w:rsidRPr="005F0578">
        <w:rPr>
          <w:rFonts w:eastAsia="Batang"/>
          <w:lang w:val="ru-RU" w:eastAsia="ko-KR"/>
        </w:rPr>
        <w:t xml:space="preserve"> </w:t>
      </w:r>
      <w:proofErr w:type="spellStart"/>
      <w:r w:rsidRPr="005F0578">
        <w:rPr>
          <w:rFonts w:eastAsia="Batang"/>
          <w:lang w:val="ru-RU" w:eastAsia="ko-KR"/>
        </w:rPr>
        <w:t>ColorPrime</w:t>
      </w:r>
      <w:proofErr w:type="spellEnd"/>
      <w:r w:rsidRPr="005F0578">
        <w:rPr>
          <w:rFonts w:eastAsia="Batang"/>
          <w:lang w:val="ru-RU" w:eastAsia="ko-KR"/>
        </w:rPr>
        <w:t xml:space="preserve">, </w:t>
      </w:r>
      <w:r w:rsidR="00E47D9F">
        <w:rPr>
          <w:rFonts w:eastAsia="Batang"/>
          <w:lang w:val="ru-RU" w:eastAsia="ko-KR"/>
        </w:rPr>
        <w:t xml:space="preserve">позволяет зрителям полностью погрузиться в мир развлечений при просмотре телевизоров </w:t>
      </w:r>
      <w:r w:rsidR="00E47D9F">
        <w:rPr>
          <w:rFonts w:eastAsia="Batang"/>
          <w:lang w:eastAsia="ko-KR"/>
        </w:rPr>
        <w:t>LG</w:t>
      </w:r>
      <w:r w:rsidRPr="005F0578">
        <w:rPr>
          <w:rFonts w:eastAsia="Batang"/>
          <w:lang w:val="ru-RU" w:eastAsia="ko-KR"/>
        </w:rPr>
        <w:t>».</w:t>
      </w:r>
      <w:r>
        <w:rPr>
          <w:rFonts w:eastAsia="Batang"/>
          <w:lang w:val="ru-RU" w:eastAsia="ko-KR"/>
        </w:rPr>
        <w:t xml:space="preserve">  </w:t>
      </w:r>
    </w:p>
    <w:p w:rsidR="007B7369" w:rsidRPr="005F0578" w:rsidRDefault="007B7369" w:rsidP="007B7369">
      <w:pPr>
        <w:suppressAutoHyphens/>
        <w:spacing w:line="360" w:lineRule="auto"/>
        <w:jc w:val="both"/>
        <w:rPr>
          <w:rFonts w:eastAsia="Batang"/>
          <w:lang w:val="ru-RU" w:eastAsia="ko-KR"/>
        </w:rPr>
      </w:pPr>
    </w:p>
    <w:p w:rsidR="007B7369" w:rsidRPr="005F0578" w:rsidRDefault="007B7369" w:rsidP="007B7369">
      <w:pPr>
        <w:widowControl w:val="0"/>
        <w:suppressAutoHyphens/>
        <w:kinsoku w:val="0"/>
        <w:overflowPunct w:val="0"/>
        <w:spacing w:line="360" w:lineRule="auto"/>
        <w:jc w:val="both"/>
        <w:rPr>
          <w:lang w:val="ru-RU"/>
        </w:rPr>
      </w:pPr>
      <w:proofErr w:type="gramStart"/>
      <w:r w:rsidRPr="005F0578">
        <w:rPr>
          <w:lang w:val="ru-RU"/>
        </w:rPr>
        <w:t>Посетители стенда компании LG на выставке CES 2015 (адрес:</w:t>
      </w:r>
      <w:proofErr w:type="gramEnd"/>
      <w:r w:rsidRPr="005F0578">
        <w:rPr>
          <w:lang w:val="ru-RU"/>
        </w:rPr>
        <w:t xml:space="preserve"> </w:t>
      </w:r>
      <w:proofErr w:type="spellStart"/>
      <w:proofErr w:type="gramStart"/>
      <w:r w:rsidRPr="005F0578">
        <w:rPr>
          <w:lang w:val="ru-RU"/>
        </w:rPr>
        <w:t>Las</w:t>
      </w:r>
      <w:proofErr w:type="spellEnd"/>
      <w:r w:rsidRPr="005F0578">
        <w:rPr>
          <w:lang w:val="ru-RU"/>
        </w:rPr>
        <w:t xml:space="preserve"> </w:t>
      </w:r>
      <w:proofErr w:type="spellStart"/>
      <w:r w:rsidRPr="005F0578">
        <w:rPr>
          <w:lang w:val="ru-RU"/>
        </w:rPr>
        <w:t>Vegas</w:t>
      </w:r>
      <w:proofErr w:type="spellEnd"/>
      <w:r w:rsidRPr="005F0578">
        <w:rPr>
          <w:lang w:val="ru-RU"/>
        </w:rPr>
        <w:t xml:space="preserve"> </w:t>
      </w:r>
      <w:proofErr w:type="spellStart"/>
      <w:r w:rsidRPr="005F0578">
        <w:rPr>
          <w:lang w:val="ru-RU"/>
        </w:rPr>
        <w:t>Convention</w:t>
      </w:r>
      <w:proofErr w:type="spellEnd"/>
      <w:r w:rsidRPr="005F0578">
        <w:rPr>
          <w:lang w:val="ru-RU"/>
        </w:rPr>
        <w:t xml:space="preserve"> </w:t>
      </w:r>
      <w:proofErr w:type="spellStart"/>
      <w:r w:rsidRPr="005F0578">
        <w:rPr>
          <w:lang w:val="ru-RU"/>
        </w:rPr>
        <w:t>Center</w:t>
      </w:r>
      <w:proofErr w:type="spellEnd"/>
      <w:r w:rsidRPr="005F0578">
        <w:rPr>
          <w:lang w:val="ru-RU"/>
        </w:rPr>
        <w:t xml:space="preserve">, </w:t>
      </w:r>
      <w:proofErr w:type="spellStart"/>
      <w:r w:rsidRPr="005F0578">
        <w:rPr>
          <w:lang w:val="ru-RU"/>
        </w:rPr>
        <w:t>Central</w:t>
      </w:r>
      <w:proofErr w:type="spellEnd"/>
      <w:r w:rsidRPr="005F0578">
        <w:rPr>
          <w:lang w:val="ru-RU"/>
        </w:rPr>
        <w:t xml:space="preserve"> </w:t>
      </w:r>
      <w:proofErr w:type="spellStart"/>
      <w:r w:rsidRPr="005F0578">
        <w:rPr>
          <w:lang w:val="ru-RU"/>
        </w:rPr>
        <w:t>Hall</w:t>
      </w:r>
      <w:proofErr w:type="spellEnd"/>
      <w:r w:rsidRPr="005F0578">
        <w:rPr>
          <w:lang w:val="ru-RU"/>
        </w:rPr>
        <w:t xml:space="preserve"> #8204) могут лично опробовать</w:t>
      </w:r>
      <w:r w:rsidRPr="005F0578">
        <w:rPr>
          <w:rFonts w:eastAsia="Batang"/>
          <w:lang w:val="ru-RU" w:eastAsia="ko-KR"/>
        </w:rPr>
        <w:t xml:space="preserve"> потрясающие телевизоры </w:t>
      </w:r>
      <w:r w:rsidRPr="005F0578">
        <w:rPr>
          <w:rFonts w:eastAsia="Dotum"/>
          <w:lang w:val="ru-RU" w:eastAsia="ko-KR"/>
        </w:rPr>
        <w:t xml:space="preserve">LG формата 4K ULTRA HD. </w:t>
      </w:r>
      <w:proofErr w:type="gramEnd"/>
    </w:p>
    <w:p w:rsidR="003545D6" w:rsidRDefault="003545D6" w:rsidP="007B7369">
      <w:pPr>
        <w:suppressAutoHyphens/>
        <w:jc w:val="center"/>
      </w:pPr>
    </w:p>
    <w:p w:rsidR="007B7369" w:rsidRPr="005F0578" w:rsidRDefault="007B7369" w:rsidP="007B7369">
      <w:pPr>
        <w:suppressAutoHyphens/>
        <w:jc w:val="center"/>
        <w:rPr>
          <w:rFonts w:eastAsia="Times New Roman"/>
          <w:lang w:val="ru-RU" w:eastAsia="ko-KR"/>
        </w:rPr>
      </w:pPr>
      <w:r w:rsidRPr="005F0578">
        <w:rPr>
          <w:lang w:val="ru-RU"/>
        </w:rPr>
        <w:t xml:space="preserve"> # # #</w:t>
      </w:r>
    </w:p>
    <w:p w:rsidR="00D0338F" w:rsidRPr="003545D6" w:rsidRDefault="00D0338F" w:rsidP="00D0338F">
      <w:pPr>
        <w:rPr>
          <w:lang w:val="ru-RU"/>
        </w:rPr>
      </w:pPr>
    </w:p>
    <w:p w:rsidR="00D0338F" w:rsidRDefault="00D0338F" w:rsidP="00D0338F">
      <w:pPr>
        <w:jc w:val="center"/>
        <w:rPr>
          <w:lang w:val="ru-RU"/>
        </w:rPr>
      </w:pPr>
    </w:p>
    <w:p w:rsidR="00D0338F" w:rsidRPr="00C85FBE" w:rsidRDefault="00D0338F" w:rsidP="00D0338F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D0338F" w:rsidRDefault="00D0338F" w:rsidP="00D0338F">
      <w:pPr>
        <w:widowControl w:val="0"/>
        <w:autoSpaceDE w:val="0"/>
        <w:autoSpaceDN w:val="0"/>
        <w:adjustRightInd w:val="0"/>
        <w:jc w:val="both"/>
        <w:outlineLvl w:val="0"/>
        <w:rPr>
          <w:sz w:val="18"/>
          <w:szCs w:val="18"/>
          <w:lang w:val="ru-RU"/>
        </w:rPr>
      </w:pPr>
      <w:r w:rsidRPr="00426558">
        <w:rPr>
          <w:sz w:val="18"/>
          <w:szCs w:val="18"/>
          <w:lang w:val="ru-RU"/>
        </w:rPr>
        <w:t xml:space="preserve">Компания LG </w:t>
      </w:r>
      <w:proofErr w:type="spellStart"/>
      <w:r w:rsidRPr="00426558">
        <w:rPr>
          <w:sz w:val="18"/>
          <w:szCs w:val="18"/>
          <w:lang w:val="ru-RU"/>
        </w:rPr>
        <w:t>Electronics</w:t>
      </w:r>
      <w:proofErr w:type="spellEnd"/>
      <w:r w:rsidRPr="00426558">
        <w:rPr>
          <w:sz w:val="18"/>
          <w:szCs w:val="18"/>
          <w:lang w:val="ru-RU"/>
        </w:rPr>
        <w:t xml:space="preserve"> (KSE: 066570.KS) является мировым лидером в производстве  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426558">
        <w:rPr>
          <w:sz w:val="18"/>
          <w:szCs w:val="18"/>
          <w:lang w:val="ru-RU"/>
        </w:rPr>
        <w:t>Home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Entertainment</w:t>
      </w:r>
      <w:proofErr w:type="spellEnd"/>
      <w:r w:rsidRPr="00426558">
        <w:rPr>
          <w:sz w:val="18"/>
          <w:szCs w:val="18"/>
          <w:lang w:val="ru-RU"/>
        </w:rPr>
        <w:t xml:space="preserve">, </w:t>
      </w:r>
      <w:proofErr w:type="spellStart"/>
      <w:r w:rsidRPr="00426558">
        <w:rPr>
          <w:sz w:val="18"/>
          <w:szCs w:val="18"/>
          <w:lang w:val="ru-RU"/>
        </w:rPr>
        <w:t>Mobile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Communications</w:t>
      </w:r>
      <w:proofErr w:type="spellEnd"/>
      <w:r w:rsidRPr="00426558">
        <w:rPr>
          <w:sz w:val="18"/>
          <w:szCs w:val="18"/>
          <w:lang w:val="ru-RU"/>
        </w:rPr>
        <w:t xml:space="preserve">, </w:t>
      </w:r>
      <w:proofErr w:type="spellStart"/>
      <w:r w:rsidRPr="00426558">
        <w:rPr>
          <w:sz w:val="18"/>
          <w:szCs w:val="18"/>
          <w:lang w:val="ru-RU"/>
        </w:rPr>
        <w:t>Home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Appliance</w:t>
      </w:r>
      <w:proofErr w:type="spellEnd"/>
      <w:r w:rsidRPr="00426558">
        <w:rPr>
          <w:sz w:val="18"/>
          <w:szCs w:val="18"/>
          <w:lang w:val="ru-RU"/>
        </w:rPr>
        <w:t xml:space="preserve">, </w:t>
      </w:r>
      <w:proofErr w:type="spellStart"/>
      <w:r w:rsidRPr="00426558">
        <w:rPr>
          <w:sz w:val="18"/>
          <w:szCs w:val="18"/>
          <w:lang w:val="ru-RU"/>
        </w:rPr>
        <w:t>Air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Conditioning</w:t>
      </w:r>
      <w:proofErr w:type="spellEnd"/>
      <w:r w:rsidRPr="00426558">
        <w:rPr>
          <w:sz w:val="18"/>
          <w:szCs w:val="18"/>
          <w:lang w:val="ru-RU"/>
        </w:rPr>
        <w:t xml:space="preserve"> &amp; </w:t>
      </w:r>
      <w:proofErr w:type="spellStart"/>
      <w:r w:rsidRPr="00426558">
        <w:rPr>
          <w:sz w:val="18"/>
          <w:szCs w:val="18"/>
          <w:lang w:val="ru-RU"/>
        </w:rPr>
        <w:t>Energy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Solution</w:t>
      </w:r>
      <w:proofErr w:type="spellEnd"/>
      <w:r w:rsidRPr="00426558">
        <w:rPr>
          <w:sz w:val="18"/>
          <w:szCs w:val="18"/>
          <w:lang w:val="ru-RU"/>
        </w:rPr>
        <w:t xml:space="preserve"> и </w:t>
      </w:r>
      <w:proofErr w:type="spellStart"/>
      <w:r w:rsidRPr="00426558">
        <w:rPr>
          <w:sz w:val="18"/>
          <w:szCs w:val="18"/>
          <w:lang w:val="ru-RU"/>
        </w:rPr>
        <w:t>Vehicle</w:t>
      </w:r>
      <w:proofErr w:type="spellEnd"/>
      <w:r w:rsidRPr="00426558">
        <w:rPr>
          <w:sz w:val="18"/>
          <w:szCs w:val="18"/>
          <w:lang w:val="ru-RU"/>
        </w:rPr>
        <w:t xml:space="preserve"> </w:t>
      </w:r>
      <w:proofErr w:type="spellStart"/>
      <w:r w:rsidRPr="00426558">
        <w:rPr>
          <w:sz w:val="18"/>
          <w:szCs w:val="18"/>
          <w:lang w:val="ru-RU"/>
        </w:rPr>
        <w:t>Components</w:t>
      </w:r>
      <w:proofErr w:type="spellEnd"/>
      <w:r w:rsidRPr="00426558">
        <w:rPr>
          <w:sz w:val="18"/>
          <w:szCs w:val="18"/>
          <w:lang w:val="ru-RU"/>
        </w:rPr>
        <w:t xml:space="preserve">, общий объем мировых </w:t>
      </w:r>
      <w:proofErr w:type="gramStart"/>
      <w:r w:rsidRPr="00426558">
        <w:rPr>
          <w:sz w:val="18"/>
          <w:szCs w:val="18"/>
          <w:lang w:val="ru-RU"/>
        </w:rPr>
        <w:t>продаж</w:t>
      </w:r>
      <w:proofErr w:type="gramEnd"/>
      <w:r w:rsidRPr="00426558">
        <w:rPr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426558">
        <w:rPr>
          <w:sz w:val="18"/>
          <w:szCs w:val="18"/>
          <w:lang w:val="ru-RU"/>
        </w:rPr>
        <w:t>Electronics</w:t>
      </w:r>
      <w:proofErr w:type="spellEnd"/>
      <w:r w:rsidRPr="00426558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426558">
        <w:rPr>
          <w:sz w:val="18"/>
          <w:szCs w:val="18"/>
          <w:lang w:val="ru-RU"/>
        </w:rPr>
        <w:t>плоскопанельных</w:t>
      </w:r>
      <w:proofErr w:type="spellEnd"/>
      <w:r w:rsidRPr="00426558">
        <w:rPr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426558">
        <w:rPr>
          <w:sz w:val="18"/>
          <w:szCs w:val="18"/>
        </w:rPr>
        <w:t xml:space="preserve"> LG Electronics </w:t>
      </w:r>
      <w:r w:rsidRPr="00426558">
        <w:rPr>
          <w:sz w:val="18"/>
          <w:szCs w:val="18"/>
          <w:lang w:val="ru-RU"/>
        </w:rPr>
        <w:t>лауреат</w:t>
      </w:r>
      <w:r w:rsidRPr="00426558">
        <w:rPr>
          <w:sz w:val="18"/>
          <w:szCs w:val="18"/>
        </w:rPr>
        <w:t xml:space="preserve"> </w:t>
      </w:r>
      <w:r w:rsidRPr="00426558">
        <w:rPr>
          <w:sz w:val="18"/>
          <w:szCs w:val="18"/>
          <w:lang w:val="ru-RU"/>
        </w:rPr>
        <w:t>премии</w:t>
      </w:r>
      <w:r w:rsidRPr="00426558">
        <w:rPr>
          <w:sz w:val="18"/>
          <w:szCs w:val="18"/>
        </w:rPr>
        <w:t xml:space="preserve"> 2013 ENERGY STAR Partner of the Year. </w:t>
      </w:r>
      <w:r w:rsidRPr="00426558">
        <w:rPr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7" w:history="1">
        <w:r w:rsidRPr="00435842">
          <w:rPr>
            <w:rStyle w:val="Hyperlink"/>
            <w:sz w:val="18"/>
            <w:szCs w:val="18"/>
            <w:lang w:val="ru-RU"/>
          </w:rPr>
          <w:t>www.lg.ru</w:t>
        </w:r>
      </w:hyperlink>
      <w:r w:rsidRPr="00426558">
        <w:rPr>
          <w:sz w:val="18"/>
          <w:szCs w:val="18"/>
          <w:lang w:val="ru-RU"/>
        </w:rPr>
        <w:t>.</w:t>
      </w:r>
    </w:p>
    <w:p w:rsidR="00D0338F" w:rsidRPr="00032E47" w:rsidRDefault="00D0338F" w:rsidP="00D0338F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D0338F" w:rsidRPr="00143ACE" w:rsidRDefault="00D0338F" w:rsidP="00D0338F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143ACE">
        <w:rPr>
          <w:b/>
          <w:color w:val="CC0066"/>
          <w:sz w:val="18"/>
          <w:lang w:val="ru-RU"/>
        </w:rPr>
        <w:t xml:space="preserve"> </w:t>
      </w:r>
    </w:p>
    <w:p w:rsidR="00D0338F" w:rsidRPr="00032E47" w:rsidRDefault="00D0338F" w:rsidP="00D0338F">
      <w:pPr>
        <w:jc w:val="both"/>
        <w:rPr>
          <w:sz w:val="18"/>
          <w:lang w:val="ru-RU"/>
        </w:rPr>
      </w:pPr>
      <w:r w:rsidRPr="00032E47">
        <w:rPr>
          <w:sz w:val="18"/>
          <w:lang w:val="ru-RU"/>
        </w:rPr>
        <w:t xml:space="preserve">Компания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032E47">
        <w:rPr>
          <w:sz w:val="18"/>
          <w:lang w:val="ru-RU"/>
        </w:rPr>
        <w:t>плоскопанельных</w:t>
      </w:r>
      <w:proofErr w:type="spellEnd"/>
      <w:r w:rsidRPr="00032E47">
        <w:rPr>
          <w:sz w:val="18"/>
          <w:lang w:val="ru-RU"/>
        </w:rPr>
        <w:t xml:space="preserve"> телевизоров, аудио-видео плееров </w:t>
      </w:r>
      <w:proofErr w:type="gramStart"/>
      <w:r w:rsidRPr="00032E47">
        <w:rPr>
          <w:sz w:val="18"/>
          <w:lang w:val="ru-RU"/>
        </w:rPr>
        <w:t>для</w:t>
      </w:r>
      <w:proofErr w:type="gramEnd"/>
      <w:r w:rsidRPr="00032E47">
        <w:rPr>
          <w:sz w:val="18"/>
          <w:lang w:val="ru-RU"/>
        </w:rPr>
        <w:t xml:space="preserve"> потребительского и </w:t>
      </w:r>
      <w:proofErr w:type="spellStart"/>
      <w:r w:rsidRPr="00032E47">
        <w:rPr>
          <w:sz w:val="18"/>
          <w:lang w:val="ru-RU"/>
        </w:rPr>
        <w:t>бизнес-сегментов</w:t>
      </w:r>
      <w:proofErr w:type="spellEnd"/>
      <w:r w:rsidRPr="00032E47">
        <w:rPr>
          <w:sz w:val="18"/>
          <w:lang w:val="ru-RU"/>
        </w:rPr>
        <w:t xml:space="preserve">. Среди продуктов, выпускаемых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032E47">
        <w:rPr>
          <w:sz w:val="18"/>
          <w:lang w:val="ru-RU"/>
        </w:rPr>
        <w:t>саундбары</w:t>
      </w:r>
      <w:proofErr w:type="spellEnd"/>
      <w:r w:rsidRPr="00032E47">
        <w:rPr>
          <w:sz w:val="18"/>
          <w:lang w:val="ru-RU"/>
        </w:rPr>
        <w:t xml:space="preserve">, мультимедиа плееры, </w:t>
      </w:r>
      <w:proofErr w:type="spellStart"/>
      <w:r w:rsidRPr="00032E47">
        <w:rPr>
          <w:sz w:val="18"/>
          <w:lang w:val="ru-RU"/>
        </w:rPr>
        <w:t>Blu-ray</w:t>
      </w:r>
      <w:proofErr w:type="spellEnd"/>
      <w:r w:rsidRPr="00032E47">
        <w:rPr>
          <w:sz w:val="18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D0338F" w:rsidRPr="00143ACE" w:rsidRDefault="00D0338F" w:rsidP="00D0338F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D0338F" w:rsidRPr="00143ACE" w:rsidRDefault="00D0338F" w:rsidP="00D0338F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D0338F" w:rsidRDefault="00D0338F" w:rsidP="00D0338F">
      <w:pPr>
        <w:autoSpaceDE w:val="0"/>
        <w:autoSpaceDN w:val="0"/>
        <w:ind w:firstLine="2"/>
        <w:jc w:val="both"/>
        <w:rPr>
          <w:i/>
          <w:iCs/>
          <w:sz w:val="18"/>
          <w:szCs w:val="18"/>
          <w:lang w:eastAsia="ko-KR"/>
        </w:rPr>
      </w:pPr>
      <w:r>
        <w:rPr>
          <w:i/>
          <w:iCs/>
          <w:sz w:val="18"/>
          <w:szCs w:val="18"/>
          <w:lang w:eastAsia="ko-KR"/>
        </w:rPr>
        <w:t>Media Contact:</w:t>
      </w:r>
    </w:p>
    <w:p w:rsidR="00D0338F" w:rsidRDefault="00D0338F" w:rsidP="00D0338F">
      <w:pPr>
        <w:autoSpaceDE w:val="0"/>
        <w:autoSpaceDN w:val="0"/>
        <w:ind w:firstLine="2"/>
        <w:jc w:val="both"/>
        <w:rPr>
          <w:i/>
          <w:iCs/>
          <w:sz w:val="18"/>
          <w:szCs w:val="18"/>
          <w:lang w:eastAsia="ko-KR"/>
        </w:rPr>
      </w:pPr>
    </w:p>
    <w:p w:rsidR="00D0338F" w:rsidRDefault="00D0338F" w:rsidP="00D0338F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</w:rPr>
        <w:t>LG Electronics Russia</w:t>
      </w:r>
    </w:p>
    <w:p w:rsidR="00D0338F" w:rsidRDefault="00D0338F" w:rsidP="00D0338F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Оксана</w:t>
      </w:r>
      <w:r w:rsidRPr="00D1639A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Петренко</w:t>
      </w:r>
    </w:p>
    <w:p w:rsidR="00D0338F" w:rsidRPr="00B12502" w:rsidRDefault="00D0338F" w:rsidP="00D0338F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>
        <w:rPr>
          <w:sz w:val="18"/>
          <w:szCs w:val="18"/>
        </w:rPr>
        <w:t>PR</w:t>
      </w:r>
      <w:r w:rsidRPr="0018734E">
        <w:rPr>
          <w:sz w:val="18"/>
          <w:szCs w:val="18"/>
          <w:lang w:val="ru-RU"/>
        </w:rPr>
        <w:t>-</w:t>
      </w:r>
      <w:r>
        <w:rPr>
          <w:sz w:val="18"/>
          <w:szCs w:val="18"/>
          <w:lang w:val="ru-RU"/>
        </w:rPr>
        <w:t>менеджер</w:t>
      </w:r>
    </w:p>
    <w:p w:rsidR="00D0338F" w:rsidRPr="0018734E" w:rsidRDefault="00D0338F" w:rsidP="00D0338F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 w:rsidRPr="0018734E">
        <w:rPr>
          <w:sz w:val="18"/>
          <w:szCs w:val="18"/>
          <w:lang w:val="ru-RU"/>
        </w:rPr>
        <w:t xml:space="preserve">(495) 933-65-65 </w:t>
      </w:r>
      <w:r w:rsidRPr="00D1639A">
        <w:rPr>
          <w:sz w:val="18"/>
          <w:szCs w:val="18"/>
        </w:rPr>
        <w:t>ext</w:t>
      </w:r>
      <w:r w:rsidRPr="0018734E">
        <w:rPr>
          <w:sz w:val="18"/>
          <w:szCs w:val="18"/>
          <w:lang w:val="ru-RU"/>
        </w:rPr>
        <w:t>.589</w:t>
      </w:r>
    </w:p>
    <w:p w:rsidR="00570651" w:rsidRPr="00D0338F" w:rsidRDefault="00D0338F" w:rsidP="003545D6">
      <w:pPr>
        <w:adjustRightInd w:val="0"/>
        <w:outlineLvl w:val="0"/>
        <w:rPr>
          <w:lang w:val="ru-RU"/>
        </w:rPr>
      </w:pPr>
      <w:proofErr w:type="spellStart"/>
      <w:r>
        <w:rPr>
          <w:sz w:val="18"/>
          <w:szCs w:val="18"/>
        </w:rPr>
        <w:t>oxana</w:t>
      </w:r>
      <w:proofErr w:type="spellEnd"/>
      <w:r w:rsidRPr="0018734E"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petrenko</w:t>
      </w:r>
      <w:proofErr w:type="spellEnd"/>
      <w:r w:rsidRPr="0018734E">
        <w:rPr>
          <w:sz w:val="18"/>
          <w:szCs w:val="18"/>
          <w:lang w:val="ru-RU"/>
        </w:rPr>
        <w:t>@</w:t>
      </w:r>
      <w:proofErr w:type="spellStart"/>
      <w:r>
        <w:rPr>
          <w:sz w:val="18"/>
          <w:szCs w:val="18"/>
        </w:rPr>
        <w:t>lge</w:t>
      </w:r>
      <w:proofErr w:type="spellEnd"/>
      <w:r w:rsidRPr="0018734E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bookmarkStart w:id="1" w:name="_GoBack"/>
      <w:bookmarkEnd w:id="1"/>
    </w:p>
    <w:sectPr w:rsidR="00570651" w:rsidRPr="00D0338F" w:rsidSect="007B7369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C10" w:rsidRDefault="00122C10">
      <w:r>
        <w:separator/>
      </w:r>
    </w:p>
  </w:endnote>
  <w:endnote w:type="continuationSeparator" w:id="0">
    <w:p w:rsidR="00122C10" w:rsidRDefault="00122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69" w:rsidRDefault="008470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736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7369" w:rsidRDefault="007B736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69" w:rsidRDefault="008470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736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45D6">
      <w:rPr>
        <w:rStyle w:val="PageNumber"/>
        <w:noProof/>
      </w:rPr>
      <w:t>1</w:t>
    </w:r>
    <w:r>
      <w:rPr>
        <w:rStyle w:val="PageNumber"/>
      </w:rPr>
      <w:fldChar w:fldCharType="end"/>
    </w:r>
  </w:p>
  <w:p w:rsidR="007B7369" w:rsidRDefault="007B736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C10" w:rsidRDefault="00122C10">
      <w:r>
        <w:separator/>
      </w:r>
    </w:p>
  </w:footnote>
  <w:footnote w:type="continuationSeparator" w:id="0">
    <w:p w:rsidR="00122C10" w:rsidRDefault="00122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69" w:rsidRDefault="007B7369">
    <w:pPr>
      <w:pStyle w:val="Header"/>
    </w:pPr>
  </w:p>
  <w:p w:rsidR="007B7369" w:rsidRPr="00AC2D34" w:rsidRDefault="001816B0" w:rsidP="007B736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7369" w:rsidRPr="00AC2D34">
      <w:rPr>
        <w:rFonts w:ascii="Trebuchet MS" w:hAnsi="Trebuchet MS"/>
        <w:b/>
        <w:color w:val="808080"/>
        <w:sz w:val="18"/>
        <w:szCs w:val="18"/>
      </w:rPr>
      <w:t>www.</w:t>
    </w:r>
    <w:r w:rsidR="007B7369">
      <w:rPr>
        <w:rFonts w:ascii="Trebuchet MS" w:hAnsi="Trebuchet MS"/>
        <w:b/>
        <w:color w:val="808080"/>
        <w:sz w:val="18"/>
        <w:szCs w:val="18"/>
      </w:rPr>
      <w:t>LG</w:t>
    </w:r>
    <w:r w:rsidR="007B7369"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7B7369" w:rsidRDefault="007B7369">
    <w:pPr>
      <w:pStyle w:val="Header"/>
      <w:ind w:right="9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trackRevisions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7B7369"/>
    <w:rsid w:val="00000873"/>
    <w:rsid w:val="00122C10"/>
    <w:rsid w:val="00137294"/>
    <w:rsid w:val="001816B0"/>
    <w:rsid w:val="002F29A5"/>
    <w:rsid w:val="003545D6"/>
    <w:rsid w:val="00570651"/>
    <w:rsid w:val="007B7369"/>
    <w:rsid w:val="007C102B"/>
    <w:rsid w:val="008470B2"/>
    <w:rsid w:val="00B2321D"/>
    <w:rsid w:val="00B50AF7"/>
    <w:rsid w:val="00CE3147"/>
    <w:rsid w:val="00D0338F"/>
    <w:rsid w:val="00E47D9F"/>
    <w:rsid w:val="00EB53A4"/>
    <w:rsid w:val="00F82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7369"/>
    <w:rPr>
      <w:rFonts w:eastAsia="SimSu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7369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link w:val="Header"/>
    <w:locked/>
    <w:rsid w:val="007B7369"/>
    <w:rPr>
      <w:rFonts w:ascii="Times" w:eastAsia="Batang" w:hAnsi="Times"/>
      <w:sz w:val="24"/>
      <w:lang w:val="en-US" w:eastAsia="ko-KR" w:bidi="ar-SA"/>
    </w:rPr>
  </w:style>
  <w:style w:type="paragraph" w:styleId="Footer">
    <w:name w:val="footer"/>
    <w:basedOn w:val="Normal"/>
    <w:link w:val="FooterChar"/>
    <w:rsid w:val="007B736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link w:val="Footer"/>
    <w:locked/>
    <w:rsid w:val="007B7369"/>
    <w:rPr>
      <w:rFonts w:eastAsia="Batang"/>
      <w:lang w:val="en-US" w:eastAsia="ko-KR" w:bidi="ar-SA"/>
    </w:rPr>
  </w:style>
  <w:style w:type="character" w:styleId="PageNumber">
    <w:name w:val="page number"/>
    <w:rsid w:val="007B7369"/>
    <w:rPr>
      <w:rFonts w:cs="Times New Roman"/>
    </w:rPr>
  </w:style>
  <w:style w:type="character" w:customStyle="1" w:styleId="hps">
    <w:name w:val="hps"/>
    <w:basedOn w:val="DefaultParagraphFont"/>
    <w:rsid w:val="007B7369"/>
  </w:style>
  <w:style w:type="character" w:styleId="Hyperlink">
    <w:name w:val="Hyperlink"/>
    <w:rsid w:val="00D0338F"/>
    <w:rPr>
      <w:u w:val="single"/>
    </w:rPr>
  </w:style>
  <w:style w:type="paragraph" w:styleId="BalloonText">
    <w:name w:val="Balloon Text"/>
    <w:basedOn w:val="Normal"/>
    <w:link w:val="BalloonTextChar"/>
    <w:rsid w:val="00137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7294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g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769</Words>
  <Characters>5172</Characters>
  <Application>Microsoft Office Word</Application>
  <DocSecurity>0</DocSecurity>
  <Lines>43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НОВАЯ ЛИНЕЙКА ТЕЛЕВИЗОРОВ LG ФОРМАТА 4K ULTRA HD 2015 ГОДА С УЛУЧШЕННЫМ ДИЗАЙНОМ, БОЛЬШИМ КОЛИЧЕСТВОМ ФУНКЦИЙ И БОЛЕЕ НАСЫЩЕННОЙ ЦВЕТОПЕРЕДАЧЕЙ</vt:lpstr>
      <vt:lpstr> НОВАЯ ЛИНЕЙКА ТЕЛЕВИЗОРОВ LG ФОРМАТА 4K ULTRA HD 2015 ГОДА С УЛУЧШЕННЫМ ДИЗАЙНОМ, БОЛЬШИМ КОЛИЧЕСТВОМ ФУНКЦИЙ И БОЛЕЕ НАСЫЩЕННОЙ ЦВЕТОПЕРЕДАЧЕЙ </vt:lpstr>
    </vt:vector>
  </TitlesOfParts>
  <Company>OGV</Company>
  <LinksUpToDate>false</LinksUpToDate>
  <CharactersWithSpaces>5930</CharactersWithSpaces>
  <SharedDoc>false</SharedDoc>
  <HLinks>
    <vt:vector size="6" baseType="variant">
      <vt:variant>
        <vt:i4>1835077</vt:i4>
      </vt:variant>
      <vt:variant>
        <vt:i4>0</vt:i4>
      </vt:variant>
      <vt:variant>
        <vt:i4>0</vt:i4>
      </vt:variant>
      <vt:variant>
        <vt:i4>5</vt:i4>
      </vt:variant>
      <vt:variant>
        <vt:lpwstr>http://www.lg.ru/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НОВАЯ ЛИНЕЙКА ТЕЛЕВИЗОРОВ LG ФОРМАТА 4K ULTRA HD 2015 ГОДА С УЛУЧШЕННЫМ ДИЗАЙНОМ, БОЛЬШИМ КОЛИЧЕСТВОМ ФУНКЦИЙ И БОЛЕЕ НАСЫЩЕННОЙ ЦВЕТОПЕРЕДАЧЕЙ</dc:title>
  <dc:creator>Mas'ka</dc:creator>
  <cp:lastModifiedBy>oxana.petrenko</cp:lastModifiedBy>
  <cp:revision>3</cp:revision>
  <dcterms:created xsi:type="dcterms:W3CDTF">2014-12-29T12:02:00Z</dcterms:created>
  <dcterms:modified xsi:type="dcterms:W3CDTF">2014-12-30T06:05:00Z</dcterms:modified>
</cp:coreProperties>
</file>