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E62CA" w14:textId="0F966F95" w:rsidR="00E30B70" w:rsidRPr="006446DB" w:rsidRDefault="006446DB" w:rsidP="006446DB">
      <w:pPr>
        <w:suppressAutoHyphens/>
        <w:jc w:val="center"/>
        <w:rPr>
          <w:b/>
          <w:color w:val="000000" w:themeColor="text1"/>
          <w:lang w:val="ru-RU"/>
        </w:rPr>
      </w:pPr>
      <w:bookmarkStart w:id="0" w:name="_Hlk6225268"/>
      <w:r w:rsidRPr="006446DB">
        <w:rPr>
          <w:b/>
          <w:color w:val="000000" w:themeColor="text1"/>
          <w:lang w:val="ru-RU"/>
        </w:rPr>
        <w:t>LG ОБ</w:t>
      </w:r>
      <w:r w:rsidR="000872ED">
        <w:rPr>
          <w:b/>
          <w:color w:val="000000" w:themeColor="text1"/>
          <w:lang w:val="ru-RU"/>
        </w:rPr>
        <w:t>Ъ</w:t>
      </w:r>
      <w:r w:rsidRPr="006446DB">
        <w:rPr>
          <w:b/>
          <w:color w:val="000000" w:themeColor="text1"/>
          <w:lang w:val="ru-RU"/>
        </w:rPr>
        <w:t>ЯВЛЯЕТ О СТАРТЕ ПРОДАЖ СВОРАЧИВАЮЩИ</w:t>
      </w:r>
      <w:r w:rsidR="00287431">
        <w:rPr>
          <w:b/>
          <w:color w:val="000000" w:themeColor="text1"/>
          <w:lang w:val="ru-RU"/>
        </w:rPr>
        <w:t>Х</w:t>
      </w:r>
      <w:r w:rsidRPr="006446DB">
        <w:rPr>
          <w:b/>
          <w:color w:val="000000" w:themeColor="text1"/>
          <w:lang w:val="ru-RU"/>
        </w:rPr>
        <w:t>СЯ ТЕЛЕВИЗОРО</w:t>
      </w:r>
      <w:r w:rsidR="000872ED">
        <w:rPr>
          <w:b/>
          <w:color w:val="000000" w:themeColor="text1"/>
          <w:lang w:val="ru-RU"/>
        </w:rPr>
        <w:t>В</w:t>
      </w:r>
      <w:r w:rsidRPr="006446DB">
        <w:rPr>
          <w:b/>
          <w:color w:val="000000" w:themeColor="text1"/>
          <w:lang w:val="ru-RU"/>
        </w:rPr>
        <w:t xml:space="preserve"> LG SIGNATURE OLED R</w:t>
      </w:r>
    </w:p>
    <w:p w14:paraId="65D82E02" w14:textId="3169FCDC" w:rsidR="006446DB" w:rsidRDefault="006446D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27E61147" w14:textId="2BFFB323" w:rsidR="007B059F" w:rsidRPr="007B059F" w:rsidRDefault="007B059F" w:rsidP="007B059F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E05AC2">
        <w:rPr>
          <w:rFonts w:eastAsiaTheme="minorEastAsia"/>
          <w:b/>
          <w:color w:val="000000" w:themeColor="text1"/>
          <w:lang w:val="ru-RU" w:eastAsia="ko-KR"/>
        </w:rPr>
        <w:t xml:space="preserve">Москва, </w:t>
      </w:r>
      <w:r w:rsidR="00075930" w:rsidRPr="008E4FA5">
        <w:rPr>
          <w:rFonts w:eastAsiaTheme="minorEastAsia"/>
          <w:b/>
          <w:color w:val="000000" w:themeColor="text1"/>
          <w:lang w:val="ru-RU" w:eastAsia="ko-KR"/>
        </w:rPr>
        <w:t>8</w:t>
      </w:r>
      <w:r w:rsidR="00E05AC2" w:rsidRPr="00E05AC2">
        <w:rPr>
          <w:rFonts w:eastAsiaTheme="minorEastAsia"/>
          <w:b/>
          <w:color w:val="000000" w:themeColor="text1"/>
          <w:lang w:val="ru-RU" w:eastAsia="ko-KR"/>
        </w:rPr>
        <w:t xml:space="preserve"> апреля</w:t>
      </w:r>
      <w:r w:rsidRPr="00E05AC2">
        <w:rPr>
          <w:rFonts w:eastAsiaTheme="minorEastAsia"/>
          <w:b/>
          <w:color w:val="000000" w:themeColor="text1"/>
          <w:lang w:val="ru-RU" w:eastAsia="ko-KR"/>
        </w:rPr>
        <w:t xml:space="preserve"> 2021 </w:t>
      </w:r>
      <w:r w:rsidR="00E05AC2" w:rsidRPr="00E05AC2">
        <w:rPr>
          <w:rFonts w:eastAsiaTheme="minorEastAsia"/>
          <w:b/>
          <w:color w:val="000000" w:themeColor="text1"/>
          <w:lang w:val="ru-RU" w:eastAsia="ko-KR"/>
        </w:rPr>
        <w:t>г.</w:t>
      </w:r>
      <w:r w:rsidR="00E05AC2">
        <w:rPr>
          <w:rFonts w:eastAsiaTheme="minorEastAsia"/>
          <w:color w:val="000000" w:themeColor="text1"/>
          <w:lang w:val="ru-RU" w:eastAsia="ko-KR"/>
        </w:rPr>
        <w:t xml:space="preserve"> 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- Компания LG Electronics </w:t>
      </w:r>
      <w:del w:id="1" w:author="Татьяна" w:date="2021-04-08T13:12:00Z">
        <w:r w:rsidRPr="007B059F" w:rsidDel="00755AEB">
          <w:rPr>
            <w:rFonts w:eastAsiaTheme="minorEastAsia"/>
            <w:color w:val="000000" w:themeColor="text1"/>
            <w:lang w:val="ru-RU" w:eastAsia="ko-KR"/>
          </w:rPr>
          <w:delText xml:space="preserve">(LG) </w:delText>
        </w:r>
      </w:del>
      <w:bookmarkStart w:id="2" w:name="_GoBack"/>
      <w:bookmarkEnd w:id="2"/>
      <w:r w:rsidRPr="007B059F">
        <w:rPr>
          <w:rFonts w:eastAsiaTheme="minorEastAsia"/>
          <w:color w:val="000000" w:themeColor="text1"/>
          <w:lang w:val="ru-RU" w:eastAsia="ko-KR"/>
        </w:rPr>
        <w:t>начала продажи первого в мире</w:t>
      </w:r>
      <w:r w:rsidR="003E2081">
        <w:rPr>
          <w:rStyle w:val="af2"/>
          <w:rFonts w:eastAsiaTheme="minorEastAsia"/>
          <w:color w:val="000000" w:themeColor="text1"/>
          <w:lang w:val="ru-RU" w:eastAsia="ko-KR"/>
        </w:rPr>
        <w:footnoteReference w:id="1"/>
      </w:r>
      <w:r w:rsidRPr="007B059F">
        <w:rPr>
          <w:rFonts w:eastAsiaTheme="minorEastAsia"/>
          <w:color w:val="000000" w:themeColor="text1"/>
          <w:lang w:val="ru-RU" w:eastAsia="ko-KR"/>
        </w:rPr>
        <w:t xml:space="preserve"> сворачивающегося телевизора LG SIGNATURE OLED R на ключевых рынках по всему миру</w:t>
      </w:r>
      <w:r w:rsidR="001E5C94">
        <w:rPr>
          <w:rFonts w:eastAsiaTheme="minorEastAsia"/>
          <w:color w:val="000000" w:themeColor="text1"/>
          <w:lang w:val="ru-RU" w:eastAsia="ko-KR"/>
        </w:rPr>
        <w:t>, в том числе и в России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. </w:t>
      </w:r>
    </w:p>
    <w:p w14:paraId="4031A457" w14:textId="65C2FD58" w:rsidR="007B059F" w:rsidRPr="007B059F" w:rsidRDefault="007B059F" w:rsidP="007B059F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7B059F">
        <w:rPr>
          <w:rFonts w:eastAsiaTheme="minorEastAsia"/>
          <w:color w:val="000000" w:themeColor="text1"/>
          <w:lang w:val="ru-RU" w:eastAsia="ko-KR"/>
        </w:rPr>
        <w:t xml:space="preserve">Воплощение эксклюзивности, LG SIGNATURE OLED R </w:t>
      </w:r>
      <w:r w:rsidR="00CA29C5">
        <w:rPr>
          <w:rFonts w:eastAsiaTheme="minorEastAsia"/>
          <w:color w:val="000000" w:themeColor="text1"/>
          <w:lang w:val="ru-RU" w:eastAsia="ko-KR"/>
        </w:rPr>
        <w:t>- триумф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 инженерной мысли и дизайна, ориентированного на пользо</w:t>
      </w:r>
      <w:r w:rsidR="00CA29C5">
        <w:rPr>
          <w:rFonts w:eastAsiaTheme="minorEastAsia"/>
          <w:color w:val="000000" w:themeColor="text1"/>
          <w:lang w:val="ru-RU" w:eastAsia="ko-KR"/>
        </w:rPr>
        <w:t xml:space="preserve">вателя. 65-дюймовый гибкий OLED </w:t>
      </w:r>
      <w:r w:rsidRPr="007B059F">
        <w:rPr>
          <w:rFonts w:eastAsiaTheme="minorEastAsia"/>
          <w:color w:val="000000" w:themeColor="text1"/>
          <w:lang w:val="ru-RU" w:eastAsia="ko-KR"/>
        </w:rPr>
        <w:t>дисплей телевизора создан из одного листа стекла и оснащен само</w:t>
      </w:r>
      <w:r w:rsidR="00936904">
        <w:rPr>
          <w:rFonts w:eastAsiaTheme="minorEastAsia"/>
          <w:color w:val="000000" w:themeColor="text1"/>
          <w:lang w:val="ru-RU" w:eastAsia="ko-KR"/>
        </w:rPr>
        <w:t>подсвечивающи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мися пикселями и самоуправляемым затемнением, чтобы обеспечить качество изображения поразительной глубины и яркости. В отличие от других телевизоров, которые занимают визуальное пространство в </w:t>
      </w:r>
      <w:r w:rsidR="007805A5">
        <w:rPr>
          <w:rFonts w:eastAsiaTheme="minorEastAsia"/>
          <w:color w:val="000000" w:themeColor="text1"/>
          <w:lang w:val="ru-RU" w:eastAsia="ko-KR"/>
        </w:rPr>
        <w:t>помещении</w:t>
      </w:r>
      <w:r w:rsidR="007805A5" w:rsidRPr="007B059F">
        <w:rPr>
          <w:rFonts w:eastAsiaTheme="minorEastAsia"/>
          <w:color w:val="000000" w:themeColor="text1"/>
          <w:lang w:val="ru-RU" w:eastAsia="ko-KR"/>
        </w:rPr>
        <w:t xml:space="preserve"> 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даже в выключенном состоянии, сворачивающийся экран предлагает свободу от такого ограничения: исчезает, когда не используется, для достижения идеальной пространственной и визуальной гармонии в любом интерьере. Посетители сайта могут уже сейчас виртуально </w:t>
      </w:r>
      <w:r w:rsidR="00CA29C5">
        <w:rPr>
          <w:rFonts w:eastAsiaTheme="minorEastAsia"/>
          <w:color w:val="000000" w:themeColor="text1"/>
          <w:lang w:val="ru-RU" w:eastAsia="ko-KR"/>
        </w:rPr>
        <w:t>ознакомиться с технологическими инновациями</w:t>
      </w:r>
      <w:r w:rsidRPr="007B059F">
        <w:rPr>
          <w:rFonts w:eastAsiaTheme="minorEastAsia"/>
          <w:color w:val="000000" w:themeColor="text1"/>
          <w:lang w:val="ru-RU" w:eastAsia="ko-KR"/>
        </w:rPr>
        <w:t>, которые позволяют использовать три различных режима просмотра</w:t>
      </w:r>
      <w:r w:rsidR="00AE2990" w:rsidRPr="00AE2990">
        <w:rPr>
          <w:rFonts w:eastAsiaTheme="minorEastAsia"/>
          <w:color w:val="000000" w:themeColor="text1"/>
          <w:lang w:val="ru-RU" w:eastAsia="ko-KR"/>
        </w:rPr>
        <w:t xml:space="preserve"> -</w:t>
      </w:r>
      <w:r w:rsidRPr="007B059F">
        <w:rPr>
          <w:rFonts w:eastAsiaTheme="minorEastAsia"/>
          <w:color w:val="000000" w:themeColor="text1"/>
          <w:lang w:val="ru-RU" w:eastAsia="ko-KR"/>
        </w:rPr>
        <w:t xml:space="preserve"> </w:t>
      </w:r>
      <w:r w:rsidR="00AE2990">
        <w:rPr>
          <w:rFonts w:eastAsiaTheme="minorEastAsia"/>
          <w:color w:val="000000" w:themeColor="text1"/>
          <w:lang w:val="ru-RU" w:eastAsia="ko-KR"/>
        </w:rPr>
        <w:t>п</w:t>
      </w:r>
      <w:r w:rsidR="00AE2990" w:rsidRPr="00AE2990">
        <w:rPr>
          <w:rFonts w:eastAsiaTheme="minorEastAsia"/>
          <w:color w:val="000000" w:themeColor="text1"/>
          <w:lang w:val="ru-RU" w:eastAsia="ko-KR"/>
        </w:rPr>
        <w:t>олноэкранный режим, линейный режим, режим без экрана</w:t>
      </w:r>
      <w:r w:rsidR="00AE2990">
        <w:rPr>
          <w:rFonts w:eastAsiaTheme="minorEastAsia"/>
          <w:color w:val="000000" w:themeColor="text1"/>
          <w:lang w:val="ru-RU" w:eastAsia="ko-KR"/>
        </w:rPr>
        <w:t>.</w:t>
      </w:r>
    </w:p>
    <w:p w14:paraId="4B7A6563" w14:textId="6B3B83D8" w:rsidR="007B059F" w:rsidRPr="007B059F" w:rsidRDefault="007B059F" w:rsidP="007B059F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7B059F">
        <w:rPr>
          <w:rFonts w:eastAsiaTheme="minorEastAsia"/>
          <w:color w:val="000000" w:themeColor="text1"/>
          <w:lang w:val="ru-RU" w:eastAsia="ko-KR"/>
        </w:rPr>
        <w:t xml:space="preserve">Каждый </w:t>
      </w:r>
      <w:r w:rsidR="00AE2990">
        <w:rPr>
          <w:rFonts w:eastAsiaTheme="minorEastAsia"/>
          <w:color w:val="000000" w:themeColor="text1"/>
          <w:lang w:val="ru-RU" w:eastAsia="ko-KR"/>
        </w:rPr>
        <w:t xml:space="preserve">сворачивающийся </w:t>
      </w:r>
      <w:r w:rsidRPr="007B059F">
        <w:rPr>
          <w:rFonts w:eastAsiaTheme="minorEastAsia"/>
          <w:color w:val="000000" w:themeColor="text1"/>
          <w:lang w:val="ru-RU" w:eastAsia="ko-KR"/>
        </w:rPr>
        <w:t>телевизор изготавливается на заказ на заводе LG в Южной Корее.</w:t>
      </w:r>
    </w:p>
    <w:p w14:paraId="31906141" w14:textId="047E12E2" w:rsidR="007B059F" w:rsidRPr="007B059F" w:rsidRDefault="007B059F" w:rsidP="007B059F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7B059F">
        <w:rPr>
          <w:rFonts w:eastAsiaTheme="minorEastAsia"/>
          <w:color w:val="000000" w:themeColor="text1"/>
          <w:lang w:val="ru-RU" w:eastAsia="ko-KR"/>
        </w:rPr>
        <w:t>LG SIG</w:t>
      </w:r>
      <w:r w:rsidR="00445916">
        <w:rPr>
          <w:rFonts w:eastAsiaTheme="minorEastAsia"/>
          <w:color w:val="000000" w:themeColor="text1"/>
          <w:lang w:val="ru-RU" w:eastAsia="ko-KR"/>
        </w:rPr>
        <w:t xml:space="preserve">NATURE OLED R </w:t>
      </w:r>
      <w:r w:rsidR="00EA3A94">
        <w:rPr>
          <w:rFonts w:eastAsiaTheme="minorEastAsia"/>
          <w:color w:val="000000" w:themeColor="text1"/>
          <w:lang w:val="ru-RU" w:eastAsia="ko-KR"/>
        </w:rPr>
        <w:t>имеет</w:t>
      </w:r>
      <w:r w:rsidR="00D91DFB" w:rsidRPr="00D91DFB">
        <w:rPr>
          <w:rFonts w:eastAsiaTheme="minorEastAsia"/>
          <w:color w:val="000000" w:themeColor="text1"/>
          <w:lang w:val="ru-RU" w:eastAsia="ko-KR"/>
        </w:rPr>
        <w:t xml:space="preserve"> </w:t>
      </w:r>
      <w:r w:rsidR="007E3D49">
        <w:rPr>
          <w:rFonts w:eastAsiaTheme="minorEastAsia"/>
          <w:color w:val="000000" w:themeColor="text1"/>
          <w:lang w:val="ru-RU" w:eastAsia="ko-KR"/>
        </w:rPr>
        <w:t xml:space="preserve">сертификаты </w:t>
      </w:r>
      <w:r w:rsidRPr="007B059F">
        <w:rPr>
          <w:rFonts w:eastAsiaTheme="minorEastAsia"/>
          <w:color w:val="000000" w:themeColor="text1"/>
          <w:lang w:val="ru-RU" w:eastAsia="ko-KR"/>
        </w:rPr>
        <w:t>TÜV Rheinland и Underwriters Laboratories</w:t>
      </w:r>
      <w:r w:rsidR="00EA3A94">
        <w:rPr>
          <w:rFonts w:eastAsiaTheme="minorEastAsia"/>
          <w:color w:val="000000" w:themeColor="text1"/>
          <w:lang w:val="ru-RU" w:eastAsia="ko-KR"/>
        </w:rPr>
        <w:t>, которые</w:t>
      </w:r>
      <w:r w:rsidR="0053436A" w:rsidRPr="00826674">
        <w:rPr>
          <w:rFonts w:eastAsiaTheme="minorEastAsia"/>
          <w:color w:val="000000" w:themeColor="text1"/>
          <w:lang w:val="ru-RU" w:eastAsia="ko-KR"/>
        </w:rPr>
        <w:t xml:space="preserve"> </w:t>
      </w:r>
      <w:r w:rsidR="0053436A" w:rsidRPr="0053436A">
        <w:rPr>
          <w:rFonts w:eastAsiaTheme="minorEastAsia"/>
          <w:color w:val="000000" w:themeColor="text1"/>
          <w:lang w:val="ru-RU" w:eastAsia="ko-KR"/>
        </w:rPr>
        <w:t>удостоверяют факт того, что панели соответствуют низкому уровню излучения синего цвета.</w:t>
      </w:r>
    </w:p>
    <w:p w14:paraId="4CE5CAAE" w14:textId="636F24FE" w:rsidR="0003292D" w:rsidRPr="00DE653B" w:rsidRDefault="00DB55EC" w:rsidP="007B059F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Более подробная информация на сайте </w:t>
      </w:r>
      <w:hyperlink r:id="rId11" w:history="1">
        <w:r w:rsidRPr="002C6CEF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https://www.lg.com/global/lg-signature/rollable-oled-tv-r/ru</w:t>
        </w:r>
      </w:hyperlink>
      <w:r>
        <w:rPr>
          <w:rFonts w:eastAsiaTheme="minorEastAsia"/>
          <w:color w:val="000000" w:themeColor="text1"/>
          <w:lang w:val="ru-RU" w:eastAsia="ko-KR"/>
        </w:rPr>
        <w:t xml:space="preserve"> </w:t>
      </w:r>
    </w:p>
    <w:p w14:paraId="269D508D" w14:textId="77777777" w:rsidR="0003292D" w:rsidRPr="00237ED2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63042F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63042F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63042F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63042F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11EF7B0D" w14:textId="3DD14369" w:rsidR="006E71BC" w:rsidRPr="0063042F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p w14:paraId="7F63C3DC" w14:textId="77777777" w:rsidR="00DB55EC" w:rsidRPr="0063042F" w:rsidRDefault="00DB55E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p w14:paraId="768C7432" w14:textId="77777777" w:rsidR="00DB55EC" w:rsidRPr="00423681" w:rsidRDefault="00DB55EC" w:rsidP="00DB55EC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05528DEA" w14:textId="77777777" w:rsidR="00DB55EC" w:rsidRPr="00423681" w:rsidRDefault="00DB55EC" w:rsidP="00DB55EC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DB55EC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4B1B0547" w14:textId="77777777" w:rsidR="00DB55EC" w:rsidRPr="0004351D" w:rsidRDefault="00DB55EC" w:rsidP="00DB55EC">
      <w:pPr>
        <w:keepNext/>
        <w:keepLines/>
        <w:tabs>
          <w:tab w:val="left" w:pos="3969"/>
        </w:tabs>
        <w:suppressAutoHyphens/>
        <w:autoSpaceDE w:val="0"/>
        <w:jc w:val="both"/>
      </w:pPr>
    </w:p>
    <w:p w14:paraId="315DCCF4" w14:textId="77777777" w:rsidR="00DB55EC" w:rsidRPr="0004351D" w:rsidRDefault="00DB55E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DB55EC" w:rsidRPr="0004351D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7C611" w14:textId="77777777" w:rsidR="005A4F14" w:rsidRDefault="005A4F14">
      <w:r>
        <w:separator/>
      </w:r>
    </w:p>
  </w:endnote>
  <w:endnote w:type="continuationSeparator" w:id="0">
    <w:p w14:paraId="5C7E7E12" w14:textId="77777777" w:rsidR="005A4F14" w:rsidRDefault="005A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76FDC2F9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5AEB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A8DE5" w14:textId="77777777" w:rsidR="005A4F14" w:rsidRDefault="005A4F14">
      <w:r>
        <w:separator/>
      </w:r>
    </w:p>
  </w:footnote>
  <w:footnote w:type="continuationSeparator" w:id="0">
    <w:p w14:paraId="62864417" w14:textId="77777777" w:rsidR="005A4F14" w:rsidRDefault="005A4F14">
      <w:r>
        <w:continuationSeparator/>
      </w:r>
    </w:p>
  </w:footnote>
  <w:footnote w:id="1">
    <w:p w14:paraId="42B373E0" w14:textId="491B0351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>
        <w:rPr>
          <w:rStyle w:val="af2"/>
        </w:rPr>
        <w:footnoteRef/>
      </w:r>
      <w:r w:rsidRPr="003E2081">
        <w:rPr>
          <w:lang w:val="ru-RU"/>
        </w:rPr>
        <w:t xml:space="preserve"> </w:t>
      </w:r>
      <w:r w:rsidRPr="000A4CC3">
        <w:rPr>
          <w:sz w:val="14"/>
          <w:lang w:val="ru-RU"/>
        </w:rPr>
        <w:t>На основании</w:t>
      </w:r>
      <w:r>
        <w:rPr>
          <w:sz w:val="14"/>
          <w:lang w:val="ru-RU"/>
        </w:rPr>
        <w:t xml:space="preserve"> следующих</w:t>
      </w:r>
      <w:r w:rsidRPr="000A4CC3">
        <w:rPr>
          <w:sz w:val="14"/>
          <w:lang w:val="ru-RU"/>
        </w:rPr>
        <w:t xml:space="preserve"> публикаций</w:t>
      </w:r>
      <w:r>
        <w:rPr>
          <w:sz w:val="14"/>
          <w:lang w:val="ru-RU"/>
        </w:rPr>
        <w:t xml:space="preserve"> в СМИ:</w:t>
      </w:r>
    </w:p>
    <w:p w14:paraId="7971404C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Robb</w:t>
      </w:r>
      <w:r w:rsidRPr="000A4CC3">
        <w:rPr>
          <w:sz w:val="14"/>
          <w:lang w:val="ru-RU"/>
        </w:rPr>
        <w:t xml:space="preserve"> </w:t>
      </w:r>
      <w:r>
        <w:rPr>
          <w:sz w:val="14"/>
          <w:lang w:val="en-US"/>
        </w:rPr>
        <w:t>Report</w:t>
      </w:r>
      <w:r w:rsidRPr="000A4CC3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0A4CC3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https://robbreport.com/gear/tvs/lg-signature-oled-r-world</w:t>
      </w:r>
      <w:r w:rsidRPr="00ED3E03">
        <w:rPr>
          <w:sz w:val="14"/>
          <w:lang w:val="ru-RU"/>
        </w:rPr>
        <w:t>s-first-rollable-tv-1234576173/</w:t>
      </w:r>
    </w:p>
    <w:p w14:paraId="08BCA158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A4CC3">
        <w:rPr>
          <w:rFonts w:ascii="Tahoma" w:hAnsi="Tahoma" w:cs="Tahoma"/>
          <w:sz w:val="14"/>
          <w:lang w:val="ru-RU"/>
        </w:rPr>
        <w:t>﻿</w:t>
      </w: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The</w:t>
      </w:r>
      <w:r w:rsidRPr="000A4CC3">
        <w:rPr>
          <w:sz w:val="14"/>
          <w:lang w:val="ru-RU"/>
        </w:rPr>
        <w:t xml:space="preserve"> </w:t>
      </w:r>
      <w:r>
        <w:rPr>
          <w:sz w:val="14"/>
          <w:lang w:val="en-US"/>
        </w:rPr>
        <w:t>Hans</w:t>
      </w:r>
      <w:r w:rsidRPr="000A4CC3">
        <w:rPr>
          <w:sz w:val="14"/>
          <w:lang w:val="ru-RU"/>
        </w:rPr>
        <w:t xml:space="preserve"> </w:t>
      </w:r>
      <w:r>
        <w:rPr>
          <w:sz w:val="14"/>
          <w:lang w:val="en-US"/>
        </w:rPr>
        <w:t>India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https://www.thehansindia.com/tech/lg-signature-oled-r-is-the-worlds-first-rollable-tv-652297</w:t>
      </w:r>
    </w:p>
    <w:p w14:paraId="478658A7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stereonet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https://www.stereonet.co.uk/news/lg-starts-selling-the-worlds-fi</w:t>
      </w:r>
      <w:r w:rsidRPr="00ED3E03">
        <w:rPr>
          <w:sz w:val="14"/>
          <w:lang w:val="ru-RU"/>
        </w:rPr>
        <w:t>rst-rollable-oled-tv</w:t>
      </w:r>
    </w:p>
    <w:p w14:paraId="0803D48A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fonearena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https://www.fonearena.com/blog/325475/lg-signature-oled-r-rollable-tv-price-sale.html</w:t>
      </w:r>
    </w:p>
    <w:p w14:paraId="15FD6BC1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techradar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https://www.techradar.com/news/the-lg-r-series-65r9-oled-</w:t>
      </w:r>
      <w:r w:rsidRPr="00ED3E03">
        <w:rPr>
          <w:sz w:val="14"/>
          <w:lang w:val="ru-RU"/>
        </w:rPr>
        <w:t>is-the-worlds-first-rollable-tv</w:t>
      </w:r>
    </w:p>
    <w:p w14:paraId="361B98BD" w14:textId="77777777" w:rsidR="003E2081" w:rsidRPr="000A4CC3" w:rsidRDefault="003E2081" w:rsidP="003E2081">
      <w:pPr>
        <w:pStyle w:val="af0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BusinessKorea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http://www.businesskorea.co.kr/news/articleView.html?idxno=52627</w:t>
      </w:r>
    </w:p>
    <w:p w14:paraId="1216F495" w14:textId="5BBF6B64" w:rsidR="003E2081" w:rsidRPr="003E2081" w:rsidRDefault="003E2081" w:rsidP="003E2081">
      <w:pPr>
        <w:pStyle w:val="af0"/>
        <w:rPr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PCMag</w:t>
      </w:r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https://in.pcmag.com/tvs/138689/lg-launches-worlds-first-rollable-oled-tv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413"/>
    <w:rsid w:val="00007672"/>
    <w:rsid w:val="0001075B"/>
    <w:rsid w:val="00010EBF"/>
    <w:rsid w:val="000113F3"/>
    <w:rsid w:val="00011C3A"/>
    <w:rsid w:val="00012772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210"/>
    <w:rsid w:val="00020816"/>
    <w:rsid w:val="000212F5"/>
    <w:rsid w:val="00021882"/>
    <w:rsid w:val="00021D9C"/>
    <w:rsid w:val="00023434"/>
    <w:rsid w:val="000237F7"/>
    <w:rsid w:val="00024165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24F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10B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2A3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930"/>
    <w:rsid w:val="00075B05"/>
    <w:rsid w:val="00075B3E"/>
    <w:rsid w:val="00076929"/>
    <w:rsid w:val="00076AAD"/>
    <w:rsid w:val="0008019A"/>
    <w:rsid w:val="000803F5"/>
    <w:rsid w:val="000825F9"/>
    <w:rsid w:val="000831D4"/>
    <w:rsid w:val="00083760"/>
    <w:rsid w:val="00083A89"/>
    <w:rsid w:val="00083B4D"/>
    <w:rsid w:val="00083E95"/>
    <w:rsid w:val="00084C82"/>
    <w:rsid w:val="000850D0"/>
    <w:rsid w:val="000872ED"/>
    <w:rsid w:val="000900D9"/>
    <w:rsid w:val="0009058B"/>
    <w:rsid w:val="0009064F"/>
    <w:rsid w:val="00090953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4D6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5AC9"/>
    <w:rsid w:val="000C5B17"/>
    <w:rsid w:val="000C79ED"/>
    <w:rsid w:val="000C7E0B"/>
    <w:rsid w:val="000D0163"/>
    <w:rsid w:val="000D0AC0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6664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45A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925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9A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5C94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23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871"/>
    <w:rsid w:val="00271939"/>
    <w:rsid w:val="00271AB6"/>
    <w:rsid w:val="00271E44"/>
    <w:rsid w:val="00271FBA"/>
    <w:rsid w:val="002723B1"/>
    <w:rsid w:val="0027252C"/>
    <w:rsid w:val="0027310D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8F8"/>
    <w:rsid w:val="0028692A"/>
    <w:rsid w:val="00286C72"/>
    <w:rsid w:val="00286D01"/>
    <w:rsid w:val="00286FDF"/>
    <w:rsid w:val="0028729B"/>
    <w:rsid w:val="00287431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2C5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376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3CA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1AAA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5CB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3D52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96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0B1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481D"/>
    <w:rsid w:val="0035504B"/>
    <w:rsid w:val="003554B9"/>
    <w:rsid w:val="003554EF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5B7D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789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3DB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F52"/>
    <w:rsid w:val="003C51F0"/>
    <w:rsid w:val="003C5CF3"/>
    <w:rsid w:val="003C5D78"/>
    <w:rsid w:val="003C6962"/>
    <w:rsid w:val="003C6DE7"/>
    <w:rsid w:val="003C7A7E"/>
    <w:rsid w:val="003D0565"/>
    <w:rsid w:val="003D0CA5"/>
    <w:rsid w:val="003D0EB9"/>
    <w:rsid w:val="003D140A"/>
    <w:rsid w:val="003D16BE"/>
    <w:rsid w:val="003D186B"/>
    <w:rsid w:val="003D212B"/>
    <w:rsid w:val="003D222C"/>
    <w:rsid w:val="003D2413"/>
    <w:rsid w:val="003D253E"/>
    <w:rsid w:val="003D30CA"/>
    <w:rsid w:val="003D37C9"/>
    <w:rsid w:val="003D406E"/>
    <w:rsid w:val="003D41C1"/>
    <w:rsid w:val="003D4EDE"/>
    <w:rsid w:val="003D6501"/>
    <w:rsid w:val="003D6961"/>
    <w:rsid w:val="003D6DF4"/>
    <w:rsid w:val="003D78C7"/>
    <w:rsid w:val="003D7B73"/>
    <w:rsid w:val="003E0E50"/>
    <w:rsid w:val="003E0F2E"/>
    <w:rsid w:val="003E2081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B44"/>
    <w:rsid w:val="00401A89"/>
    <w:rsid w:val="0040200D"/>
    <w:rsid w:val="00402029"/>
    <w:rsid w:val="004020FA"/>
    <w:rsid w:val="004023A9"/>
    <w:rsid w:val="00402974"/>
    <w:rsid w:val="00402A8C"/>
    <w:rsid w:val="00402B8B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16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14A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6D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840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031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DD1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36A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5C7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EEB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7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4F14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6C12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0D8C"/>
    <w:rsid w:val="005E1682"/>
    <w:rsid w:val="005E18B9"/>
    <w:rsid w:val="005E2234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42F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1F45"/>
    <w:rsid w:val="00642505"/>
    <w:rsid w:val="00642D6C"/>
    <w:rsid w:val="0064357F"/>
    <w:rsid w:val="00643953"/>
    <w:rsid w:val="00643989"/>
    <w:rsid w:val="00643AE9"/>
    <w:rsid w:val="006446DB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BBF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C57"/>
    <w:rsid w:val="00677106"/>
    <w:rsid w:val="00681138"/>
    <w:rsid w:val="00681E3C"/>
    <w:rsid w:val="006821C5"/>
    <w:rsid w:val="00682955"/>
    <w:rsid w:val="00682E94"/>
    <w:rsid w:val="00682FD5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0D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58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520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03F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3B8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397B"/>
    <w:rsid w:val="007349BE"/>
    <w:rsid w:val="00734EBC"/>
    <w:rsid w:val="00735194"/>
    <w:rsid w:val="0073545C"/>
    <w:rsid w:val="00735A84"/>
    <w:rsid w:val="007361B5"/>
    <w:rsid w:val="0073649C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AEB"/>
    <w:rsid w:val="00755D66"/>
    <w:rsid w:val="007563F3"/>
    <w:rsid w:val="007567A1"/>
    <w:rsid w:val="007568E9"/>
    <w:rsid w:val="00756A67"/>
    <w:rsid w:val="00756FBE"/>
    <w:rsid w:val="00757652"/>
    <w:rsid w:val="00757DB1"/>
    <w:rsid w:val="00760937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5A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19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059F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19DD"/>
    <w:rsid w:val="007E1ADB"/>
    <w:rsid w:val="007E1B7C"/>
    <w:rsid w:val="007E2167"/>
    <w:rsid w:val="007E362A"/>
    <w:rsid w:val="007E38A1"/>
    <w:rsid w:val="007E3B78"/>
    <w:rsid w:val="007E3D49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1F2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424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38D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674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8C8"/>
    <w:rsid w:val="00867E24"/>
    <w:rsid w:val="00870077"/>
    <w:rsid w:val="00870C0B"/>
    <w:rsid w:val="00870CCA"/>
    <w:rsid w:val="00870D7B"/>
    <w:rsid w:val="008712AE"/>
    <w:rsid w:val="00871330"/>
    <w:rsid w:val="00871F25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6D31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CD6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4FA5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84D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04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07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7823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E3C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8BD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326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3135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6E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7F6"/>
    <w:rsid w:val="00A44BEB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089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736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E4A"/>
    <w:rsid w:val="00A86BD1"/>
    <w:rsid w:val="00A87142"/>
    <w:rsid w:val="00A876FA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172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BA6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501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990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E07"/>
    <w:rsid w:val="00B223C7"/>
    <w:rsid w:val="00B224AE"/>
    <w:rsid w:val="00B22B99"/>
    <w:rsid w:val="00B23D84"/>
    <w:rsid w:val="00B24C97"/>
    <w:rsid w:val="00B259DD"/>
    <w:rsid w:val="00B25AE1"/>
    <w:rsid w:val="00B25E2C"/>
    <w:rsid w:val="00B265F3"/>
    <w:rsid w:val="00B2688C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990"/>
    <w:rsid w:val="00B47F86"/>
    <w:rsid w:val="00B50283"/>
    <w:rsid w:val="00B506B0"/>
    <w:rsid w:val="00B50BBB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7E8"/>
    <w:rsid w:val="00B55854"/>
    <w:rsid w:val="00B55B09"/>
    <w:rsid w:val="00B56761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77B8A"/>
    <w:rsid w:val="00B80B49"/>
    <w:rsid w:val="00B81B3E"/>
    <w:rsid w:val="00B8208F"/>
    <w:rsid w:val="00B82234"/>
    <w:rsid w:val="00B82299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1A52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01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0AC3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003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4A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1275"/>
    <w:rsid w:val="00C824C4"/>
    <w:rsid w:val="00C82D97"/>
    <w:rsid w:val="00C837CD"/>
    <w:rsid w:val="00C838A2"/>
    <w:rsid w:val="00C8408A"/>
    <w:rsid w:val="00C8416E"/>
    <w:rsid w:val="00C84423"/>
    <w:rsid w:val="00C85783"/>
    <w:rsid w:val="00C86D1A"/>
    <w:rsid w:val="00C873DA"/>
    <w:rsid w:val="00C87589"/>
    <w:rsid w:val="00C8779E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6B17"/>
    <w:rsid w:val="00C973A1"/>
    <w:rsid w:val="00C97674"/>
    <w:rsid w:val="00C97EB4"/>
    <w:rsid w:val="00CA11BA"/>
    <w:rsid w:val="00CA178B"/>
    <w:rsid w:val="00CA1920"/>
    <w:rsid w:val="00CA29C5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C93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5F5"/>
    <w:rsid w:val="00CB467B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478F"/>
    <w:rsid w:val="00CD4D3E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002"/>
    <w:rsid w:val="00CE32CB"/>
    <w:rsid w:val="00CE3FC4"/>
    <w:rsid w:val="00CE45CF"/>
    <w:rsid w:val="00CE4A50"/>
    <w:rsid w:val="00CE5591"/>
    <w:rsid w:val="00CE58A7"/>
    <w:rsid w:val="00CE5D50"/>
    <w:rsid w:val="00CE603F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5CF"/>
    <w:rsid w:val="00D42F54"/>
    <w:rsid w:val="00D435A0"/>
    <w:rsid w:val="00D439F3"/>
    <w:rsid w:val="00D44EA4"/>
    <w:rsid w:val="00D4503A"/>
    <w:rsid w:val="00D45253"/>
    <w:rsid w:val="00D45462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4FD8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87EEE"/>
    <w:rsid w:val="00D90653"/>
    <w:rsid w:val="00D906A4"/>
    <w:rsid w:val="00D90BB8"/>
    <w:rsid w:val="00D91383"/>
    <w:rsid w:val="00D91D22"/>
    <w:rsid w:val="00D91DFB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5EC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3FB"/>
    <w:rsid w:val="00DE1B66"/>
    <w:rsid w:val="00DE315A"/>
    <w:rsid w:val="00DE4796"/>
    <w:rsid w:val="00DE4969"/>
    <w:rsid w:val="00DE4D2F"/>
    <w:rsid w:val="00DE5346"/>
    <w:rsid w:val="00DE58C3"/>
    <w:rsid w:val="00DE5F04"/>
    <w:rsid w:val="00DE653B"/>
    <w:rsid w:val="00DE66BC"/>
    <w:rsid w:val="00DE776B"/>
    <w:rsid w:val="00DF09F8"/>
    <w:rsid w:val="00DF34B3"/>
    <w:rsid w:val="00DF4AE0"/>
    <w:rsid w:val="00DF4BB7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354B"/>
    <w:rsid w:val="00E04094"/>
    <w:rsid w:val="00E0471F"/>
    <w:rsid w:val="00E051CE"/>
    <w:rsid w:val="00E05AC2"/>
    <w:rsid w:val="00E05DDD"/>
    <w:rsid w:val="00E06085"/>
    <w:rsid w:val="00E07CBD"/>
    <w:rsid w:val="00E100DF"/>
    <w:rsid w:val="00E103F0"/>
    <w:rsid w:val="00E114B2"/>
    <w:rsid w:val="00E12201"/>
    <w:rsid w:val="00E125FE"/>
    <w:rsid w:val="00E126AE"/>
    <w:rsid w:val="00E129FC"/>
    <w:rsid w:val="00E13302"/>
    <w:rsid w:val="00E13AA0"/>
    <w:rsid w:val="00E13F2B"/>
    <w:rsid w:val="00E14561"/>
    <w:rsid w:val="00E14645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2F75"/>
    <w:rsid w:val="00E34CC8"/>
    <w:rsid w:val="00E352D9"/>
    <w:rsid w:val="00E35DC6"/>
    <w:rsid w:val="00E37584"/>
    <w:rsid w:val="00E376E9"/>
    <w:rsid w:val="00E37738"/>
    <w:rsid w:val="00E37E61"/>
    <w:rsid w:val="00E40127"/>
    <w:rsid w:val="00E4031A"/>
    <w:rsid w:val="00E40448"/>
    <w:rsid w:val="00E40A9E"/>
    <w:rsid w:val="00E4191D"/>
    <w:rsid w:val="00E41B4D"/>
    <w:rsid w:val="00E4284B"/>
    <w:rsid w:val="00E42B89"/>
    <w:rsid w:val="00E433A8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12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85E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5F3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3A94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57BD"/>
    <w:rsid w:val="00EF6170"/>
    <w:rsid w:val="00EF655D"/>
    <w:rsid w:val="00EF6BD7"/>
    <w:rsid w:val="00EF6F99"/>
    <w:rsid w:val="00EF741B"/>
    <w:rsid w:val="00EF7845"/>
    <w:rsid w:val="00F0043B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14B0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D0D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1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CDFE54FB-8B1D-4335-9A85-7BD08C57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D3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5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global/lg-signature/rollable-oled-tv-r/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3C7B40-8800-4E88-A79F-1C3CF129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2021-04-07T08:10:00Z</cp:lastPrinted>
  <dcterms:created xsi:type="dcterms:W3CDTF">2021-04-08T10:13:00Z</dcterms:created>
  <dcterms:modified xsi:type="dcterms:W3CDTF">2021-04-08T10:13:00Z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