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77777777" w:rsidR="00C61ABA" w:rsidRPr="00FC510B" w:rsidRDefault="00C61ABA" w:rsidP="00590C45">
      <w:pPr>
        <w:jc w:val="center"/>
        <w:rPr>
          <w:b/>
          <w:color w:val="000000"/>
          <w:sz w:val="28"/>
          <w:szCs w:val="28"/>
        </w:rPr>
      </w:pPr>
    </w:p>
    <w:p w14:paraId="00000005" w14:textId="6BAF6AC5" w:rsidR="00C61ABA" w:rsidRPr="00B779BE" w:rsidRDefault="00B779BE" w:rsidP="00B779BE">
      <w:pPr>
        <w:jc w:val="center"/>
        <w:rPr>
          <w:b/>
          <w:color w:val="000000"/>
          <w:sz w:val="28"/>
          <w:szCs w:val="28"/>
          <w:lang w:val="ru-RU"/>
        </w:rPr>
      </w:pPr>
      <w:r w:rsidRPr="00B779BE">
        <w:rPr>
          <w:b/>
          <w:color w:val="000000"/>
          <w:sz w:val="28"/>
          <w:szCs w:val="28"/>
        </w:rPr>
        <w:t>LG</w:t>
      </w:r>
      <w:r w:rsidRPr="00B779BE">
        <w:rPr>
          <w:b/>
          <w:color w:val="000000"/>
          <w:sz w:val="28"/>
          <w:szCs w:val="28"/>
          <w:lang w:val="ru-RU"/>
        </w:rPr>
        <w:t xml:space="preserve"> ПРЕДСТАВИТ </w:t>
      </w:r>
      <w:r w:rsidR="00056335">
        <w:rPr>
          <w:b/>
          <w:color w:val="000000"/>
          <w:sz w:val="28"/>
          <w:szCs w:val="28"/>
          <w:lang w:val="ru-RU"/>
        </w:rPr>
        <w:t>ИГРОВОЙ СЕРВИС</w:t>
      </w:r>
      <w:r w:rsidRPr="00B779BE">
        <w:rPr>
          <w:b/>
          <w:color w:val="000000"/>
          <w:sz w:val="28"/>
          <w:szCs w:val="28"/>
          <w:lang w:val="ru-RU"/>
        </w:rPr>
        <w:t xml:space="preserve"> </w:t>
      </w:r>
      <w:r w:rsidRPr="00B779BE">
        <w:rPr>
          <w:b/>
          <w:color w:val="000000"/>
          <w:sz w:val="28"/>
          <w:szCs w:val="28"/>
        </w:rPr>
        <w:t>NVIDIA</w:t>
      </w:r>
      <w:r w:rsidRPr="00B779BE">
        <w:rPr>
          <w:b/>
          <w:color w:val="000000"/>
          <w:sz w:val="28"/>
          <w:szCs w:val="28"/>
          <w:lang w:val="ru-RU"/>
        </w:rPr>
        <w:t xml:space="preserve"> </w:t>
      </w:r>
      <w:r w:rsidRPr="00B779BE">
        <w:rPr>
          <w:b/>
          <w:color w:val="000000"/>
          <w:sz w:val="28"/>
          <w:szCs w:val="28"/>
        </w:rPr>
        <w:t>GEFORCE</w:t>
      </w:r>
      <w:r w:rsidRPr="00B779BE">
        <w:rPr>
          <w:b/>
          <w:color w:val="000000"/>
          <w:sz w:val="28"/>
          <w:szCs w:val="28"/>
          <w:lang w:val="ru-RU"/>
        </w:rPr>
        <w:t xml:space="preserve"> </w:t>
      </w:r>
      <w:r w:rsidRPr="00B779BE">
        <w:rPr>
          <w:b/>
          <w:color w:val="000000"/>
          <w:sz w:val="28"/>
          <w:szCs w:val="28"/>
        </w:rPr>
        <w:t>NOW</w:t>
      </w:r>
      <w:r w:rsidRPr="00B779BE">
        <w:rPr>
          <w:b/>
          <w:color w:val="000000"/>
          <w:sz w:val="28"/>
          <w:szCs w:val="28"/>
          <w:lang w:val="ru-RU"/>
        </w:rPr>
        <w:t xml:space="preserve"> НА СМАРТ-ТЕЛЕВИЗОРАХ </w:t>
      </w:r>
      <w:r w:rsidRPr="00B779BE">
        <w:rPr>
          <w:b/>
          <w:color w:val="000000"/>
          <w:sz w:val="28"/>
          <w:szCs w:val="28"/>
        </w:rPr>
        <w:t>WEBOS</w:t>
      </w:r>
      <w:r w:rsidR="005E6A9B" w:rsidRPr="00B779BE">
        <w:rPr>
          <w:b/>
          <w:color w:val="000000"/>
          <w:sz w:val="28"/>
          <w:szCs w:val="28"/>
          <w:lang w:val="ru-RU"/>
        </w:rPr>
        <w:t xml:space="preserve"> </w:t>
      </w:r>
    </w:p>
    <w:p w14:paraId="00000006" w14:textId="77777777" w:rsidR="00C61ABA" w:rsidRPr="00B779BE" w:rsidRDefault="00C61ABA" w:rsidP="00590C45">
      <w:pPr>
        <w:jc w:val="center"/>
        <w:rPr>
          <w:b/>
          <w:color w:val="000000"/>
          <w:sz w:val="6"/>
          <w:szCs w:val="6"/>
          <w:lang w:val="ru-RU"/>
        </w:rPr>
      </w:pPr>
    </w:p>
    <w:p w14:paraId="00000008" w14:textId="62C0D327" w:rsidR="00C61ABA" w:rsidRPr="00B779BE" w:rsidRDefault="00B779BE" w:rsidP="00590C45">
      <w:pPr>
        <w:jc w:val="center"/>
        <w:rPr>
          <w:i/>
          <w:color w:val="000000"/>
          <w:lang w:val="ru-RU"/>
        </w:rPr>
      </w:pPr>
      <w:r>
        <w:rPr>
          <w:i/>
          <w:color w:val="000000"/>
          <w:lang w:val="ru-RU"/>
        </w:rPr>
        <w:t xml:space="preserve">Непревзойденные </w:t>
      </w:r>
      <w:r w:rsidRPr="00B779BE">
        <w:rPr>
          <w:i/>
          <w:color w:val="000000"/>
          <w:lang w:val="ru-RU"/>
        </w:rPr>
        <w:t xml:space="preserve">впечатления от игр с первым приложением </w:t>
      </w:r>
      <w:r w:rsidR="0043736C">
        <w:rPr>
          <w:i/>
          <w:color w:val="000000"/>
          <w:lang w:val="ru-RU"/>
        </w:rPr>
        <w:t xml:space="preserve">для </w:t>
      </w:r>
      <w:r w:rsidR="005307E4">
        <w:rPr>
          <w:i/>
          <w:color w:val="000000"/>
        </w:rPr>
        <w:t>GeForce</w:t>
      </w:r>
      <w:r w:rsidR="005307E4" w:rsidRPr="005F59EF">
        <w:rPr>
          <w:i/>
          <w:color w:val="000000"/>
          <w:lang w:val="ru-RU"/>
        </w:rPr>
        <w:t xml:space="preserve"> </w:t>
      </w:r>
      <w:r w:rsidR="005307E4">
        <w:rPr>
          <w:i/>
          <w:color w:val="000000"/>
        </w:rPr>
        <w:t>NOW</w:t>
      </w:r>
      <w:r w:rsidR="005307E4" w:rsidRPr="005F59EF">
        <w:rPr>
          <w:i/>
          <w:color w:val="000000"/>
          <w:lang w:val="ru-RU"/>
        </w:rPr>
        <w:t xml:space="preserve"> </w:t>
      </w:r>
      <w:r w:rsidR="005307E4">
        <w:rPr>
          <w:i/>
          <w:color w:val="000000"/>
          <w:lang w:val="ru-RU"/>
        </w:rPr>
        <w:t xml:space="preserve">для </w:t>
      </w:r>
      <w:r w:rsidRPr="00B779BE">
        <w:rPr>
          <w:i/>
          <w:color w:val="000000"/>
        </w:rPr>
        <w:t>Smart</w:t>
      </w:r>
      <w:r w:rsidRPr="00B779BE">
        <w:rPr>
          <w:i/>
          <w:color w:val="000000"/>
          <w:lang w:val="ru-RU"/>
        </w:rPr>
        <w:t xml:space="preserve"> </w:t>
      </w:r>
      <w:r w:rsidRPr="00B779BE">
        <w:rPr>
          <w:i/>
          <w:color w:val="000000"/>
        </w:rPr>
        <w:t>TV</w:t>
      </w:r>
      <w:r w:rsidR="0043736C">
        <w:rPr>
          <w:i/>
          <w:color w:val="000000"/>
          <w:lang w:val="ru-RU"/>
        </w:rPr>
        <w:t xml:space="preserve"> </w:t>
      </w:r>
    </w:p>
    <w:p w14:paraId="129CDDE4" w14:textId="77777777" w:rsidR="00E332C7" w:rsidRPr="00B779BE" w:rsidRDefault="00E332C7" w:rsidP="00590C45">
      <w:pPr>
        <w:rPr>
          <w:color w:val="000000"/>
          <w:sz w:val="36"/>
          <w:szCs w:val="36"/>
          <w:lang w:val="ru-RU"/>
        </w:rPr>
      </w:pPr>
    </w:p>
    <w:p w14:paraId="00000009" w14:textId="0D5F9F3F" w:rsidR="00C61ABA" w:rsidRPr="001763C4" w:rsidRDefault="00810F61" w:rsidP="00590C45">
      <w:pPr>
        <w:spacing w:line="360" w:lineRule="auto"/>
        <w:jc w:val="both"/>
        <w:rPr>
          <w:color w:val="000000"/>
          <w:lang w:val="ru-RU"/>
        </w:rPr>
      </w:pPr>
      <w:bookmarkStart w:id="0" w:name="_heading=h.3znysh7" w:colFirst="0" w:colLast="0"/>
      <w:bookmarkEnd w:id="0"/>
      <w:r>
        <w:rPr>
          <w:b/>
          <w:color w:val="000000"/>
          <w:lang w:val="ru-RU"/>
        </w:rPr>
        <w:t>Сеул</w:t>
      </w:r>
      <w:r w:rsidR="005E6A9B" w:rsidRPr="001763C4">
        <w:rPr>
          <w:b/>
          <w:color w:val="000000"/>
          <w:lang w:val="ru-RU"/>
        </w:rPr>
        <w:t xml:space="preserve">, </w:t>
      </w:r>
      <w:r w:rsidRPr="001763C4">
        <w:rPr>
          <w:b/>
          <w:color w:val="000000"/>
          <w:lang w:val="ru-RU"/>
        </w:rPr>
        <w:t xml:space="preserve">18 </w:t>
      </w:r>
      <w:r>
        <w:rPr>
          <w:b/>
          <w:color w:val="000000"/>
          <w:lang w:val="ru-RU"/>
        </w:rPr>
        <w:t>Ноября</w:t>
      </w:r>
      <w:r w:rsidR="005E6A9B" w:rsidRPr="001763C4">
        <w:rPr>
          <w:b/>
          <w:color w:val="000000"/>
          <w:lang w:val="ru-RU"/>
        </w:rPr>
        <w:t>, 2021</w:t>
      </w:r>
      <w:r w:rsidR="005E6A9B" w:rsidRPr="001763C4">
        <w:rPr>
          <w:color w:val="000000"/>
          <w:lang w:val="ru-RU"/>
        </w:rPr>
        <w:t xml:space="preserve"> — </w:t>
      </w:r>
      <w:r w:rsidR="001763C4" w:rsidRPr="001763C4">
        <w:rPr>
          <w:color w:val="000000"/>
        </w:rPr>
        <w:t>LG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Electronics</w:t>
      </w:r>
      <w:r w:rsidR="001763C4" w:rsidRPr="001763C4">
        <w:rPr>
          <w:color w:val="000000"/>
          <w:lang w:val="ru-RU"/>
        </w:rPr>
        <w:t xml:space="preserve"> </w:t>
      </w:r>
      <w:del w:id="1" w:author="Татьяна" w:date="2021-11-23T14:33:00Z">
        <w:r w:rsidR="001763C4" w:rsidRPr="001763C4" w:rsidDel="00B727CE">
          <w:rPr>
            <w:color w:val="000000"/>
            <w:lang w:val="ru-RU"/>
          </w:rPr>
          <w:delText>(</w:delText>
        </w:r>
        <w:r w:rsidR="001763C4" w:rsidRPr="001763C4" w:rsidDel="00B727CE">
          <w:rPr>
            <w:color w:val="000000"/>
          </w:rPr>
          <w:delText>LG</w:delText>
        </w:r>
        <w:r w:rsidR="001763C4" w:rsidRPr="001763C4" w:rsidDel="00B727CE">
          <w:rPr>
            <w:color w:val="000000"/>
            <w:lang w:val="ru-RU"/>
          </w:rPr>
          <w:delText xml:space="preserve">) </w:delText>
        </w:r>
      </w:del>
      <w:r w:rsidR="001763C4" w:rsidRPr="001763C4">
        <w:rPr>
          <w:color w:val="000000"/>
          <w:lang w:val="ru-RU"/>
        </w:rPr>
        <w:t>объяв</w:t>
      </w:r>
      <w:r w:rsidR="003D7642">
        <w:rPr>
          <w:color w:val="000000"/>
          <w:lang w:val="ru-RU"/>
        </w:rPr>
        <w:t>ляет</w:t>
      </w:r>
      <w:r w:rsidR="001763C4" w:rsidRPr="001763C4">
        <w:rPr>
          <w:color w:val="000000"/>
          <w:lang w:val="ru-RU"/>
        </w:rPr>
        <w:t xml:space="preserve"> о партнерстве с </w:t>
      </w:r>
      <w:r w:rsidR="001763C4" w:rsidRPr="001763C4">
        <w:rPr>
          <w:color w:val="000000"/>
        </w:rPr>
        <w:t>NVIDIA</w:t>
      </w:r>
      <w:r w:rsidR="001763C4" w:rsidRPr="001763C4">
        <w:rPr>
          <w:color w:val="000000"/>
          <w:lang w:val="ru-RU"/>
        </w:rPr>
        <w:t xml:space="preserve"> и станет первым производителем телев</w:t>
      </w:r>
      <w:bookmarkStart w:id="2" w:name="_GoBack"/>
      <w:bookmarkEnd w:id="2"/>
      <w:r w:rsidR="001763C4" w:rsidRPr="001763C4">
        <w:rPr>
          <w:color w:val="000000"/>
          <w:lang w:val="ru-RU"/>
        </w:rPr>
        <w:t xml:space="preserve">изоров, разработавшим </w:t>
      </w:r>
      <w:r w:rsidR="003D7642" w:rsidRPr="003D7642">
        <w:rPr>
          <w:color w:val="000000"/>
          <w:lang w:val="ru-RU"/>
        </w:rPr>
        <w:t xml:space="preserve">Smart TV </w:t>
      </w:r>
      <w:r w:rsidR="001763C4" w:rsidRPr="001763C4">
        <w:rPr>
          <w:color w:val="000000"/>
          <w:lang w:val="ru-RU"/>
        </w:rPr>
        <w:t xml:space="preserve">приложение для </w:t>
      </w:r>
      <w:r w:rsidR="001763C4" w:rsidRPr="001763C4">
        <w:rPr>
          <w:color w:val="000000"/>
        </w:rPr>
        <w:t>GeForce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NOW</w:t>
      </w:r>
      <w:r w:rsidR="001763C4" w:rsidRPr="001763C4">
        <w:rPr>
          <w:color w:val="000000"/>
          <w:lang w:val="ru-RU"/>
        </w:rPr>
        <w:t xml:space="preserve">, ведущего </w:t>
      </w:r>
      <w:r w:rsidR="005307E4">
        <w:rPr>
          <w:color w:val="000000"/>
          <w:lang w:val="ru-RU"/>
        </w:rPr>
        <w:t xml:space="preserve">игрового </w:t>
      </w:r>
      <w:r w:rsidR="001763C4" w:rsidRPr="001763C4">
        <w:rPr>
          <w:color w:val="000000"/>
          <w:lang w:val="ru-RU"/>
        </w:rPr>
        <w:t>сервиса, для</w:t>
      </w:r>
      <w:r w:rsid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  <w:lang w:val="ru-RU"/>
        </w:rPr>
        <w:t xml:space="preserve">телевизоров </w:t>
      </w:r>
      <w:r w:rsidR="001763C4" w:rsidRPr="001763C4">
        <w:rPr>
          <w:color w:val="000000"/>
        </w:rPr>
        <w:t>LG</w:t>
      </w:r>
      <w:r w:rsidR="001763C4" w:rsidRPr="001763C4">
        <w:rPr>
          <w:color w:val="000000"/>
          <w:lang w:val="ru-RU"/>
        </w:rPr>
        <w:t xml:space="preserve"> с</w:t>
      </w:r>
      <w:r w:rsid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  <w:lang w:val="ru-RU"/>
        </w:rPr>
        <w:t>webOS.</w:t>
      </w:r>
      <w:r w:rsidR="006C0A42">
        <w:rPr>
          <w:rStyle w:val="af4"/>
          <w:color w:val="000000"/>
          <w:lang w:val="ru-RU"/>
        </w:rPr>
        <w:footnoteReference w:id="1"/>
      </w:r>
      <w:r w:rsidR="001763C4" w:rsidRPr="001763C4">
        <w:rPr>
          <w:color w:val="000000"/>
          <w:lang w:val="ru-RU"/>
        </w:rPr>
        <w:t xml:space="preserve"> </w:t>
      </w:r>
      <w:r w:rsidR="003D7642">
        <w:rPr>
          <w:color w:val="000000"/>
          <w:lang w:val="ru-RU"/>
        </w:rPr>
        <w:t>Т</w:t>
      </w:r>
      <w:r w:rsidR="001763C4" w:rsidRPr="001763C4">
        <w:rPr>
          <w:color w:val="000000"/>
          <w:lang w:val="ru-RU"/>
        </w:rPr>
        <w:t xml:space="preserve">елевизоры </w:t>
      </w:r>
      <w:r w:rsidR="001763C4" w:rsidRPr="001763C4">
        <w:rPr>
          <w:color w:val="000000"/>
        </w:rPr>
        <w:t>LG</w:t>
      </w:r>
      <w:r w:rsidR="001763C4" w:rsidRPr="001763C4">
        <w:rPr>
          <w:color w:val="000000"/>
          <w:lang w:val="ru-RU"/>
        </w:rPr>
        <w:t xml:space="preserve"> </w:t>
      </w:r>
      <w:r w:rsidR="003D7642">
        <w:rPr>
          <w:color w:val="000000"/>
        </w:rPr>
        <w:t>OLED</w:t>
      </w:r>
      <w:r w:rsidR="003D7642" w:rsidRPr="003D7642">
        <w:rPr>
          <w:color w:val="000000"/>
          <w:lang w:val="ru-RU"/>
        </w:rPr>
        <w:t xml:space="preserve"> </w:t>
      </w:r>
      <w:r w:rsidR="009766E8">
        <w:rPr>
          <w:color w:val="000000"/>
          <w:lang w:val="ru-RU"/>
        </w:rPr>
        <w:t xml:space="preserve">больших диагоналей </w:t>
      </w:r>
      <w:r w:rsidR="001763C4" w:rsidRPr="001763C4">
        <w:rPr>
          <w:color w:val="000000"/>
          <w:lang w:val="ru-RU"/>
        </w:rPr>
        <w:t xml:space="preserve">с </w:t>
      </w:r>
      <w:r w:rsidR="008B2C15">
        <w:rPr>
          <w:color w:val="000000"/>
          <w:lang w:val="ru-RU"/>
        </w:rPr>
        <w:t xml:space="preserve">отличным </w:t>
      </w:r>
      <w:r w:rsidR="001763C4" w:rsidRPr="001763C4">
        <w:rPr>
          <w:color w:val="000000"/>
          <w:lang w:val="ru-RU"/>
        </w:rPr>
        <w:t xml:space="preserve">качеством изображения и высокой частотой обновления </w:t>
      </w:r>
      <w:r w:rsidR="00603BA1">
        <w:rPr>
          <w:color w:val="000000"/>
          <w:lang w:val="ru-RU"/>
        </w:rPr>
        <w:t>отлич</w:t>
      </w:r>
      <w:r w:rsidR="00603BA1" w:rsidRPr="001763C4">
        <w:rPr>
          <w:color w:val="000000"/>
          <w:lang w:val="ru-RU"/>
        </w:rPr>
        <w:t xml:space="preserve">но </w:t>
      </w:r>
      <w:r w:rsidR="001763C4" w:rsidRPr="001763C4">
        <w:rPr>
          <w:color w:val="000000"/>
          <w:lang w:val="ru-RU"/>
        </w:rPr>
        <w:t xml:space="preserve">подходят для </w:t>
      </w:r>
      <w:r w:rsidR="001763C4" w:rsidRPr="001763C4">
        <w:rPr>
          <w:color w:val="000000"/>
        </w:rPr>
        <w:t>GeForce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NOW</w:t>
      </w:r>
      <w:r w:rsidR="001763C4" w:rsidRPr="001763C4">
        <w:rPr>
          <w:color w:val="000000"/>
          <w:lang w:val="ru-RU"/>
        </w:rPr>
        <w:t xml:space="preserve">. В настоящее время </w:t>
      </w:r>
      <w:r w:rsidR="004944DF">
        <w:rPr>
          <w:color w:val="000000"/>
          <w:lang w:val="ru-RU"/>
        </w:rPr>
        <w:t xml:space="preserve">игры </w:t>
      </w:r>
      <w:r w:rsidR="004944DF">
        <w:rPr>
          <w:color w:val="000000"/>
        </w:rPr>
        <w:t>GeForce</w:t>
      </w:r>
      <w:r w:rsidR="004944DF" w:rsidRPr="005F59EF">
        <w:rPr>
          <w:color w:val="000000"/>
          <w:lang w:val="ru-RU"/>
        </w:rPr>
        <w:t xml:space="preserve"> </w:t>
      </w:r>
      <w:r w:rsidR="004944DF">
        <w:rPr>
          <w:color w:val="000000"/>
        </w:rPr>
        <w:t>NOW</w:t>
      </w:r>
      <w:r w:rsidR="004944DF" w:rsidRPr="005F59EF">
        <w:rPr>
          <w:color w:val="000000"/>
          <w:lang w:val="ru-RU"/>
        </w:rPr>
        <w:t xml:space="preserve"> </w:t>
      </w:r>
      <w:r w:rsidR="001763C4" w:rsidRPr="001763C4">
        <w:rPr>
          <w:color w:val="000000"/>
          <w:lang w:val="ru-RU"/>
        </w:rPr>
        <w:t>доступн</w:t>
      </w:r>
      <w:r w:rsidR="004944DF">
        <w:rPr>
          <w:color w:val="000000"/>
          <w:lang w:val="ru-RU"/>
        </w:rPr>
        <w:t>ы</w:t>
      </w:r>
      <w:r w:rsidR="001763C4" w:rsidRPr="001763C4">
        <w:rPr>
          <w:color w:val="000000"/>
          <w:lang w:val="ru-RU"/>
        </w:rPr>
        <w:t xml:space="preserve"> на </w:t>
      </w:r>
      <w:r w:rsidR="005307E4">
        <w:rPr>
          <w:color w:val="000000"/>
          <w:lang w:val="ru-RU"/>
        </w:rPr>
        <w:t xml:space="preserve">приставках </w:t>
      </w:r>
      <w:r w:rsidR="001763C4" w:rsidRPr="001763C4">
        <w:rPr>
          <w:color w:val="000000"/>
        </w:rPr>
        <w:t>NVIDIA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SHIELD</w:t>
      </w:r>
      <w:r w:rsidR="001763C4" w:rsidRPr="001763C4">
        <w:rPr>
          <w:color w:val="000000"/>
          <w:lang w:val="ru-RU"/>
        </w:rPr>
        <w:t xml:space="preserve">, ПК с </w:t>
      </w:r>
      <w:r w:rsidR="001763C4" w:rsidRPr="001763C4">
        <w:rPr>
          <w:color w:val="000000"/>
        </w:rPr>
        <w:t>Windows</w:t>
      </w:r>
      <w:r w:rsidR="001763C4" w:rsidRPr="001763C4">
        <w:rPr>
          <w:color w:val="000000"/>
          <w:lang w:val="ru-RU"/>
        </w:rPr>
        <w:t xml:space="preserve">, </w:t>
      </w:r>
      <w:r w:rsidR="001763C4" w:rsidRPr="001763C4">
        <w:rPr>
          <w:color w:val="000000"/>
        </w:rPr>
        <w:t>macOS</w:t>
      </w:r>
      <w:r w:rsidR="001763C4" w:rsidRPr="001763C4">
        <w:rPr>
          <w:color w:val="000000"/>
          <w:lang w:val="ru-RU"/>
        </w:rPr>
        <w:t xml:space="preserve">, </w:t>
      </w:r>
      <w:r w:rsidR="001763C4" w:rsidRPr="001763C4">
        <w:rPr>
          <w:color w:val="000000"/>
        </w:rPr>
        <w:t>Chrome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OS</w:t>
      </w:r>
      <w:r w:rsidR="001763C4" w:rsidRPr="001763C4">
        <w:rPr>
          <w:color w:val="000000"/>
          <w:lang w:val="ru-RU"/>
        </w:rPr>
        <w:t xml:space="preserve">, </w:t>
      </w:r>
      <w:r w:rsidR="001763C4" w:rsidRPr="001763C4">
        <w:rPr>
          <w:color w:val="000000"/>
        </w:rPr>
        <w:t>Android</w:t>
      </w:r>
      <w:r w:rsidR="001763C4" w:rsidRPr="001763C4">
        <w:rPr>
          <w:color w:val="000000"/>
          <w:lang w:val="ru-RU"/>
        </w:rPr>
        <w:t xml:space="preserve"> и в браузере </w:t>
      </w:r>
      <w:r w:rsidR="001763C4" w:rsidRPr="001763C4">
        <w:rPr>
          <w:color w:val="000000"/>
        </w:rPr>
        <w:t>Safari</w:t>
      </w:r>
      <w:r w:rsidR="001763C4" w:rsidRPr="001763C4">
        <w:rPr>
          <w:color w:val="000000"/>
          <w:lang w:val="ru-RU"/>
        </w:rPr>
        <w:t xml:space="preserve"> для </w:t>
      </w:r>
      <w:r w:rsidR="001763C4" w:rsidRPr="001763C4">
        <w:rPr>
          <w:color w:val="000000"/>
        </w:rPr>
        <w:t>iPhone</w:t>
      </w:r>
      <w:r w:rsidR="001763C4" w:rsidRPr="001763C4">
        <w:rPr>
          <w:color w:val="000000"/>
          <w:lang w:val="ru-RU"/>
        </w:rPr>
        <w:t xml:space="preserve"> и </w:t>
      </w:r>
      <w:r w:rsidR="001763C4" w:rsidRPr="001763C4">
        <w:rPr>
          <w:color w:val="000000"/>
        </w:rPr>
        <w:t>iPad</w:t>
      </w:r>
      <w:r w:rsidR="00A84D27">
        <w:rPr>
          <w:color w:val="000000"/>
          <w:lang w:val="ru-RU"/>
        </w:rPr>
        <w:t xml:space="preserve"> и не только</w:t>
      </w:r>
      <w:r w:rsidR="001763C4" w:rsidRPr="001763C4">
        <w:rPr>
          <w:color w:val="000000"/>
          <w:lang w:val="ru-RU"/>
        </w:rPr>
        <w:t xml:space="preserve">. </w:t>
      </w:r>
      <w:r w:rsidR="001763C4" w:rsidRPr="001763C4">
        <w:rPr>
          <w:color w:val="000000"/>
        </w:rPr>
        <w:t>GeForce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NOW</w:t>
      </w:r>
      <w:r w:rsidR="001763C4" w:rsidRPr="001763C4">
        <w:rPr>
          <w:color w:val="000000"/>
          <w:lang w:val="ru-RU"/>
        </w:rPr>
        <w:t xml:space="preserve"> позволяет геймерам играть на своих телевизорах </w:t>
      </w:r>
      <w:r w:rsidR="001763C4" w:rsidRPr="001763C4">
        <w:rPr>
          <w:color w:val="000000"/>
        </w:rPr>
        <w:t>LG</w:t>
      </w:r>
      <w:r w:rsidR="001763C4">
        <w:rPr>
          <w:color w:val="000000"/>
          <w:lang w:val="ru-RU"/>
        </w:rPr>
        <w:t xml:space="preserve">, </w:t>
      </w:r>
      <w:r w:rsidR="001763C4" w:rsidRPr="001763C4">
        <w:rPr>
          <w:color w:val="000000"/>
          <w:lang w:val="ru-RU"/>
        </w:rPr>
        <w:t>продолжая</w:t>
      </w:r>
      <w:r w:rsidR="001763C4">
        <w:rPr>
          <w:color w:val="000000"/>
          <w:lang w:val="ru-RU"/>
        </w:rPr>
        <w:t xml:space="preserve"> игру</w:t>
      </w:r>
      <w:r w:rsidR="001763C4" w:rsidRPr="001763C4">
        <w:rPr>
          <w:color w:val="000000"/>
          <w:lang w:val="ru-RU"/>
        </w:rPr>
        <w:t xml:space="preserve"> практически на любом </w:t>
      </w:r>
      <w:r w:rsidR="00834330">
        <w:rPr>
          <w:color w:val="000000"/>
          <w:lang w:val="ru-RU"/>
        </w:rPr>
        <w:t xml:space="preserve">из </w:t>
      </w:r>
      <w:r w:rsidR="001763C4">
        <w:rPr>
          <w:color w:val="000000"/>
          <w:lang w:val="ru-RU"/>
        </w:rPr>
        <w:t>сво</w:t>
      </w:r>
      <w:r w:rsidR="00834330">
        <w:rPr>
          <w:color w:val="000000"/>
          <w:lang w:val="ru-RU"/>
        </w:rPr>
        <w:t>их</w:t>
      </w:r>
      <w:r w:rsid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  <w:lang w:val="ru-RU"/>
        </w:rPr>
        <w:t>устройств</w:t>
      </w:r>
      <w:r w:rsidR="00A4686B">
        <w:rPr>
          <w:rStyle w:val="af4"/>
          <w:color w:val="000000"/>
          <w:lang w:val="ru-RU"/>
        </w:rPr>
        <w:footnoteReference w:id="2"/>
      </w:r>
      <w:r w:rsidR="001763C4">
        <w:rPr>
          <w:color w:val="000000"/>
          <w:lang w:val="ru-RU"/>
        </w:rPr>
        <w:t xml:space="preserve">. </w:t>
      </w:r>
    </w:p>
    <w:p w14:paraId="3ECE6B73" w14:textId="77777777" w:rsidR="00E332C7" w:rsidRPr="001763C4" w:rsidRDefault="00E332C7" w:rsidP="00590C45">
      <w:pPr>
        <w:spacing w:line="360" w:lineRule="auto"/>
        <w:jc w:val="both"/>
        <w:rPr>
          <w:color w:val="000000"/>
          <w:lang w:val="ru-RU"/>
        </w:rPr>
      </w:pPr>
    </w:p>
    <w:p w14:paraId="3ADF3E08" w14:textId="7A73215C" w:rsidR="001245C6" w:rsidRDefault="001763C4" w:rsidP="00590C45">
      <w:pPr>
        <w:spacing w:line="360" w:lineRule="auto"/>
        <w:jc w:val="both"/>
        <w:rPr>
          <w:color w:val="000000"/>
          <w:lang w:val="ru-RU"/>
        </w:rPr>
      </w:pPr>
      <w:r w:rsidRPr="001763C4">
        <w:rPr>
          <w:color w:val="000000"/>
          <w:lang w:val="ru-RU"/>
        </w:rPr>
        <w:t xml:space="preserve">Приложение будет доступно в бета-версии начиная с этой недели в магазине </w:t>
      </w:r>
      <w:r w:rsidRPr="001763C4">
        <w:rPr>
          <w:color w:val="000000"/>
        </w:rPr>
        <w:t>LG</w:t>
      </w:r>
      <w:r w:rsidRPr="001763C4">
        <w:rPr>
          <w:color w:val="000000"/>
          <w:lang w:val="ru-RU"/>
        </w:rPr>
        <w:t xml:space="preserve"> </w:t>
      </w:r>
      <w:r w:rsidRPr="001763C4">
        <w:rPr>
          <w:color w:val="000000"/>
        </w:rPr>
        <w:t>Content</w:t>
      </w:r>
      <w:r w:rsidRPr="001763C4">
        <w:rPr>
          <w:color w:val="000000"/>
          <w:lang w:val="ru-RU"/>
        </w:rPr>
        <w:t xml:space="preserve"> </w:t>
      </w:r>
      <w:r w:rsidRPr="001763C4">
        <w:rPr>
          <w:color w:val="000000"/>
        </w:rPr>
        <w:t>Store</w:t>
      </w:r>
      <w:r w:rsidRPr="001763C4">
        <w:rPr>
          <w:color w:val="000000"/>
          <w:lang w:val="ru-RU"/>
        </w:rPr>
        <w:t xml:space="preserve"> на </w:t>
      </w:r>
      <w:r w:rsidR="00924A91">
        <w:rPr>
          <w:color w:val="000000"/>
          <w:lang w:val="ru-RU"/>
        </w:rPr>
        <w:t>определённых</w:t>
      </w:r>
      <w:r w:rsidRPr="001763C4">
        <w:rPr>
          <w:color w:val="000000"/>
          <w:lang w:val="ru-RU"/>
        </w:rPr>
        <w:t xml:space="preserve"> моделях</w:t>
      </w:r>
      <w:r w:rsidR="00EF3AA2" w:rsidRPr="00EF3AA2">
        <w:rPr>
          <w:color w:val="000000"/>
          <w:lang w:val="ru-RU"/>
        </w:rPr>
        <w:t xml:space="preserve"> </w:t>
      </w:r>
      <w:r w:rsidR="00EF3AA2">
        <w:rPr>
          <w:color w:val="000000"/>
          <w:lang w:val="ru-RU"/>
        </w:rPr>
        <w:t>телевизоров</w:t>
      </w:r>
      <w:r w:rsidRPr="001763C4">
        <w:rPr>
          <w:color w:val="000000"/>
          <w:lang w:val="ru-RU"/>
        </w:rPr>
        <w:t xml:space="preserve"> </w:t>
      </w:r>
      <w:r w:rsidRPr="001763C4">
        <w:rPr>
          <w:color w:val="000000"/>
        </w:rPr>
        <w:t>LG</w:t>
      </w:r>
      <w:r w:rsidRPr="001763C4">
        <w:rPr>
          <w:color w:val="000000"/>
          <w:lang w:val="ru-RU"/>
        </w:rPr>
        <w:t xml:space="preserve"> 4</w:t>
      </w:r>
      <w:r w:rsidRPr="001763C4">
        <w:rPr>
          <w:color w:val="000000"/>
        </w:rPr>
        <w:t>K</w:t>
      </w:r>
      <w:r w:rsidRPr="001763C4">
        <w:rPr>
          <w:color w:val="000000"/>
          <w:lang w:val="ru-RU"/>
        </w:rPr>
        <w:t xml:space="preserve"> </w:t>
      </w:r>
      <w:r w:rsidRPr="001763C4">
        <w:rPr>
          <w:color w:val="000000"/>
        </w:rPr>
        <w:t>OLED</w:t>
      </w:r>
      <w:r w:rsidRPr="001763C4">
        <w:rPr>
          <w:color w:val="000000"/>
          <w:lang w:val="ru-RU"/>
        </w:rPr>
        <w:t xml:space="preserve">, </w:t>
      </w:r>
      <w:r w:rsidRPr="001763C4">
        <w:rPr>
          <w:color w:val="000000"/>
        </w:rPr>
        <w:t>QNED</w:t>
      </w:r>
      <w:r w:rsidRPr="001763C4">
        <w:rPr>
          <w:color w:val="000000"/>
          <w:lang w:val="ru-RU"/>
        </w:rPr>
        <w:t xml:space="preserve"> </w:t>
      </w:r>
      <w:r w:rsidRPr="001763C4">
        <w:rPr>
          <w:color w:val="000000"/>
        </w:rPr>
        <w:t>Mini</w:t>
      </w:r>
      <w:r w:rsidRPr="001763C4">
        <w:rPr>
          <w:color w:val="000000"/>
          <w:lang w:val="ru-RU"/>
        </w:rPr>
        <w:t xml:space="preserve"> </w:t>
      </w:r>
      <w:r w:rsidRPr="001763C4">
        <w:rPr>
          <w:color w:val="000000"/>
        </w:rPr>
        <w:t>LED</w:t>
      </w:r>
      <w:r w:rsidRPr="001763C4">
        <w:rPr>
          <w:color w:val="000000"/>
          <w:lang w:val="ru-RU"/>
        </w:rPr>
        <w:t xml:space="preserve"> и </w:t>
      </w:r>
      <w:r w:rsidRPr="001763C4">
        <w:rPr>
          <w:color w:val="000000"/>
        </w:rPr>
        <w:t>NanoCell</w:t>
      </w:r>
      <w:r w:rsidRPr="001763C4">
        <w:rPr>
          <w:color w:val="000000"/>
          <w:lang w:val="ru-RU"/>
        </w:rPr>
        <w:t xml:space="preserve"> 2021 года на 80 рынках</w:t>
      </w:r>
      <w:r w:rsidR="006C0A42">
        <w:rPr>
          <w:color w:val="000000"/>
          <w:lang w:val="ru-RU"/>
        </w:rPr>
        <w:t xml:space="preserve"> мира</w:t>
      </w:r>
      <w:r w:rsidR="006C0A42">
        <w:rPr>
          <w:rStyle w:val="af4"/>
          <w:color w:val="000000"/>
          <w:lang w:val="ru-RU"/>
        </w:rPr>
        <w:footnoteReference w:id="3"/>
      </w:r>
      <w:r w:rsidRPr="001763C4">
        <w:rPr>
          <w:color w:val="000000"/>
          <w:lang w:val="ru-RU"/>
        </w:rPr>
        <w:t xml:space="preserve">. Приложение позволит владельцам телевизоров </w:t>
      </w:r>
      <w:r w:rsidRPr="001763C4">
        <w:rPr>
          <w:color w:val="000000"/>
        </w:rPr>
        <w:t>LG</w:t>
      </w:r>
      <w:r w:rsidRPr="001763C4">
        <w:rPr>
          <w:color w:val="000000"/>
          <w:lang w:val="ru-RU"/>
        </w:rPr>
        <w:t xml:space="preserve"> мгновенно насладиться более чем 35 бесплатными играми с помощью совместимого контроллера</w:t>
      </w:r>
      <w:r>
        <w:rPr>
          <w:color w:val="000000"/>
          <w:lang w:val="ru-RU"/>
        </w:rPr>
        <w:t xml:space="preserve">, не используя </w:t>
      </w:r>
      <w:r w:rsidR="00EF3AA2">
        <w:rPr>
          <w:color w:val="000000"/>
          <w:lang w:val="ru-RU"/>
        </w:rPr>
        <w:t xml:space="preserve">при этом </w:t>
      </w:r>
      <w:r w:rsidRPr="001763C4">
        <w:rPr>
          <w:color w:val="000000"/>
          <w:lang w:val="ru-RU"/>
        </w:rPr>
        <w:t>дополнительн</w:t>
      </w:r>
      <w:r>
        <w:rPr>
          <w:color w:val="000000"/>
          <w:lang w:val="ru-RU"/>
        </w:rPr>
        <w:t xml:space="preserve">ое </w:t>
      </w:r>
      <w:r w:rsidRPr="001763C4">
        <w:rPr>
          <w:color w:val="000000"/>
          <w:lang w:val="ru-RU"/>
        </w:rPr>
        <w:t>оборудовани</w:t>
      </w:r>
      <w:r>
        <w:rPr>
          <w:color w:val="000000"/>
          <w:lang w:val="ru-RU"/>
        </w:rPr>
        <w:t>е</w:t>
      </w:r>
      <w:r w:rsidRPr="001763C4">
        <w:rPr>
          <w:color w:val="000000"/>
          <w:lang w:val="ru-RU"/>
        </w:rPr>
        <w:t>.</w:t>
      </w:r>
      <w:r w:rsidR="005307E4">
        <w:rPr>
          <w:color w:val="000000"/>
          <w:lang w:val="ru-RU"/>
        </w:rPr>
        <w:t xml:space="preserve"> </w:t>
      </w:r>
    </w:p>
    <w:p w14:paraId="4D175615" w14:textId="77777777" w:rsidR="001763C4" w:rsidRPr="001763C4" w:rsidRDefault="001763C4" w:rsidP="00590C45">
      <w:pPr>
        <w:spacing w:line="360" w:lineRule="auto"/>
        <w:jc w:val="both"/>
        <w:rPr>
          <w:color w:val="000000"/>
          <w:lang w:val="ru-RU"/>
        </w:rPr>
      </w:pPr>
    </w:p>
    <w:p w14:paraId="50BD7F32" w14:textId="2DD3D217" w:rsidR="001245C6" w:rsidRPr="001763C4" w:rsidRDefault="009D4E08" w:rsidP="00590C45">
      <w:pPr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Среди доступных игр есть такие хиты, как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Rocket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League</w:t>
      </w:r>
      <w:r>
        <w:rPr>
          <w:color w:val="000000"/>
          <w:lang w:val="ru-RU"/>
        </w:rPr>
        <w:t xml:space="preserve">, </w:t>
      </w:r>
      <w:r w:rsidR="001763C4" w:rsidRPr="001763C4">
        <w:rPr>
          <w:color w:val="000000"/>
        </w:rPr>
        <w:t>Destiny</w:t>
      </w:r>
      <w:r>
        <w:rPr>
          <w:color w:val="000000"/>
          <w:lang w:val="ru-RU"/>
        </w:rPr>
        <w:t xml:space="preserve"> 2, </w:t>
      </w:r>
      <w:r w:rsidR="00532DE6" w:rsidRPr="001763C4">
        <w:rPr>
          <w:color w:val="000000"/>
          <w:lang w:val="ru-RU"/>
        </w:rPr>
        <w:t>Marvel’s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Guardians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of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the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Galaxy</w:t>
      </w:r>
      <w:r>
        <w:rPr>
          <w:color w:val="000000"/>
          <w:lang w:val="ru-RU"/>
        </w:rPr>
        <w:t xml:space="preserve"> и ремастеринг трилогия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Crysis</w:t>
      </w:r>
      <w:r>
        <w:rPr>
          <w:color w:val="000000"/>
          <w:lang w:val="ru-RU"/>
        </w:rPr>
        <w:t>. В</w:t>
      </w:r>
      <w:r w:rsidR="001763C4" w:rsidRPr="001763C4">
        <w:rPr>
          <w:color w:val="000000"/>
          <w:lang w:val="ru-RU"/>
        </w:rPr>
        <w:t>се они воспроизводятся с разрешением до 1080</w:t>
      </w:r>
      <w:r w:rsidR="001763C4" w:rsidRPr="001763C4">
        <w:rPr>
          <w:color w:val="000000"/>
        </w:rPr>
        <w:t>p</w:t>
      </w:r>
      <w:r w:rsidR="001763C4" w:rsidRPr="001763C4">
        <w:rPr>
          <w:color w:val="000000"/>
          <w:lang w:val="ru-RU"/>
        </w:rPr>
        <w:t xml:space="preserve"> и частотой 60 кадров в секунду. </w:t>
      </w:r>
      <w:r>
        <w:rPr>
          <w:color w:val="000000"/>
          <w:lang w:val="ru-RU"/>
        </w:rPr>
        <w:t>Премиум</w:t>
      </w:r>
      <w:r w:rsidR="001763C4" w:rsidRPr="001763C4">
        <w:rPr>
          <w:color w:val="000000"/>
          <w:lang w:val="ru-RU"/>
        </w:rPr>
        <w:t xml:space="preserve"> </w:t>
      </w:r>
      <w:r w:rsidR="007B41EF">
        <w:rPr>
          <w:color w:val="000000"/>
          <w:lang w:val="ru-RU"/>
        </w:rPr>
        <w:t>подписчики</w:t>
      </w:r>
      <w:r w:rsidR="001763C4" w:rsidRPr="001763C4">
        <w:rPr>
          <w:color w:val="000000"/>
          <w:lang w:val="ru-RU"/>
        </w:rPr>
        <w:t xml:space="preserve"> </w:t>
      </w:r>
      <w:r w:rsidR="001763C4" w:rsidRPr="001763C4">
        <w:rPr>
          <w:color w:val="000000"/>
        </w:rPr>
        <w:t>GeForce</w:t>
      </w:r>
      <w:r w:rsidR="001763C4" w:rsidRPr="001763C4">
        <w:rPr>
          <w:color w:val="000000"/>
          <w:lang w:val="ru-RU"/>
        </w:rPr>
        <w:t xml:space="preserve"> </w:t>
      </w:r>
      <w:r w:rsidR="00E5427E">
        <w:rPr>
          <w:color w:val="000000"/>
        </w:rPr>
        <w:t>NOW</w:t>
      </w:r>
      <w:r w:rsidR="00924A91">
        <w:rPr>
          <w:color w:val="000000"/>
          <w:lang w:val="ru-RU"/>
        </w:rPr>
        <w:t xml:space="preserve"> </w:t>
      </w:r>
      <w:r w:rsidR="00532DE6">
        <w:rPr>
          <w:color w:val="000000"/>
          <w:lang w:val="ru-RU"/>
        </w:rPr>
        <w:t>смогут</w:t>
      </w:r>
      <w:r w:rsidR="001763C4" w:rsidRPr="001763C4">
        <w:rPr>
          <w:color w:val="000000"/>
          <w:lang w:val="ru-RU"/>
        </w:rPr>
        <w:t xml:space="preserve"> получ</w:t>
      </w:r>
      <w:r w:rsidR="00532DE6">
        <w:rPr>
          <w:color w:val="000000"/>
          <w:lang w:val="ru-RU"/>
        </w:rPr>
        <w:t>ить</w:t>
      </w:r>
      <w:r w:rsidR="001763C4" w:rsidRPr="001763C4">
        <w:rPr>
          <w:color w:val="000000"/>
          <w:lang w:val="ru-RU"/>
        </w:rPr>
        <w:t xml:space="preserve"> доступ к </w:t>
      </w:r>
      <w:r w:rsidR="00C81954">
        <w:rPr>
          <w:color w:val="000000"/>
          <w:lang w:val="ru-RU"/>
        </w:rPr>
        <w:t xml:space="preserve">передовой </w:t>
      </w:r>
      <w:r w:rsidR="002A1039">
        <w:rPr>
          <w:color w:val="000000"/>
          <w:lang w:val="ru-RU"/>
        </w:rPr>
        <w:t xml:space="preserve">платформе ПК-игр, включая </w:t>
      </w:r>
      <w:r w:rsidR="00C81954">
        <w:rPr>
          <w:color w:val="000000"/>
          <w:lang w:val="ru-RU"/>
        </w:rPr>
        <w:t xml:space="preserve">технологии </w:t>
      </w:r>
      <w:r w:rsidR="007B41EF">
        <w:rPr>
          <w:color w:val="000000"/>
          <w:lang w:val="ru-RU"/>
        </w:rPr>
        <w:t xml:space="preserve">трассировки лучей и </w:t>
      </w:r>
      <w:r w:rsidR="001763C4" w:rsidRPr="001763C4">
        <w:rPr>
          <w:color w:val="000000"/>
          <w:lang w:val="ru-RU"/>
        </w:rPr>
        <w:t>искусственного интеллект</w:t>
      </w:r>
      <w:r w:rsidR="002A1039">
        <w:rPr>
          <w:color w:val="000000"/>
          <w:lang w:val="ru-RU"/>
        </w:rPr>
        <w:t xml:space="preserve"> </w:t>
      </w:r>
      <w:r w:rsidR="001763C4" w:rsidRPr="001763C4">
        <w:rPr>
          <w:color w:val="000000"/>
          <w:lang w:val="ru-RU"/>
        </w:rPr>
        <w:t>для наиболее отзывчивого игрового процесса и великолепной высококачественной графики.</w:t>
      </w:r>
    </w:p>
    <w:p w14:paraId="1E49E30E" w14:textId="77777777" w:rsidR="001763C4" w:rsidRPr="001763C4" w:rsidRDefault="001763C4" w:rsidP="00590C45">
      <w:pPr>
        <w:spacing w:line="360" w:lineRule="auto"/>
        <w:jc w:val="both"/>
        <w:rPr>
          <w:color w:val="000000"/>
          <w:lang w:val="ru-RU"/>
        </w:rPr>
      </w:pPr>
    </w:p>
    <w:p w14:paraId="60898A42" w14:textId="20193CDE" w:rsidR="001245C6" w:rsidRDefault="00532DE6" w:rsidP="00590C45">
      <w:pPr>
        <w:spacing w:line="360" w:lineRule="auto"/>
        <w:jc w:val="both"/>
        <w:rPr>
          <w:color w:val="000000"/>
          <w:lang w:val="ru-RU"/>
        </w:rPr>
      </w:pPr>
      <w:r w:rsidRPr="00532DE6">
        <w:rPr>
          <w:color w:val="000000"/>
          <w:lang w:val="ru-RU"/>
        </w:rPr>
        <w:t xml:space="preserve">Мощная комбинация </w:t>
      </w:r>
      <w:r w:rsidR="002A1039">
        <w:rPr>
          <w:color w:val="000000"/>
          <w:lang w:val="ru-RU"/>
        </w:rPr>
        <w:t xml:space="preserve">возможностей </w:t>
      </w:r>
      <w:r w:rsidRPr="00532DE6">
        <w:rPr>
          <w:color w:val="000000"/>
        </w:rPr>
        <w:t>GeForce</w:t>
      </w:r>
      <w:r w:rsidRPr="00532DE6">
        <w:rPr>
          <w:color w:val="000000"/>
          <w:lang w:val="ru-RU"/>
        </w:rPr>
        <w:t xml:space="preserve"> </w:t>
      </w:r>
      <w:r w:rsidRPr="00532DE6">
        <w:rPr>
          <w:color w:val="000000"/>
        </w:rPr>
        <w:t>NOW</w:t>
      </w:r>
      <w:r w:rsidRPr="00532DE6">
        <w:rPr>
          <w:color w:val="000000"/>
          <w:lang w:val="ru-RU"/>
        </w:rPr>
        <w:t xml:space="preserve"> и </w:t>
      </w:r>
      <w:r w:rsidR="00904518">
        <w:rPr>
          <w:color w:val="000000"/>
          <w:lang w:val="ru-RU"/>
        </w:rPr>
        <w:t xml:space="preserve">телевизора </w:t>
      </w:r>
      <w:r w:rsidRPr="00532DE6">
        <w:rPr>
          <w:color w:val="000000"/>
        </w:rPr>
        <w:t>LG</w:t>
      </w:r>
      <w:r w:rsidRPr="00532DE6">
        <w:rPr>
          <w:color w:val="000000"/>
          <w:lang w:val="ru-RU"/>
        </w:rPr>
        <w:t xml:space="preserve"> </w:t>
      </w:r>
      <w:r w:rsidRPr="00532DE6">
        <w:rPr>
          <w:color w:val="000000"/>
        </w:rPr>
        <w:t>OLED</w:t>
      </w:r>
      <w:r w:rsidRPr="00532DE6">
        <w:rPr>
          <w:color w:val="000000"/>
          <w:lang w:val="ru-RU"/>
        </w:rPr>
        <w:t xml:space="preserve"> </w:t>
      </w:r>
      <w:r w:rsidR="009D4E08">
        <w:rPr>
          <w:color w:val="000000"/>
          <w:lang w:val="ru-RU"/>
        </w:rPr>
        <w:t>позволит полностью</w:t>
      </w:r>
      <w:r w:rsidRPr="00532DE6">
        <w:rPr>
          <w:color w:val="000000"/>
          <w:lang w:val="ru-RU"/>
        </w:rPr>
        <w:t xml:space="preserve"> </w:t>
      </w:r>
      <w:r w:rsidR="009D4E08">
        <w:rPr>
          <w:color w:val="000000"/>
          <w:lang w:val="ru-RU"/>
        </w:rPr>
        <w:t>погрузиться</w:t>
      </w:r>
      <w:r w:rsidRPr="00532DE6">
        <w:rPr>
          <w:color w:val="000000"/>
          <w:lang w:val="ru-RU"/>
        </w:rPr>
        <w:t xml:space="preserve"> в</w:t>
      </w:r>
      <w:r w:rsidR="009D4E08">
        <w:rPr>
          <w:color w:val="000000"/>
          <w:lang w:val="ru-RU"/>
        </w:rPr>
        <w:t xml:space="preserve"> процесс</w:t>
      </w:r>
      <w:r w:rsidRPr="00532DE6">
        <w:rPr>
          <w:color w:val="000000"/>
          <w:lang w:val="ru-RU"/>
        </w:rPr>
        <w:t xml:space="preserve"> игры. </w:t>
      </w:r>
      <w:r w:rsidR="00904518">
        <w:rPr>
          <w:color w:val="000000"/>
          <w:lang w:val="ru-RU"/>
        </w:rPr>
        <w:t xml:space="preserve">Самоподсвечивающиеся </w:t>
      </w:r>
      <w:r w:rsidRPr="00532DE6">
        <w:rPr>
          <w:color w:val="000000"/>
          <w:lang w:val="ru-RU"/>
        </w:rPr>
        <w:t xml:space="preserve">пиксели </w:t>
      </w:r>
      <w:r w:rsidRPr="00532DE6">
        <w:rPr>
          <w:color w:val="000000"/>
        </w:rPr>
        <w:t>LG</w:t>
      </w:r>
      <w:r w:rsidRPr="00532DE6">
        <w:rPr>
          <w:color w:val="000000"/>
          <w:lang w:val="ru-RU"/>
        </w:rPr>
        <w:t xml:space="preserve"> </w:t>
      </w:r>
      <w:r w:rsidRPr="00532DE6">
        <w:rPr>
          <w:color w:val="000000"/>
        </w:rPr>
        <w:t>OLED</w:t>
      </w:r>
      <w:r w:rsidRPr="00532DE6">
        <w:rPr>
          <w:color w:val="000000"/>
          <w:lang w:val="ru-RU"/>
        </w:rPr>
        <w:t xml:space="preserve"> обеспечивают самые яркие цвета и самый глубокий черный цвет, </w:t>
      </w:r>
      <w:r>
        <w:rPr>
          <w:color w:val="000000"/>
          <w:lang w:val="ru-RU"/>
        </w:rPr>
        <w:t xml:space="preserve">делая </w:t>
      </w:r>
      <w:r w:rsidRPr="00532DE6">
        <w:rPr>
          <w:color w:val="000000"/>
          <w:lang w:val="ru-RU"/>
        </w:rPr>
        <w:t xml:space="preserve">игровую среду и персонажей </w:t>
      </w:r>
      <w:r w:rsidR="009D4E08">
        <w:rPr>
          <w:color w:val="000000"/>
          <w:lang w:val="ru-RU"/>
        </w:rPr>
        <w:t>реалистичнее</w:t>
      </w:r>
      <w:r w:rsidRPr="00532DE6">
        <w:rPr>
          <w:color w:val="000000"/>
          <w:lang w:val="ru-RU"/>
        </w:rPr>
        <w:t xml:space="preserve">, чем когда-либо. Телевизоры </w:t>
      </w:r>
      <w:r w:rsidRPr="00532DE6">
        <w:rPr>
          <w:color w:val="000000"/>
        </w:rPr>
        <w:t>LG</w:t>
      </w:r>
      <w:r w:rsidRPr="00532DE6">
        <w:rPr>
          <w:color w:val="000000"/>
          <w:lang w:val="ru-RU"/>
        </w:rPr>
        <w:t xml:space="preserve"> также обеспечивают сверхбыстрое время отклика в 1 миллисекунду и сверхнизкую задержку ввода для более плавного изображения, лучшего контроля и ключевого преимущества перед </w:t>
      </w:r>
      <w:r>
        <w:rPr>
          <w:color w:val="000000"/>
          <w:lang w:val="ru-RU"/>
        </w:rPr>
        <w:t>соперниками</w:t>
      </w:r>
      <w:r w:rsidRPr="00532DE6">
        <w:rPr>
          <w:color w:val="000000"/>
          <w:lang w:val="ru-RU"/>
        </w:rPr>
        <w:t>.</w:t>
      </w:r>
    </w:p>
    <w:p w14:paraId="587A4AA7" w14:textId="77777777" w:rsidR="00532DE6" w:rsidRPr="00532DE6" w:rsidRDefault="00532DE6" w:rsidP="00590C45">
      <w:pPr>
        <w:spacing w:line="360" w:lineRule="auto"/>
        <w:jc w:val="both"/>
        <w:rPr>
          <w:color w:val="000000"/>
          <w:lang w:val="ru-RU"/>
        </w:rPr>
      </w:pPr>
    </w:p>
    <w:p w14:paraId="00000012" w14:textId="7A73D22D" w:rsidR="00C61ABA" w:rsidRDefault="005A5D31" w:rsidP="005A5D31">
      <w:pPr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r w:rsidRPr="005A5D31">
        <w:rPr>
          <w:color w:val="000000"/>
          <w:lang w:val="ru-RU"/>
        </w:rPr>
        <w:t>Клиенты LG ожидают лучшего, когда дело доходит до игр на большом экране</w:t>
      </w:r>
      <w:r>
        <w:rPr>
          <w:color w:val="000000"/>
          <w:lang w:val="ru-RU"/>
        </w:rPr>
        <w:t>»</w:t>
      </w:r>
      <w:r w:rsidRPr="005A5D31">
        <w:rPr>
          <w:color w:val="000000"/>
          <w:lang w:val="ru-RU"/>
        </w:rPr>
        <w:t xml:space="preserve">, - </w:t>
      </w:r>
      <w:r>
        <w:rPr>
          <w:color w:val="000000"/>
          <w:lang w:val="ru-RU"/>
        </w:rPr>
        <w:t>прокомментировал</w:t>
      </w:r>
      <w:r w:rsidRPr="005A5D31">
        <w:rPr>
          <w:color w:val="000000"/>
          <w:lang w:val="ru-RU"/>
        </w:rPr>
        <w:t xml:space="preserve"> Ли Сан-у, старший вице-президент по корпоративной бизнес-стратегии компании LG Electronics Home Entertainment. </w:t>
      </w:r>
      <w:r>
        <w:rPr>
          <w:color w:val="000000"/>
          <w:lang w:val="ru-RU"/>
        </w:rPr>
        <w:t>«</w:t>
      </w:r>
      <w:r w:rsidRPr="005A5D31">
        <w:rPr>
          <w:color w:val="000000"/>
          <w:lang w:val="ru-RU"/>
        </w:rPr>
        <w:t xml:space="preserve">Партнерство с NVIDIA </w:t>
      </w:r>
      <w:r>
        <w:rPr>
          <w:color w:val="000000"/>
          <w:lang w:val="ru-RU"/>
        </w:rPr>
        <w:t>и создание платформы</w:t>
      </w:r>
      <w:r w:rsidRPr="005A5D31">
        <w:rPr>
          <w:color w:val="000000"/>
          <w:lang w:val="ru-RU"/>
        </w:rPr>
        <w:t xml:space="preserve"> GeForce</w:t>
      </w:r>
      <w:r>
        <w:rPr>
          <w:color w:val="000000"/>
          <w:lang w:val="ru-RU"/>
        </w:rPr>
        <w:t xml:space="preserve"> </w:t>
      </w:r>
      <w:r w:rsidRPr="005A5D31">
        <w:rPr>
          <w:color w:val="000000"/>
          <w:lang w:val="ru-RU"/>
        </w:rPr>
        <w:t xml:space="preserve">NOW </w:t>
      </w:r>
      <w:r>
        <w:rPr>
          <w:color w:val="000000"/>
          <w:lang w:val="ru-RU"/>
        </w:rPr>
        <w:t xml:space="preserve">для </w:t>
      </w:r>
      <w:r w:rsidRPr="005A5D31">
        <w:rPr>
          <w:color w:val="000000"/>
          <w:lang w:val="ru-RU"/>
        </w:rPr>
        <w:t>владельц</w:t>
      </w:r>
      <w:r>
        <w:rPr>
          <w:color w:val="000000"/>
          <w:lang w:val="ru-RU"/>
        </w:rPr>
        <w:t>ев</w:t>
      </w:r>
      <w:r w:rsidRPr="005A5D31">
        <w:rPr>
          <w:color w:val="000000"/>
          <w:lang w:val="ru-RU"/>
        </w:rPr>
        <w:t xml:space="preserve"> телевизоров LG является свидетельством наше</w:t>
      </w:r>
      <w:r w:rsidR="00795438">
        <w:rPr>
          <w:color w:val="000000"/>
          <w:lang w:val="ru-RU"/>
        </w:rPr>
        <w:t xml:space="preserve">го стремления обеспечить </w:t>
      </w:r>
      <w:r w:rsidRPr="005A5D31">
        <w:rPr>
          <w:color w:val="000000"/>
          <w:lang w:val="ru-RU"/>
        </w:rPr>
        <w:t>наилучш</w:t>
      </w:r>
      <w:r w:rsidR="00795438">
        <w:rPr>
          <w:color w:val="000000"/>
          <w:lang w:val="ru-RU"/>
        </w:rPr>
        <w:t>ий</w:t>
      </w:r>
      <w:r w:rsidRPr="005A5D31">
        <w:rPr>
          <w:color w:val="000000"/>
          <w:lang w:val="ru-RU"/>
        </w:rPr>
        <w:t xml:space="preserve"> игрово</w:t>
      </w:r>
      <w:r w:rsidR="00795438">
        <w:rPr>
          <w:color w:val="000000"/>
          <w:lang w:val="ru-RU"/>
        </w:rPr>
        <w:t>й</w:t>
      </w:r>
      <w:r w:rsidRPr="005A5D31">
        <w:rPr>
          <w:color w:val="000000"/>
          <w:lang w:val="ru-RU"/>
        </w:rPr>
        <w:t xml:space="preserve"> опы</w:t>
      </w:r>
      <w:r w:rsidR="00795438">
        <w:rPr>
          <w:color w:val="000000"/>
          <w:lang w:val="ru-RU"/>
        </w:rPr>
        <w:t>т</w:t>
      </w:r>
      <w:r w:rsidRPr="005A5D31">
        <w:rPr>
          <w:color w:val="000000"/>
          <w:lang w:val="ru-RU"/>
        </w:rPr>
        <w:t xml:space="preserve"> на телевизорах LG, работающих под управлением WebOS</w:t>
      </w:r>
      <w:r>
        <w:rPr>
          <w:color w:val="000000"/>
          <w:lang w:val="ru-RU"/>
        </w:rPr>
        <w:t>»</w:t>
      </w:r>
      <w:r w:rsidRPr="005A5D31">
        <w:rPr>
          <w:color w:val="000000"/>
          <w:lang w:val="ru-RU"/>
        </w:rPr>
        <w:t>.</w:t>
      </w:r>
    </w:p>
    <w:p w14:paraId="71E1E555" w14:textId="77777777" w:rsidR="005A5D31" w:rsidRPr="005A5D31" w:rsidRDefault="005A5D31" w:rsidP="00590C45">
      <w:pPr>
        <w:jc w:val="both"/>
        <w:rPr>
          <w:color w:val="000000"/>
          <w:lang w:val="ru-RU"/>
        </w:rPr>
      </w:pPr>
    </w:p>
    <w:p w14:paraId="00000013" w14:textId="77777777" w:rsidR="00C61ABA" w:rsidRPr="00FC510B" w:rsidRDefault="005E6A9B" w:rsidP="00590C45">
      <w:pPr>
        <w:jc w:val="center"/>
        <w:rPr>
          <w:sz w:val="14"/>
          <w:szCs w:val="14"/>
        </w:rPr>
      </w:pPr>
      <w:bookmarkStart w:id="3" w:name="_heading=h.1fob9te" w:colFirst="0" w:colLast="0"/>
      <w:bookmarkEnd w:id="3"/>
      <w:r w:rsidRPr="00FC510B">
        <w:t># # #</w:t>
      </w:r>
    </w:p>
    <w:p w14:paraId="00000014" w14:textId="77777777" w:rsidR="00C61ABA" w:rsidRPr="00FC510B" w:rsidRDefault="00C61ABA" w:rsidP="00590C45">
      <w:pPr>
        <w:jc w:val="both"/>
        <w:rPr>
          <w:sz w:val="18"/>
          <w:szCs w:val="18"/>
        </w:rPr>
      </w:pPr>
    </w:p>
    <w:p w14:paraId="00000015" w14:textId="77777777" w:rsidR="00C61ABA" w:rsidRPr="00FC510B" w:rsidRDefault="00C61ABA" w:rsidP="00590C45">
      <w:pPr>
        <w:ind w:left="140" w:hanging="140"/>
        <w:rPr>
          <w:sz w:val="18"/>
          <w:szCs w:val="18"/>
          <w:vertAlign w:val="superscript"/>
        </w:rPr>
      </w:pPr>
    </w:p>
    <w:p w14:paraId="00000019" w14:textId="77777777" w:rsidR="00C61ABA" w:rsidRPr="00FC510B" w:rsidRDefault="00C61ABA" w:rsidP="00590C45">
      <w:pPr>
        <w:jc w:val="both"/>
        <w:rPr>
          <w:sz w:val="18"/>
          <w:szCs w:val="18"/>
        </w:rPr>
      </w:pPr>
    </w:p>
    <w:p w14:paraId="0000001A" w14:textId="77777777" w:rsidR="00C61ABA" w:rsidRPr="00FC510B" w:rsidRDefault="00C61ABA" w:rsidP="00590C45">
      <w:pPr>
        <w:jc w:val="both"/>
        <w:rPr>
          <w:sz w:val="18"/>
          <w:szCs w:val="18"/>
        </w:rPr>
      </w:pPr>
    </w:p>
    <w:p w14:paraId="1028F46E" w14:textId="77777777" w:rsidR="006C0A42" w:rsidRPr="00944618" w:rsidRDefault="006C0A42" w:rsidP="006C0A42">
      <w:pPr>
        <w:pStyle w:val="af5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0E35D563" w14:textId="77777777" w:rsidR="006C0A42" w:rsidRPr="00AF2985" w:rsidRDefault="006C0A42" w:rsidP="006C0A4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NanoCell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8" w:history="1">
        <w:r w:rsidRPr="00433740">
          <w:rPr>
            <w:rStyle w:val="a5"/>
            <w:rFonts w:eastAsia="Malgun Gothic"/>
            <w:sz w:val="18"/>
            <w:szCs w:val="18"/>
          </w:rPr>
          <w:t>www</w:t>
        </w:r>
        <w:r w:rsidRPr="00AF2985">
          <w:rPr>
            <w:rStyle w:val="a5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a5"/>
            <w:rFonts w:eastAsia="Malgun Gothic"/>
            <w:sz w:val="18"/>
            <w:szCs w:val="18"/>
          </w:rPr>
          <w:t>LGnewsroom</w:t>
        </w:r>
        <w:r w:rsidRPr="00AF2985">
          <w:rPr>
            <w:rStyle w:val="a5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a5"/>
            <w:rFonts w:eastAsia="Malgun Gothic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p w14:paraId="0000001D" w14:textId="77777777" w:rsidR="00C61ABA" w:rsidRPr="00FC510B" w:rsidRDefault="00C61ABA" w:rsidP="00590C45">
      <w:pPr>
        <w:jc w:val="both"/>
        <w:rPr>
          <w:sz w:val="18"/>
          <w:szCs w:val="18"/>
        </w:rPr>
      </w:pPr>
    </w:p>
    <w:p w14:paraId="0000001E" w14:textId="77777777" w:rsidR="00C61ABA" w:rsidRPr="00FC510B" w:rsidRDefault="00C61ABA" w:rsidP="00590C45">
      <w:pPr>
        <w:jc w:val="both"/>
        <w:rPr>
          <w:sz w:val="18"/>
          <w:szCs w:val="18"/>
        </w:rPr>
      </w:pPr>
    </w:p>
    <w:p w14:paraId="00000025" w14:textId="7F04F84D" w:rsidR="00C61ABA" w:rsidRDefault="00C61ABA" w:rsidP="00590C45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</w:p>
    <w:sectPr w:rsidR="00C61ABA">
      <w:headerReference w:type="default" r:id="rId9"/>
      <w:footerReference w:type="even" r:id="rId10"/>
      <w:footerReference w:type="default" r:id="rId11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1D9BB" w14:textId="77777777" w:rsidR="00F11EA6" w:rsidRDefault="00F11EA6">
      <w:r>
        <w:separator/>
      </w:r>
    </w:p>
  </w:endnote>
  <w:endnote w:type="continuationSeparator" w:id="0">
    <w:p w14:paraId="5D618D8B" w14:textId="77777777" w:rsidR="00F11EA6" w:rsidRDefault="00F1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9" w14:textId="77777777" w:rsidR="007B41EF" w:rsidRDefault="007B41E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0000002A" w14:textId="77777777" w:rsidR="007B41EF" w:rsidRDefault="007B41E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B" w14:textId="77777777" w:rsidR="007B41EF" w:rsidRDefault="007B41E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727CE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000002C" w14:textId="77777777" w:rsidR="007B41EF" w:rsidRDefault="007B41E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033BB" w14:textId="77777777" w:rsidR="00F11EA6" w:rsidRDefault="00F11EA6">
      <w:r>
        <w:separator/>
      </w:r>
    </w:p>
  </w:footnote>
  <w:footnote w:type="continuationSeparator" w:id="0">
    <w:p w14:paraId="2EA52D1E" w14:textId="77777777" w:rsidR="00F11EA6" w:rsidRDefault="00F11EA6">
      <w:r>
        <w:continuationSeparator/>
      </w:r>
    </w:p>
  </w:footnote>
  <w:footnote w:id="1">
    <w:p w14:paraId="456EB062" w14:textId="56F7115F" w:rsidR="007B41EF" w:rsidRPr="00275399" w:rsidRDefault="007B41EF">
      <w:pPr>
        <w:pStyle w:val="af2"/>
        <w:rPr>
          <w:i/>
          <w:iCs/>
          <w:sz w:val="18"/>
          <w:szCs w:val="18"/>
          <w:lang w:val="ru-RU"/>
        </w:rPr>
      </w:pPr>
      <w:r>
        <w:rPr>
          <w:rStyle w:val="af4"/>
        </w:rPr>
        <w:footnoteRef/>
      </w:r>
      <w:r w:rsidRPr="006C0A42">
        <w:rPr>
          <w:lang w:val="ru-RU"/>
        </w:rPr>
        <w:t xml:space="preserve"> </w:t>
      </w:r>
      <w:r w:rsidRPr="00A4686B">
        <w:rPr>
          <w:i/>
          <w:iCs/>
          <w:sz w:val="18"/>
          <w:szCs w:val="18"/>
          <w:lang w:val="ru-RU"/>
        </w:rPr>
        <w:t>Полный список совместимых моделей телевизоров будет объявлен позже.</w:t>
      </w:r>
    </w:p>
  </w:footnote>
  <w:footnote w:id="2">
    <w:p w14:paraId="6BAE49EA" w14:textId="59907A8E" w:rsidR="00A4686B" w:rsidRPr="00275399" w:rsidRDefault="00A4686B">
      <w:pPr>
        <w:pStyle w:val="af2"/>
        <w:rPr>
          <w:i/>
          <w:sz w:val="18"/>
          <w:szCs w:val="18"/>
          <w:lang w:val="ru-RU"/>
        </w:rPr>
      </w:pPr>
      <w:r w:rsidRPr="00275399">
        <w:rPr>
          <w:rStyle w:val="af4"/>
          <w:i/>
          <w:sz w:val="18"/>
          <w:szCs w:val="18"/>
        </w:rPr>
        <w:footnoteRef/>
      </w:r>
      <w:r w:rsidRPr="00275399">
        <w:rPr>
          <w:i/>
          <w:sz w:val="18"/>
          <w:szCs w:val="18"/>
          <w:lang w:val="ru-RU"/>
        </w:rPr>
        <w:t xml:space="preserve"> В России и СНГ доступ к играм GeForce NOW предоставляется партнером альянса - GFN.RU.</w:t>
      </w:r>
    </w:p>
  </w:footnote>
  <w:footnote w:id="3">
    <w:p w14:paraId="36762AD6" w14:textId="5A511011" w:rsidR="007B41EF" w:rsidRPr="006C0A42" w:rsidRDefault="007B41EF">
      <w:pPr>
        <w:pStyle w:val="af2"/>
        <w:rPr>
          <w:lang w:val="ru-RU"/>
        </w:rPr>
      </w:pPr>
      <w:r w:rsidRPr="00275399">
        <w:rPr>
          <w:rStyle w:val="af4"/>
          <w:i/>
          <w:iCs/>
          <w:sz w:val="18"/>
          <w:szCs w:val="18"/>
        </w:rPr>
        <w:footnoteRef/>
      </w:r>
      <w:r w:rsidRPr="00275399">
        <w:rPr>
          <w:i/>
          <w:iCs/>
          <w:sz w:val="18"/>
          <w:szCs w:val="18"/>
          <w:lang w:val="ru-RU"/>
        </w:rPr>
        <w:t xml:space="preserve"> </w:t>
      </w:r>
      <w:r w:rsidRPr="00A4686B">
        <w:rPr>
          <w:i/>
          <w:iCs/>
          <w:sz w:val="18"/>
          <w:szCs w:val="18"/>
          <w:lang w:val="ru-RU"/>
        </w:rPr>
        <w:t>Бета-версия</w:t>
      </w:r>
      <w:r w:rsidRPr="006C0A42">
        <w:rPr>
          <w:i/>
          <w:iCs/>
          <w:sz w:val="18"/>
          <w:szCs w:val="18"/>
          <w:lang w:val="ru-RU"/>
        </w:rPr>
        <w:t xml:space="preserve"> </w:t>
      </w:r>
      <w:r w:rsidRPr="006C0A42">
        <w:rPr>
          <w:i/>
          <w:iCs/>
          <w:sz w:val="18"/>
          <w:szCs w:val="18"/>
        </w:rPr>
        <w:t>NVIDIA</w:t>
      </w:r>
      <w:r w:rsidRPr="006C0A42">
        <w:rPr>
          <w:i/>
          <w:iCs/>
          <w:sz w:val="18"/>
          <w:szCs w:val="18"/>
          <w:lang w:val="ru-RU"/>
        </w:rPr>
        <w:t xml:space="preserve"> </w:t>
      </w:r>
      <w:r w:rsidRPr="006C0A42">
        <w:rPr>
          <w:i/>
          <w:iCs/>
          <w:sz w:val="18"/>
          <w:szCs w:val="18"/>
        </w:rPr>
        <w:t>GeForce</w:t>
      </w:r>
      <w:r w:rsidRPr="006C0A42">
        <w:rPr>
          <w:i/>
          <w:iCs/>
          <w:sz w:val="18"/>
          <w:szCs w:val="18"/>
          <w:lang w:val="ru-RU"/>
        </w:rPr>
        <w:t xml:space="preserve"> </w:t>
      </w:r>
      <w:r w:rsidRPr="006C0A42">
        <w:rPr>
          <w:i/>
          <w:iCs/>
          <w:sz w:val="18"/>
          <w:szCs w:val="18"/>
          <w:lang w:val="en-US"/>
        </w:rPr>
        <w:t>NOW</w:t>
      </w:r>
      <w:r w:rsidRPr="006C0A42">
        <w:rPr>
          <w:i/>
          <w:iCs/>
          <w:sz w:val="18"/>
          <w:szCs w:val="18"/>
          <w:lang w:val="ru-RU"/>
        </w:rPr>
        <w:t xml:space="preserve"> полностью функциональна без каких-либо ограничений в функциях или услугах.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6" w14:textId="77777777" w:rsidR="007B41EF" w:rsidRDefault="007B41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1" locked="0" layoutInCell="1" hidden="0" allowOverlap="1" wp14:anchorId="340B2660" wp14:editId="2ACBF8A9">
          <wp:simplePos x="0" y="0"/>
          <wp:positionH relativeFrom="column">
            <wp:posOffset>-479424</wp:posOffset>
          </wp:positionH>
          <wp:positionV relativeFrom="paragraph">
            <wp:posOffset>-106762</wp:posOffset>
          </wp:positionV>
          <wp:extent cx="1171575" cy="575945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7" w14:textId="77777777" w:rsidR="007B41EF" w:rsidRDefault="007B41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28" w14:textId="77777777" w:rsidR="007B41EF" w:rsidRDefault="007B41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BA"/>
    <w:rsid w:val="00056335"/>
    <w:rsid w:val="000A46D9"/>
    <w:rsid w:val="001245C6"/>
    <w:rsid w:val="001763C4"/>
    <w:rsid w:val="001E33EA"/>
    <w:rsid w:val="001E54FE"/>
    <w:rsid w:val="00241903"/>
    <w:rsid w:val="00275399"/>
    <w:rsid w:val="002A1039"/>
    <w:rsid w:val="002A1654"/>
    <w:rsid w:val="002C6465"/>
    <w:rsid w:val="003053A9"/>
    <w:rsid w:val="00322890"/>
    <w:rsid w:val="003629B1"/>
    <w:rsid w:val="003D7642"/>
    <w:rsid w:val="003F08D8"/>
    <w:rsid w:val="0043736C"/>
    <w:rsid w:val="004944DF"/>
    <w:rsid w:val="005307E4"/>
    <w:rsid w:val="00532DE6"/>
    <w:rsid w:val="00590C45"/>
    <w:rsid w:val="005A5D31"/>
    <w:rsid w:val="005E6A9B"/>
    <w:rsid w:val="005F59EF"/>
    <w:rsid w:val="00600A4D"/>
    <w:rsid w:val="00603BA1"/>
    <w:rsid w:val="006C0A42"/>
    <w:rsid w:val="00771FFC"/>
    <w:rsid w:val="00794D2D"/>
    <w:rsid w:val="00795438"/>
    <w:rsid w:val="007B41EF"/>
    <w:rsid w:val="007B5287"/>
    <w:rsid w:val="008000BB"/>
    <w:rsid w:val="00810F61"/>
    <w:rsid w:val="00834330"/>
    <w:rsid w:val="00883A40"/>
    <w:rsid w:val="008B2C15"/>
    <w:rsid w:val="00904518"/>
    <w:rsid w:val="00904848"/>
    <w:rsid w:val="00924A91"/>
    <w:rsid w:val="00926CC8"/>
    <w:rsid w:val="009766E8"/>
    <w:rsid w:val="00997B1C"/>
    <w:rsid w:val="009A0646"/>
    <w:rsid w:val="009D4E08"/>
    <w:rsid w:val="00A067B5"/>
    <w:rsid w:val="00A4686B"/>
    <w:rsid w:val="00A84D27"/>
    <w:rsid w:val="00AA4541"/>
    <w:rsid w:val="00AB07E5"/>
    <w:rsid w:val="00AC1D03"/>
    <w:rsid w:val="00B0681E"/>
    <w:rsid w:val="00B5728C"/>
    <w:rsid w:val="00B727CE"/>
    <w:rsid w:val="00B779BE"/>
    <w:rsid w:val="00BD4BC1"/>
    <w:rsid w:val="00C55B29"/>
    <w:rsid w:val="00C61ABA"/>
    <w:rsid w:val="00C81954"/>
    <w:rsid w:val="00D65CE9"/>
    <w:rsid w:val="00DB68C4"/>
    <w:rsid w:val="00E04D6C"/>
    <w:rsid w:val="00E101FF"/>
    <w:rsid w:val="00E332C7"/>
    <w:rsid w:val="00E5427E"/>
    <w:rsid w:val="00E73BE0"/>
    <w:rsid w:val="00EF3AA2"/>
    <w:rsid w:val="00F11EA6"/>
    <w:rsid w:val="00FB366B"/>
    <w:rsid w:val="00FC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56B4E"/>
  <w15:docId w15:val="{1FBA8335-A20F-4527-904B-60FB5EB2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color w:val="000000"/>
      <w:lang w:eastAsia="ko-KR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99"/>
    <w:qFormat/>
    <w:rsid w:val="00BC0ABA"/>
    <w:rPr>
      <w:rFonts w:cs="Times New Roman"/>
      <w:b/>
    </w:rPr>
  </w:style>
  <w:style w:type="character" w:customStyle="1" w:styleId="a4">
    <w:name w:val="Название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2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table" w:customStyle="1" w:styleId="GridTable1Light1">
    <w:name w:val="Grid Table 1 Light1"/>
    <w:basedOn w:val="a1"/>
    <w:uiPriority w:val="46"/>
    <w:rsid w:val="000E273C"/>
    <w:pPr>
      <w:jc w:val="both"/>
    </w:pPr>
    <w:rPr>
      <w:rFonts w:asciiTheme="minorHAnsi" w:hAnsiTheme="minorHAnsi" w:cstheme="minorBidi"/>
      <w:kern w:val="2"/>
      <w:szCs w:val="22"/>
      <w:lang w:eastAsia="ko-K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Dict2d9nWf8zqMELh7uBe8P/DA==">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F047475-1EC4-407F-8627-CE8638F2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 Electronics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Татьяна</cp:lastModifiedBy>
  <cp:revision>2</cp:revision>
  <cp:lastPrinted>2021-11-18T12:36:00Z</cp:lastPrinted>
  <dcterms:created xsi:type="dcterms:W3CDTF">2021-11-23T11:35:00Z</dcterms:created>
  <dcterms:modified xsi:type="dcterms:W3CDTF">2021-11-23T11:35:00Z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