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BF1" w:rsidRPr="00423681" w:rsidRDefault="00EE3F22" w:rsidP="001447F7">
      <w:pPr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423681">
        <w:rPr>
          <w:b/>
          <w:color w:val="000000" w:themeColor="text1"/>
          <w:sz w:val="28"/>
          <w:szCs w:val="28"/>
        </w:rPr>
        <w:t xml:space="preserve">Новая серия телевизоров </w:t>
      </w:r>
      <w:r w:rsidRPr="00423681">
        <w:rPr>
          <w:b/>
          <w:color w:val="000000" w:themeColor="text1"/>
          <w:sz w:val="28"/>
          <w:szCs w:val="28"/>
          <w:lang w:val="en-US"/>
        </w:rPr>
        <w:t>LG</w:t>
      </w:r>
      <w:r w:rsidRPr="00423681">
        <w:rPr>
          <w:b/>
          <w:color w:val="000000" w:themeColor="text1"/>
          <w:sz w:val="28"/>
          <w:szCs w:val="28"/>
        </w:rPr>
        <w:t xml:space="preserve"> </w:t>
      </w:r>
      <w:r w:rsidRPr="00423681">
        <w:rPr>
          <w:b/>
          <w:color w:val="000000" w:themeColor="text1"/>
          <w:sz w:val="28"/>
          <w:szCs w:val="28"/>
          <w:lang w:val="en-US"/>
        </w:rPr>
        <w:t>OLED</w:t>
      </w:r>
      <w:r w:rsidRPr="00423681"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  <w:lang w:val="en-US"/>
        </w:rPr>
        <w:t>B</w:t>
      </w:r>
      <w:r w:rsidRPr="00420DF2">
        <w:rPr>
          <w:b/>
          <w:color w:val="000000" w:themeColor="text1"/>
          <w:sz w:val="28"/>
          <w:szCs w:val="28"/>
        </w:rPr>
        <w:t>2</w:t>
      </w:r>
      <w:r>
        <w:rPr>
          <w:b/>
          <w:color w:val="000000" w:themeColor="text1"/>
          <w:sz w:val="28"/>
          <w:szCs w:val="28"/>
        </w:rPr>
        <w:t>:</w:t>
      </w:r>
    </w:p>
    <w:p w:rsidR="002B3BF1" w:rsidRDefault="00EE3F22" w:rsidP="001447F7">
      <w:pPr>
        <w:suppressAutoHyphens/>
        <w:spacing w:line="360" w:lineRule="auto"/>
        <w:ind w:firstLine="567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яркие впечатления от просмотра</w:t>
      </w:r>
    </w:p>
    <w:p w:rsidR="002B3BF1" w:rsidRPr="00423681" w:rsidRDefault="002B3BF1" w:rsidP="00842FBA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423681">
        <w:rPr>
          <w:rFonts w:eastAsia="Dotum"/>
          <w:b/>
          <w:color w:val="000000" w:themeColor="text1"/>
          <w:lang w:eastAsia="ko-KR"/>
        </w:rPr>
        <w:t xml:space="preserve">Москва, </w:t>
      </w:r>
      <w:r w:rsidR="008B2DF2">
        <w:rPr>
          <w:rFonts w:eastAsia="Dotum"/>
          <w:b/>
          <w:color w:val="000000" w:themeColor="text1"/>
          <w:lang w:eastAsia="ko-KR"/>
        </w:rPr>
        <w:t>2</w:t>
      </w:r>
      <w:r w:rsidR="008B2DF2" w:rsidRPr="008B2DF2">
        <w:rPr>
          <w:rFonts w:eastAsia="Dotum"/>
          <w:b/>
          <w:color w:val="000000" w:themeColor="text1"/>
          <w:lang w:eastAsia="ko-KR"/>
        </w:rPr>
        <w:t>7</w:t>
      </w:r>
      <w:r w:rsidR="00420DF2">
        <w:rPr>
          <w:rFonts w:eastAsia="Dotum"/>
          <w:b/>
          <w:color w:val="000000" w:themeColor="text1"/>
          <w:lang w:eastAsia="ko-KR"/>
        </w:rPr>
        <w:t xml:space="preserve"> апреля</w:t>
      </w:r>
      <w:r w:rsidRPr="00423681">
        <w:rPr>
          <w:rFonts w:eastAsia="Dotum"/>
          <w:b/>
          <w:color w:val="000000" w:themeColor="text1"/>
          <w:lang w:eastAsia="ko-KR"/>
        </w:rPr>
        <w:t xml:space="preserve"> 202</w:t>
      </w:r>
      <w:r w:rsidR="00420DF2">
        <w:rPr>
          <w:rFonts w:eastAsia="Dotum"/>
          <w:b/>
          <w:color w:val="000000" w:themeColor="text1"/>
          <w:lang w:eastAsia="ko-KR"/>
        </w:rPr>
        <w:t>2</w:t>
      </w:r>
      <w:r w:rsidRPr="00423681">
        <w:rPr>
          <w:rFonts w:eastAsia="Dotum"/>
          <w:b/>
          <w:color w:val="000000" w:themeColor="text1"/>
          <w:lang w:eastAsia="ko-KR"/>
        </w:rPr>
        <w:t xml:space="preserve"> г. </w:t>
      </w:r>
      <w:r w:rsidRPr="00423681">
        <w:rPr>
          <w:rFonts w:eastAsiaTheme="minorEastAsia"/>
          <w:color w:val="000000" w:themeColor="text1"/>
          <w:lang w:eastAsia="ko-KR"/>
        </w:rPr>
        <w:t xml:space="preserve">LG Electronics </w:t>
      </w:r>
      <w:del w:id="0" w:author="Татьяна" w:date="2022-04-27T14:05:00Z">
        <w:r w:rsidRPr="00423681" w:rsidDel="00EE3F22">
          <w:rPr>
            <w:rFonts w:eastAsiaTheme="minorEastAsia"/>
            <w:color w:val="000000" w:themeColor="text1"/>
            <w:lang w:eastAsia="ko-KR"/>
          </w:rPr>
          <w:delText xml:space="preserve">(LG) </w:delText>
        </w:r>
      </w:del>
      <w:r w:rsidRPr="00423681">
        <w:rPr>
          <w:rFonts w:eastAsiaTheme="minorEastAsia"/>
          <w:color w:val="000000" w:themeColor="text1"/>
          <w:lang w:eastAsia="ko-KR"/>
        </w:rPr>
        <w:t xml:space="preserve">представляет </w:t>
      </w:r>
      <w:r>
        <w:rPr>
          <w:rFonts w:eastAsiaTheme="minorEastAsia"/>
          <w:color w:val="000000" w:themeColor="text1"/>
          <w:lang w:eastAsia="ko-KR"/>
        </w:rPr>
        <w:t xml:space="preserve">на российском рынке </w:t>
      </w:r>
      <w:r w:rsidRPr="00423681">
        <w:rPr>
          <w:rFonts w:eastAsiaTheme="minorEastAsia"/>
          <w:color w:val="000000" w:themeColor="text1"/>
          <w:lang w:eastAsia="ko-KR"/>
        </w:rPr>
        <w:t xml:space="preserve">серию телевизоров </w:t>
      </w:r>
      <w:r w:rsidR="00F23D79">
        <w:rPr>
          <w:rFonts w:eastAsiaTheme="minorEastAsia"/>
          <w:color w:val="000000" w:themeColor="text1"/>
          <w:lang w:val="en-US" w:eastAsia="ko-KR"/>
        </w:rPr>
        <w:t>LG</w:t>
      </w:r>
      <w:r w:rsidR="00F23D79" w:rsidRPr="00F23D79">
        <w:rPr>
          <w:rFonts w:eastAsiaTheme="minorEastAsia"/>
          <w:color w:val="000000" w:themeColor="text1"/>
          <w:lang w:eastAsia="ko-KR"/>
        </w:rPr>
        <w:t xml:space="preserve"> </w:t>
      </w:r>
      <w:r w:rsidR="00F23D79">
        <w:rPr>
          <w:rFonts w:eastAsiaTheme="minorEastAsia"/>
          <w:color w:val="000000" w:themeColor="text1"/>
          <w:lang w:val="en-US" w:eastAsia="ko-KR"/>
        </w:rPr>
        <w:t>OLED</w:t>
      </w:r>
      <w:r w:rsidR="00F23D79" w:rsidRPr="00F23D79">
        <w:rPr>
          <w:rFonts w:eastAsiaTheme="minorEastAsia"/>
          <w:color w:val="000000" w:themeColor="text1"/>
          <w:lang w:eastAsia="ko-KR"/>
        </w:rPr>
        <w:t xml:space="preserve"> </w:t>
      </w:r>
      <w:r w:rsidR="00F23D79">
        <w:rPr>
          <w:rFonts w:eastAsiaTheme="minorEastAsia"/>
          <w:color w:val="000000" w:themeColor="text1"/>
          <w:lang w:val="en-US" w:eastAsia="ko-KR"/>
        </w:rPr>
        <w:t>B</w:t>
      </w:r>
      <w:r w:rsidR="00F23D79" w:rsidRPr="00F23D79">
        <w:rPr>
          <w:rFonts w:eastAsiaTheme="minorEastAsia"/>
          <w:color w:val="000000" w:themeColor="text1"/>
          <w:lang w:eastAsia="ko-KR"/>
        </w:rPr>
        <w:t>2</w:t>
      </w:r>
      <w:r w:rsidRPr="00423681">
        <w:rPr>
          <w:rFonts w:eastAsiaTheme="minorEastAsia"/>
          <w:color w:val="000000" w:themeColor="text1"/>
          <w:lang w:eastAsia="ko-KR"/>
        </w:rPr>
        <w:t xml:space="preserve"> в </w:t>
      </w:r>
      <w:r w:rsidR="00F23D79">
        <w:rPr>
          <w:rFonts w:eastAsiaTheme="minorEastAsia"/>
          <w:color w:val="000000" w:themeColor="text1"/>
          <w:lang w:eastAsia="ko-KR"/>
        </w:rPr>
        <w:t>двух</w:t>
      </w:r>
      <w:r w:rsidRPr="00423681">
        <w:rPr>
          <w:rFonts w:eastAsiaTheme="minorEastAsia"/>
          <w:color w:val="000000" w:themeColor="text1"/>
          <w:lang w:eastAsia="ko-KR"/>
        </w:rPr>
        <w:t xml:space="preserve"> диагоналя</w:t>
      </w:r>
      <w:r>
        <w:rPr>
          <w:rFonts w:eastAsiaTheme="minorEastAsia"/>
          <w:color w:val="000000" w:themeColor="text1"/>
          <w:lang w:eastAsia="ko-KR"/>
        </w:rPr>
        <w:t xml:space="preserve">х – </w:t>
      </w:r>
      <w:r w:rsidR="00842FBA">
        <w:rPr>
          <w:rFonts w:eastAsiaTheme="minorEastAsia"/>
          <w:color w:val="000000" w:themeColor="text1"/>
          <w:lang w:eastAsia="ko-KR"/>
        </w:rPr>
        <w:t>55 и</w:t>
      </w:r>
      <w:r>
        <w:rPr>
          <w:rFonts w:eastAsiaTheme="minorEastAsia"/>
          <w:color w:val="000000" w:themeColor="text1"/>
          <w:lang w:eastAsia="ko-KR"/>
        </w:rPr>
        <w:t xml:space="preserve"> 65</w:t>
      </w:r>
      <w:r w:rsidRPr="00423681">
        <w:rPr>
          <w:rFonts w:eastAsiaTheme="minorEastAsia"/>
          <w:color w:val="000000" w:themeColor="text1"/>
          <w:lang w:eastAsia="ko-KR"/>
        </w:rPr>
        <w:t xml:space="preserve"> дюймов. </w:t>
      </w:r>
      <w:r w:rsidR="00842FBA">
        <w:rPr>
          <w:rFonts w:eastAsiaTheme="minorEastAsia"/>
          <w:color w:val="000000" w:themeColor="text1"/>
          <w:lang w:eastAsia="ko-KR"/>
        </w:rPr>
        <w:t>Отличительными особенностями новой серии являются</w:t>
      </w:r>
      <w:r w:rsidR="00842FBA" w:rsidRPr="00842FBA">
        <w:rPr>
          <w:rFonts w:eastAsiaTheme="minorEastAsia"/>
          <w:color w:val="000000" w:themeColor="text1"/>
          <w:lang w:eastAsia="ko-KR"/>
        </w:rPr>
        <w:t xml:space="preserve"> </w:t>
      </w:r>
      <w:r w:rsidR="00842FBA">
        <w:rPr>
          <w:rFonts w:eastAsiaTheme="minorEastAsia"/>
          <w:color w:val="000000" w:themeColor="text1"/>
          <w:lang w:eastAsia="ko-KR"/>
        </w:rPr>
        <w:t xml:space="preserve">утончённый дизайн, выразительное качество изображения, присущее телевизорам </w:t>
      </w:r>
      <w:r w:rsidR="00842FBA">
        <w:rPr>
          <w:rFonts w:eastAsiaTheme="minorEastAsia"/>
          <w:color w:val="000000" w:themeColor="text1"/>
          <w:lang w:val="en-US" w:eastAsia="ko-KR"/>
        </w:rPr>
        <w:t>LG</w:t>
      </w:r>
      <w:r w:rsidR="00842FBA" w:rsidRPr="00842FBA">
        <w:rPr>
          <w:rFonts w:eastAsiaTheme="minorEastAsia"/>
          <w:color w:val="000000" w:themeColor="text1"/>
          <w:lang w:eastAsia="ko-KR"/>
        </w:rPr>
        <w:t xml:space="preserve"> </w:t>
      </w:r>
      <w:r w:rsidR="00842FBA">
        <w:rPr>
          <w:rFonts w:eastAsiaTheme="minorEastAsia"/>
          <w:color w:val="000000" w:themeColor="text1"/>
          <w:lang w:val="en-US" w:eastAsia="ko-KR"/>
        </w:rPr>
        <w:t>OLED</w:t>
      </w:r>
      <w:r w:rsidR="00842FBA" w:rsidRPr="00842FBA">
        <w:rPr>
          <w:rFonts w:eastAsiaTheme="minorEastAsia"/>
          <w:color w:val="000000" w:themeColor="text1"/>
          <w:lang w:eastAsia="ko-KR"/>
        </w:rPr>
        <w:t xml:space="preserve">, </w:t>
      </w:r>
      <w:r w:rsidR="00842FBA">
        <w:rPr>
          <w:rFonts w:eastAsiaTheme="minorEastAsia"/>
          <w:color w:val="000000" w:themeColor="text1"/>
          <w:lang w:eastAsia="ko-KR"/>
        </w:rPr>
        <w:t xml:space="preserve">а также поддержка популярных форматов </w:t>
      </w:r>
      <w:r w:rsidR="00842FBA" w:rsidRPr="00842FBA">
        <w:rPr>
          <w:rFonts w:eastAsiaTheme="minorEastAsia"/>
          <w:color w:val="000000" w:themeColor="text1"/>
          <w:lang w:eastAsia="ko-KR"/>
        </w:rPr>
        <w:t>Dolby</w:t>
      </w:r>
      <w:r w:rsidR="00842FBA">
        <w:rPr>
          <w:rFonts w:eastAsiaTheme="minorEastAsia"/>
          <w:color w:val="000000" w:themeColor="text1"/>
          <w:lang w:eastAsia="ko-KR"/>
        </w:rPr>
        <w:t xml:space="preserve"> Vision IQ и</w:t>
      </w:r>
      <w:r w:rsidR="00842FBA" w:rsidRPr="00842FBA">
        <w:rPr>
          <w:rFonts w:eastAsiaTheme="minorEastAsia"/>
          <w:color w:val="000000" w:themeColor="text1"/>
          <w:lang w:eastAsia="ko-KR"/>
        </w:rPr>
        <w:t xml:space="preserve"> Do</w:t>
      </w:r>
      <w:bookmarkStart w:id="1" w:name="_GoBack"/>
      <w:bookmarkEnd w:id="1"/>
      <w:r w:rsidR="00842FBA" w:rsidRPr="00842FBA">
        <w:rPr>
          <w:rFonts w:eastAsiaTheme="minorEastAsia"/>
          <w:color w:val="000000" w:themeColor="text1"/>
          <w:lang w:eastAsia="ko-KR"/>
        </w:rPr>
        <w:t>lby Atmos</w:t>
      </w:r>
      <w:r w:rsidR="00842FBA">
        <w:rPr>
          <w:rFonts w:eastAsiaTheme="minorEastAsia"/>
          <w:color w:val="000000" w:themeColor="text1"/>
          <w:lang w:eastAsia="ko-KR"/>
        </w:rPr>
        <w:t xml:space="preserve"> для впечатляющего просмотра.</w:t>
      </w:r>
    </w:p>
    <w:p w:rsidR="00990D29" w:rsidRDefault="002B3BF1" w:rsidP="00990D29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423681">
        <w:rPr>
          <w:rFonts w:eastAsiaTheme="minorEastAsia"/>
          <w:color w:val="000000" w:themeColor="text1"/>
          <w:lang w:eastAsia="ko-KR"/>
        </w:rPr>
        <w:t xml:space="preserve">Телевизоры </w:t>
      </w:r>
      <w:r w:rsidRPr="00423681">
        <w:rPr>
          <w:rFonts w:eastAsiaTheme="minorEastAsia"/>
          <w:color w:val="000000" w:themeColor="text1"/>
          <w:lang w:val="en-US" w:eastAsia="ko-KR"/>
        </w:rPr>
        <w:t>LG</w:t>
      </w:r>
      <w:r w:rsidRPr="00423681">
        <w:rPr>
          <w:rFonts w:eastAsiaTheme="minorEastAsia"/>
          <w:color w:val="000000" w:themeColor="text1"/>
          <w:lang w:eastAsia="ko-KR"/>
        </w:rPr>
        <w:t xml:space="preserve"> OLED 202</w:t>
      </w:r>
      <w:r w:rsidR="00D00652">
        <w:rPr>
          <w:rFonts w:eastAsiaTheme="minorEastAsia"/>
          <w:color w:val="000000" w:themeColor="text1"/>
          <w:lang w:eastAsia="ko-KR"/>
        </w:rPr>
        <w:t>2</w:t>
      </w:r>
      <w:r w:rsidRPr="00423681">
        <w:rPr>
          <w:rFonts w:eastAsiaTheme="minorEastAsia"/>
          <w:color w:val="000000" w:themeColor="text1"/>
          <w:lang w:eastAsia="ko-KR"/>
        </w:rPr>
        <w:t xml:space="preserve"> года оснащены самоподсвечивающимися панелями, которые обеспечивают четкое, ультрареалистичное качество изображения, а утонченный дизайн дополнит любой интерьер.</w:t>
      </w:r>
      <w:r w:rsidR="00990D29">
        <w:rPr>
          <w:rFonts w:eastAsiaTheme="minorEastAsia"/>
          <w:color w:val="000000" w:themeColor="text1"/>
          <w:lang w:eastAsia="ko-KR"/>
        </w:rPr>
        <w:t xml:space="preserve"> Отличительной особенностью технологии </w:t>
      </w:r>
      <w:r w:rsidR="00990D29">
        <w:rPr>
          <w:rFonts w:eastAsiaTheme="minorEastAsia"/>
          <w:color w:val="000000" w:themeColor="text1"/>
          <w:lang w:val="en-US" w:eastAsia="ko-KR"/>
        </w:rPr>
        <w:t>LG</w:t>
      </w:r>
      <w:r w:rsidR="00990D29" w:rsidRPr="00990D29">
        <w:rPr>
          <w:rFonts w:eastAsiaTheme="minorEastAsia"/>
          <w:color w:val="000000" w:themeColor="text1"/>
          <w:lang w:eastAsia="ko-KR"/>
        </w:rPr>
        <w:t xml:space="preserve"> </w:t>
      </w:r>
      <w:r w:rsidR="00990D29">
        <w:rPr>
          <w:rFonts w:eastAsiaTheme="minorEastAsia"/>
          <w:color w:val="000000" w:themeColor="text1"/>
          <w:lang w:val="en-US" w:eastAsia="ko-KR"/>
        </w:rPr>
        <w:t>OLED</w:t>
      </w:r>
      <w:r w:rsidR="00990D29" w:rsidRPr="00990D29">
        <w:rPr>
          <w:rFonts w:eastAsiaTheme="minorEastAsia"/>
          <w:color w:val="000000" w:themeColor="text1"/>
          <w:lang w:eastAsia="ko-KR"/>
        </w:rPr>
        <w:t xml:space="preserve"> </w:t>
      </w:r>
      <w:r w:rsidR="00990D29">
        <w:rPr>
          <w:rFonts w:eastAsiaTheme="minorEastAsia"/>
          <w:color w:val="000000" w:themeColor="text1"/>
          <w:lang w:eastAsia="ko-KR"/>
        </w:rPr>
        <w:t xml:space="preserve">являются самопосвечивающие пиксели, </w:t>
      </w:r>
      <w:r w:rsidR="00990D29" w:rsidRPr="00990D29">
        <w:rPr>
          <w:rFonts w:eastAsiaTheme="minorEastAsia"/>
          <w:color w:val="000000" w:themeColor="text1"/>
          <w:lang w:eastAsia="ko-KR"/>
        </w:rPr>
        <w:t>загораю</w:t>
      </w:r>
      <w:r w:rsidR="00990D29">
        <w:rPr>
          <w:rFonts w:eastAsiaTheme="minorEastAsia"/>
          <w:color w:val="000000" w:themeColor="text1"/>
          <w:lang w:eastAsia="ko-KR"/>
        </w:rPr>
        <w:t>щиеся</w:t>
      </w:r>
      <w:r w:rsidR="00990D29" w:rsidRPr="00990D29">
        <w:rPr>
          <w:rFonts w:eastAsiaTheme="minorEastAsia"/>
          <w:color w:val="000000" w:themeColor="text1"/>
          <w:lang w:eastAsia="ko-KR"/>
        </w:rPr>
        <w:t xml:space="preserve"> независимо друг от друга. </w:t>
      </w:r>
      <w:r w:rsidR="00B003B1">
        <w:rPr>
          <w:rFonts w:eastAsiaTheme="minorEastAsia"/>
          <w:color w:val="000000" w:themeColor="text1"/>
          <w:lang w:eastAsia="ko-KR"/>
        </w:rPr>
        <w:t xml:space="preserve">Благодаря технологии </w:t>
      </w:r>
      <w:r w:rsidR="00B003B1">
        <w:rPr>
          <w:rFonts w:eastAsiaTheme="minorEastAsia"/>
          <w:color w:val="000000" w:themeColor="text1"/>
          <w:lang w:val="en-US" w:eastAsia="ko-KR"/>
        </w:rPr>
        <w:t>LG</w:t>
      </w:r>
      <w:r w:rsidR="00B003B1" w:rsidRPr="00B003B1">
        <w:rPr>
          <w:rFonts w:eastAsiaTheme="minorEastAsia"/>
          <w:color w:val="000000" w:themeColor="text1"/>
          <w:lang w:eastAsia="ko-KR"/>
        </w:rPr>
        <w:t xml:space="preserve"> </w:t>
      </w:r>
      <w:r w:rsidR="00B003B1">
        <w:rPr>
          <w:rFonts w:eastAsiaTheme="minorEastAsia"/>
          <w:color w:val="000000" w:themeColor="text1"/>
          <w:lang w:val="en-US" w:eastAsia="ko-KR"/>
        </w:rPr>
        <w:t>OLED</w:t>
      </w:r>
      <w:r w:rsidR="00990D29" w:rsidRPr="00990D29">
        <w:rPr>
          <w:rFonts w:eastAsiaTheme="minorEastAsia"/>
          <w:color w:val="000000" w:themeColor="text1"/>
          <w:lang w:eastAsia="ko-KR"/>
        </w:rPr>
        <w:t xml:space="preserve"> темные области выглядят совершенно черными, без световых бликов или эффекта ореола. </w:t>
      </w:r>
      <w:r w:rsidR="00B003B1">
        <w:rPr>
          <w:rFonts w:eastAsiaTheme="minorEastAsia"/>
          <w:color w:val="000000" w:themeColor="text1"/>
          <w:lang w:eastAsia="ko-KR"/>
        </w:rPr>
        <w:t>В результате получается</w:t>
      </w:r>
      <w:r w:rsidR="00990D29" w:rsidRPr="00990D29">
        <w:rPr>
          <w:rFonts w:eastAsiaTheme="minorEastAsia"/>
          <w:color w:val="000000" w:themeColor="text1"/>
          <w:lang w:eastAsia="ko-KR"/>
        </w:rPr>
        <w:t xml:space="preserve"> четкое изображение с непревзойденной глубиной.</w:t>
      </w:r>
      <w:r w:rsidR="00D039ED">
        <w:rPr>
          <w:rFonts w:eastAsiaTheme="minorEastAsia"/>
          <w:color w:val="000000" w:themeColor="text1"/>
          <w:lang w:eastAsia="ko-KR"/>
        </w:rPr>
        <w:t xml:space="preserve"> </w:t>
      </w:r>
      <w:r w:rsidR="00D039ED" w:rsidRPr="00D039ED">
        <w:rPr>
          <w:rFonts w:eastAsiaTheme="minorEastAsia"/>
          <w:color w:val="000000" w:themeColor="text1"/>
          <w:lang w:eastAsia="ko-KR"/>
        </w:rPr>
        <w:t>Благодаря отсутствию подсветки</w:t>
      </w:r>
      <w:r w:rsidR="009F4878">
        <w:rPr>
          <w:rFonts w:eastAsiaTheme="minorEastAsia"/>
          <w:color w:val="000000" w:themeColor="text1"/>
          <w:lang w:eastAsia="ko-KR"/>
        </w:rPr>
        <w:t xml:space="preserve"> </w:t>
      </w:r>
      <w:r w:rsidR="00D039ED" w:rsidRPr="00D039ED">
        <w:rPr>
          <w:rFonts w:eastAsiaTheme="minorEastAsia"/>
          <w:color w:val="000000" w:themeColor="text1"/>
          <w:lang w:eastAsia="ko-KR"/>
        </w:rPr>
        <w:t xml:space="preserve">пиксели обеспечивают максимально глубокий черный цвет для четкого контраста при любом освещении. </w:t>
      </w:r>
    </w:p>
    <w:p w:rsidR="00651119" w:rsidRDefault="00651119" w:rsidP="00990D29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651119">
        <w:rPr>
          <w:rFonts w:eastAsiaTheme="minorEastAsia"/>
          <w:color w:val="000000" w:themeColor="text1"/>
          <w:lang w:eastAsia="ko-KR"/>
        </w:rPr>
        <w:t xml:space="preserve">Благодаря </w:t>
      </w:r>
      <w:r w:rsidR="00BC0DD3">
        <w:rPr>
          <w:rFonts w:eastAsiaTheme="minorEastAsia"/>
          <w:color w:val="000000" w:themeColor="text1"/>
          <w:lang w:eastAsia="ko-KR"/>
        </w:rPr>
        <w:t>исключительно</w:t>
      </w:r>
      <w:r w:rsidRPr="00651119">
        <w:rPr>
          <w:rFonts w:eastAsiaTheme="minorEastAsia"/>
          <w:color w:val="000000" w:themeColor="text1"/>
          <w:lang w:eastAsia="ko-KR"/>
        </w:rPr>
        <w:t xml:space="preserve"> тонкому дизайну </w:t>
      </w:r>
      <w:r w:rsidR="00E04B1C">
        <w:rPr>
          <w:rFonts w:eastAsiaTheme="minorEastAsia"/>
          <w:color w:val="000000" w:themeColor="text1"/>
          <w:lang w:eastAsia="ko-KR"/>
        </w:rPr>
        <w:t>телевизор</w:t>
      </w:r>
      <w:r w:rsidRPr="00651119">
        <w:rPr>
          <w:rFonts w:eastAsiaTheme="minorEastAsia"/>
          <w:color w:val="000000" w:themeColor="text1"/>
          <w:lang w:eastAsia="ko-KR"/>
        </w:rPr>
        <w:t xml:space="preserve"> органично впишется в ваше пространство. С подставкой Gallery Stand вы сможете разместить устройство в любом месте, аккуратно скрывая кабели.</w:t>
      </w:r>
    </w:p>
    <w:p w:rsidR="00E60E03" w:rsidRDefault="00191D84" w:rsidP="00990D29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>
        <w:rPr>
          <w:rFonts w:eastAsiaTheme="minorEastAsia"/>
          <w:color w:val="000000" w:themeColor="text1"/>
          <w:lang w:eastAsia="ko-KR"/>
        </w:rPr>
        <w:t>П</w:t>
      </w:r>
      <w:r w:rsidR="00E60E03" w:rsidRPr="00E60E03">
        <w:rPr>
          <w:rFonts w:eastAsiaTheme="minorEastAsia"/>
          <w:color w:val="000000" w:themeColor="text1"/>
          <w:lang w:eastAsia="ko-KR"/>
        </w:rPr>
        <w:t xml:space="preserve">роцессор LG α7 5 </w:t>
      </w:r>
      <w:r w:rsidR="00F837C5">
        <w:rPr>
          <w:rFonts w:eastAsiaTheme="minorEastAsia"/>
          <w:color w:val="000000" w:themeColor="text1"/>
          <w:lang w:eastAsia="ko-KR"/>
        </w:rPr>
        <w:t xml:space="preserve">поколения </w:t>
      </w:r>
      <w:r w:rsidR="00E60E03" w:rsidRPr="00E60E03">
        <w:rPr>
          <w:rFonts w:eastAsiaTheme="minorEastAsia"/>
          <w:color w:val="000000" w:themeColor="text1"/>
          <w:lang w:eastAsia="ko-KR"/>
        </w:rPr>
        <w:t>улучшает объекты на переднем плане и заднем плане, придавая им естественную глубину, и делает цвета невероятно яркими, но в то же время точными.</w:t>
      </w:r>
    </w:p>
    <w:p w:rsidR="00E60E03" w:rsidRDefault="00D039ED" w:rsidP="00990D29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D039ED">
        <w:rPr>
          <w:rFonts w:eastAsiaTheme="minorEastAsia"/>
          <w:color w:val="000000" w:themeColor="text1"/>
          <w:lang w:eastAsia="ko-KR"/>
        </w:rPr>
        <w:t xml:space="preserve">Dynamic Tone Mapping использует AI-процессор α7 5 </w:t>
      </w:r>
      <w:r w:rsidR="00F837C5">
        <w:rPr>
          <w:rFonts w:eastAsiaTheme="minorEastAsia"/>
          <w:color w:val="000000" w:themeColor="text1"/>
          <w:lang w:eastAsia="ko-KR"/>
        </w:rPr>
        <w:t xml:space="preserve">поколения </w:t>
      </w:r>
      <w:r w:rsidRPr="00D039ED">
        <w:rPr>
          <w:rFonts w:eastAsiaTheme="minorEastAsia"/>
          <w:color w:val="000000" w:themeColor="text1"/>
          <w:lang w:eastAsia="ko-KR"/>
        </w:rPr>
        <w:t>для определения того, что находится в кадре, и применения оптимальной кривой тона. Результатом является естественный HDR, глубокий контраст и сложная детализация.</w:t>
      </w:r>
      <w:r w:rsidR="000A146C">
        <w:rPr>
          <w:rFonts w:eastAsiaTheme="minorEastAsia"/>
          <w:color w:val="000000" w:themeColor="text1"/>
          <w:lang w:eastAsia="ko-KR"/>
        </w:rPr>
        <w:t xml:space="preserve"> </w:t>
      </w:r>
      <w:r w:rsidR="001A6AE8" w:rsidRPr="001A6AE8">
        <w:rPr>
          <w:rFonts w:eastAsiaTheme="minorEastAsia"/>
          <w:color w:val="000000" w:themeColor="text1"/>
          <w:lang w:eastAsia="ko-KR"/>
        </w:rPr>
        <w:t>AI-процессор α7 5</w:t>
      </w:r>
      <w:r w:rsidR="008D338B">
        <w:rPr>
          <w:rFonts w:eastAsiaTheme="minorEastAsia"/>
          <w:color w:val="000000" w:themeColor="text1"/>
          <w:lang w:eastAsia="ko-KR"/>
        </w:rPr>
        <w:t xml:space="preserve"> поколения</w:t>
      </w:r>
      <w:r w:rsidR="001A6AE8" w:rsidRPr="001A6AE8">
        <w:rPr>
          <w:rFonts w:eastAsiaTheme="minorEastAsia"/>
          <w:color w:val="000000" w:themeColor="text1"/>
          <w:lang w:eastAsia="ko-KR"/>
        </w:rPr>
        <w:t xml:space="preserve"> </w:t>
      </w:r>
      <w:r w:rsidR="000A146C">
        <w:rPr>
          <w:rFonts w:eastAsiaTheme="minorEastAsia"/>
          <w:color w:val="000000" w:themeColor="text1"/>
          <w:lang w:eastAsia="ko-KR"/>
        </w:rPr>
        <w:t xml:space="preserve">также </w:t>
      </w:r>
      <w:r w:rsidR="001A6AE8" w:rsidRPr="001A6AE8">
        <w:rPr>
          <w:rFonts w:eastAsiaTheme="minorEastAsia"/>
          <w:color w:val="000000" w:themeColor="text1"/>
          <w:lang w:eastAsia="ko-KR"/>
        </w:rPr>
        <w:t xml:space="preserve">преобразует 2-канальный звук в виртуальный 5.1.2-канальный звук. </w:t>
      </w:r>
    </w:p>
    <w:p w:rsidR="002B3BF1" w:rsidRDefault="002B3BF1" w:rsidP="002B3BF1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>
        <w:t xml:space="preserve">Поскольку в дисплеях </w:t>
      </w:r>
      <w:r>
        <w:rPr>
          <w:lang w:val="en-US"/>
        </w:rPr>
        <w:t>OLED</w:t>
      </w:r>
      <w:r>
        <w:t xml:space="preserve"> пониженный уровень интенсивности синего свечения и почти полностью отсутствует мерцание, </w:t>
      </w:r>
      <w:r w:rsidRPr="00423681">
        <w:rPr>
          <w:rFonts w:eastAsiaTheme="minorEastAsia"/>
          <w:color w:val="000000" w:themeColor="text1"/>
          <w:lang w:eastAsia="ko-KR"/>
        </w:rPr>
        <w:t>они более комфортны для ваших глаз при длительном просмотре</w:t>
      </w:r>
      <w:r w:rsidR="008650F6">
        <w:rPr>
          <w:rFonts w:eastAsiaTheme="minorEastAsia"/>
          <w:color w:val="000000" w:themeColor="text1"/>
          <w:lang w:eastAsia="ko-KR"/>
        </w:rPr>
        <w:t>.</w:t>
      </w:r>
      <w:r w:rsidRPr="00423681">
        <w:rPr>
          <w:rFonts w:eastAsiaTheme="minorEastAsia"/>
          <w:color w:val="000000" w:themeColor="text1"/>
          <w:lang w:eastAsia="ko-KR"/>
        </w:rPr>
        <w:t xml:space="preserve"> </w:t>
      </w:r>
    </w:p>
    <w:p w:rsidR="00191D84" w:rsidRDefault="002B3BF1" w:rsidP="002B3BF1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423681">
        <w:rPr>
          <w:rFonts w:eastAsiaTheme="minorEastAsia"/>
          <w:color w:val="000000" w:themeColor="text1"/>
          <w:lang w:eastAsia="ko-KR"/>
        </w:rPr>
        <w:t xml:space="preserve">Телевизоры LG OLED </w:t>
      </w:r>
      <w:r>
        <w:rPr>
          <w:rFonts w:eastAsiaTheme="minorEastAsia"/>
          <w:color w:val="000000" w:themeColor="text1"/>
          <w:lang w:eastAsia="ko-KR"/>
        </w:rPr>
        <w:t xml:space="preserve"> серии </w:t>
      </w:r>
      <w:r>
        <w:rPr>
          <w:rFonts w:eastAsiaTheme="minorEastAsia"/>
          <w:color w:val="000000" w:themeColor="text1"/>
          <w:lang w:val="en-US" w:eastAsia="ko-KR"/>
        </w:rPr>
        <w:t>B</w:t>
      </w:r>
      <w:r w:rsidR="00191D84">
        <w:rPr>
          <w:rFonts w:eastAsiaTheme="minorEastAsia"/>
          <w:color w:val="000000" w:themeColor="text1"/>
          <w:lang w:eastAsia="ko-KR"/>
        </w:rPr>
        <w:t>2</w:t>
      </w:r>
      <w:r w:rsidRPr="00CC7AF0">
        <w:rPr>
          <w:rFonts w:eastAsiaTheme="minorEastAsia"/>
          <w:color w:val="000000" w:themeColor="text1"/>
          <w:lang w:eastAsia="ko-KR"/>
        </w:rPr>
        <w:t xml:space="preserve"> </w:t>
      </w:r>
      <w:r w:rsidRPr="00423681">
        <w:rPr>
          <w:rFonts w:eastAsiaTheme="minorEastAsia"/>
          <w:color w:val="000000" w:themeColor="text1"/>
          <w:lang w:eastAsia="ko-KR"/>
        </w:rPr>
        <w:t>отлично подход</w:t>
      </w:r>
      <w:r w:rsidR="00191D84">
        <w:rPr>
          <w:rFonts w:eastAsiaTheme="minorEastAsia"/>
          <w:color w:val="000000" w:themeColor="text1"/>
          <w:lang w:eastAsia="ko-KR"/>
        </w:rPr>
        <w:t>и</w:t>
      </w:r>
      <w:r w:rsidRPr="00423681">
        <w:rPr>
          <w:rFonts w:eastAsiaTheme="minorEastAsia"/>
          <w:color w:val="000000" w:themeColor="text1"/>
          <w:lang w:eastAsia="ko-KR"/>
        </w:rPr>
        <w:t xml:space="preserve">т для видеоигр благодаря новейшим игровым функциям. </w:t>
      </w:r>
      <w:r w:rsidR="00191D84">
        <w:rPr>
          <w:rFonts w:eastAsiaTheme="minorEastAsia"/>
          <w:color w:val="000000" w:themeColor="text1"/>
          <w:lang w:eastAsia="ko-KR"/>
        </w:rPr>
        <w:t xml:space="preserve">Телевизоры </w:t>
      </w:r>
      <w:r w:rsidR="00191D84">
        <w:rPr>
          <w:rFonts w:eastAsiaTheme="minorEastAsia"/>
          <w:color w:val="000000" w:themeColor="text1"/>
          <w:lang w:val="en-US" w:eastAsia="ko-KR"/>
        </w:rPr>
        <w:t>LG</w:t>
      </w:r>
      <w:r w:rsidR="00191D84" w:rsidRPr="00191D84">
        <w:rPr>
          <w:rFonts w:eastAsiaTheme="minorEastAsia"/>
          <w:color w:val="000000" w:themeColor="text1"/>
          <w:lang w:eastAsia="ko-KR"/>
        </w:rPr>
        <w:t xml:space="preserve"> </w:t>
      </w:r>
      <w:r w:rsidR="00191D84">
        <w:rPr>
          <w:rFonts w:eastAsiaTheme="minorEastAsia"/>
          <w:color w:val="000000" w:themeColor="text1"/>
          <w:lang w:val="en-US" w:eastAsia="ko-KR"/>
        </w:rPr>
        <w:t>OLED</w:t>
      </w:r>
      <w:r w:rsidR="00191D84" w:rsidRPr="00191D84">
        <w:rPr>
          <w:rFonts w:eastAsiaTheme="minorEastAsia"/>
          <w:color w:val="000000" w:themeColor="text1"/>
          <w:lang w:eastAsia="ko-KR"/>
        </w:rPr>
        <w:t xml:space="preserve"> - </w:t>
      </w:r>
      <w:r w:rsidR="00191D84">
        <w:rPr>
          <w:rFonts w:eastAsiaTheme="minorEastAsia"/>
          <w:color w:val="000000" w:themeColor="text1"/>
          <w:lang w:eastAsia="ko-KR"/>
        </w:rPr>
        <w:t>первые</w:t>
      </w:r>
      <w:r w:rsidR="00191D84" w:rsidRPr="00191D84">
        <w:rPr>
          <w:rFonts w:eastAsiaTheme="minorEastAsia"/>
          <w:color w:val="000000" w:themeColor="text1"/>
          <w:lang w:eastAsia="ko-KR"/>
        </w:rPr>
        <w:t xml:space="preserve"> в сегменте телевизоров с поддержкой Dolby Vision Gaming 4K на частоте 120 Гц для более плавных и реалистичных игр. Благодаря времени отклика</w:t>
      </w:r>
      <w:r w:rsidR="003F4444">
        <w:rPr>
          <w:rFonts w:eastAsiaTheme="minorEastAsia"/>
          <w:color w:val="000000" w:themeColor="text1"/>
          <w:lang w:eastAsia="ko-KR"/>
        </w:rPr>
        <w:t xml:space="preserve"> 1мс</w:t>
      </w:r>
      <w:r w:rsidR="00191D84" w:rsidRPr="00191D84">
        <w:rPr>
          <w:rFonts w:eastAsiaTheme="minorEastAsia"/>
          <w:color w:val="000000" w:themeColor="text1"/>
          <w:lang w:eastAsia="ko-KR"/>
        </w:rPr>
        <w:t xml:space="preserve">, совместимости с NVIDIA G-Sync, </w:t>
      </w:r>
      <w:r w:rsidR="00191D84" w:rsidRPr="00191D84">
        <w:rPr>
          <w:rFonts w:eastAsiaTheme="minorEastAsia"/>
          <w:color w:val="000000" w:themeColor="text1"/>
          <w:lang w:eastAsia="ko-KR"/>
        </w:rPr>
        <w:lastRenderedPageBreak/>
        <w:t>AMD FreeSync Premium и поддержке VRR даже сверхбыстрые действия выглядят четкими и плавными.</w:t>
      </w:r>
      <w:r w:rsidR="000F6166">
        <w:rPr>
          <w:rFonts w:eastAsiaTheme="minorEastAsia"/>
          <w:color w:val="000000" w:themeColor="text1"/>
          <w:lang w:eastAsia="ko-KR"/>
        </w:rPr>
        <w:t xml:space="preserve"> </w:t>
      </w:r>
    </w:p>
    <w:p w:rsidR="00793711" w:rsidRPr="00E04B1C" w:rsidRDefault="002B3BF1" w:rsidP="002B3BF1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 w:rsidRPr="00423681">
        <w:rPr>
          <w:rFonts w:eastAsiaTheme="minorEastAsia"/>
          <w:lang w:eastAsia="ko-KR"/>
        </w:rPr>
        <w:t xml:space="preserve">Кроме того, телевизор LG </w:t>
      </w:r>
      <w:r w:rsidR="00AB487C">
        <w:rPr>
          <w:rFonts w:eastAsiaTheme="minorEastAsia"/>
          <w:lang w:val="en-US" w:eastAsia="ko-KR"/>
        </w:rPr>
        <w:t>OLED</w:t>
      </w:r>
      <w:r w:rsidR="00AB487C" w:rsidRPr="00AB487C">
        <w:rPr>
          <w:rFonts w:eastAsiaTheme="minorEastAsia"/>
          <w:lang w:eastAsia="ko-KR"/>
        </w:rPr>
        <w:t xml:space="preserve"> </w:t>
      </w:r>
      <w:r w:rsidRPr="00423681">
        <w:rPr>
          <w:rFonts w:eastAsiaTheme="minorEastAsia"/>
          <w:lang w:eastAsia="ko-KR"/>
        </w:rPr>
        <w:t xml:space="preserve">может объединяться в экосистему умного дома LG ThinQ, </w:t>
      </w:r>
      <w:r w:rsidRPr="00423681">
        <w:rPr>
          <w:rFonts w:eastAsiaTheme="minorEastAsia"/>
          <w:color w:val="000000" w:themeColor="text1"/>
          <w:lang w:eastAsia="ko-KR"/>
        </w:rPr>
        <w:t xml:space="preserve">чтобы вы получали от использования максимум удовольствия. Вы можете управлять телевизором голосом с помощью нового главного экрана, который обеспечивает еще большее удобство и контроль. </w:t>
      </w:r>
      <w:r w:rsidR="000F6166">
        <w:rPr>
          <w:rFonts w:eastAsiaTheme="minorEastAsia"/>
          <w:color w:val="000000" w:themeColor="text1"/>
          <w:lang w:eastAsia="ko-KR"/>
        </w:rPr>
        <w:t xml:space="preserve"> </w:t>
      </w:r>
    </w:p>
    <w:p w:rsidR="00DC68E4" w:rsidRPr="00DC68E4" w:rsidRDefault="00DC68E4" w:rsidP="002B3BF1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>
        <w:rPr>
          <w:rFonts w:eastAsiaTheme="minorEastAsia"/>
          <w:color w:val="000000" w:themeColor="text1"/>
          <w:lang w:eastAsia="ko-KR"/>
        </w:rPr>
        <w:t xml:space="preserve">Телевизоры </w:t>
      </w:r>
      <w:r>
        <w:rPr>
          <w:rFonts w:eastAsiaTheme="minorEastAsia"/>
          <w:color w:val="000000" w:themeColor="text1"/>
          <w:lang w:val="en-US" w:eastAsia="ko-KR"/>
        </w:rPr>
        <w:t>LG</w:t>
      </w:r>
      <w:r w:rsidRPr="00DC68E4">
        <w:rPr>
          <w:rFonts w:eastAsiaTheme="minorEastAsia"/>
          <w:color w:val="000000" w:themeColor="text1"/>
          <w:lang w:eastAsia="ko-KR"/>
        </w:rPr>
        <w:t xml:space="preserve"> </w:t>
      </w:r>
      <w:r>
        <w:rPr>
          <w:rFonts w:eastAsiaTheme="minorEastAsia"/>
          <w:color w:val="000000" w:themeColor="text1"/>
          <w:lang w:val="en-US" w:eastAsia="ko-KR"/>
        </w:rPr>
        <w:t>OLED</w:t>
      </w:r>
      <w:r w:rsidRPr="00DC68E4">
        <w:rPr>
          <w:rFonts w:eastAsiaTheme="minorEastAsia"/>
          <w:color w:val="000000" w:themeColor="text1"/>
          <w:lang w:eastAsia="ko-KR"/>
        </w:rPr>
        <w:t xml:space="preserve"> </w:t>
      </w:r>
      <w:r>
        <w:rPr>
          <w:rFonts w:eastAsiaTheme="minorEastAsia"/>
          <w:color w:val="000000" w:themeColor="text1"/>
          <w:lang w:eastAsia="ko-KR"/>
        </w:rPr>
        <w:t xml:space="preserve">упакованы с заботой о планете. </w:t>
      </w:r>
      <w:r w:rsidRPr="00DC68E4">
        <w:rPr>
          <w:rFonts w:eastAsiaTheme="minorEastAsia"/>
          <w:color w:val="000000" w:themeColor="text1"/>
          <w:lang w:eastAsia="ko-KR"/>
        </w:rPr>
        <w:t>В соответствии с экологическими инициативами</w:t>
      </w:r>
      <w:r>
        <w:rPr>
          <w:rFonts w:eastAsiaTheme="minorEastAsia"/>
          <w:color w:val="000000" w:themeColor="text1"/>
          <w:lang w:eastAsia="ko-KR"/>
        </w:rPr>
        <w:t xml:space="preserve"> компании телевизор</w:t>
      </w:r>
      <w:r w:rsidRPr="00DC68E4">
        <w:rPr>
          <w:rFonts w:eastAsiaTheme="minorEastAsia"/>
          <w:color w:val="000000" w:themeColor="text1"/>
          <w:lang w:eastAsia="ko-KR"/>
        </w:rPr>
        <w:t xml:space="preserve"> </w:t>
      </w:r>
      <w:r w:rsidRPr="00DC68E4">
        <w:rPr>
          <w:rFonts w:eastAsiaTheme="minorEastAsia"/>
          <w:color w:val="000000" w:themeColor="text1"/>
          <w:lang w:val="en-US" w:eastAsia="ko-KR"/>
        </w:rPr>
        <w:t>LG</w:t>
      </w:r>
      <w:r w:rsidRPr="00DC68E4">
        <w:rPr>
          <w:rFonts w:eastAsiaTheme="minorEastAsia"/>
          <w:color w:val="000000" w:themeColor="text1"/>
          <w:lang w:eastAsia="ko-KR"/>
        </w:rPr>
        <w:t xml:space="preserve"> </w:t>
      </w:r>
      <w:r w:rsidRPr="00DC68E4">
        <w:rPr>
          <w:rFonts w:eastAsiaTheme="minorEastAsia"/>
          <w:color w:val="000000" w:themeColor="text1"/>
          <w:lang w:val="en-US" w:eastAsia="ko-KR"/>
        </w:rPr>
        <w:t>OLED</w:t>
      </w:r>
      <w:r w:rsidRPr="00DC68E4">
        <w:rPr>
          <w:rFonts w:eastAsiaTheme="minorEastAsia"/>
          <w:color w:val="000000" w:themeColor="text1"/>
          <w:lang w:eastAsia="ko-KR"/>
        </w:rPr>
        <w:t xml:space="preserve"> поставляется </w:t>
      </w:r>
      <w:r>
        <w:rPr>
          <w:rFonts w:eastAsiaTheme="minorEastAsia"/>
          <w:color w:val="000000" w:themeColor="text1"/>
          <w:lang w:eastAsia="ko-KR"/>
        </w:rPr>
        <w:t xml:space="preserve">в </w:t>
      </w:r>
      <w:r w:rsidRPr="00DC68E4">
        <w:rPr>
          <w:rFonts w:eastAsiaTheme="minorEastAsia"/>
          <w:color w:val="000000" w:themeColor="text1"/>
          <w:lang w:eastAsia="ko-KR"/>
        </w:rPr>
        <w:t>картонн</w:t>
      </w:r>
      <w:r>
        <w:rPr>
          <w:rFonts w:eastAsiaTheme="minorEastAsia"/>
          <w:color w:val="000000" w:themeColor="text1"/>
          <w:lang w:eastAsia="ko-KR"/>
        </w:rPr>
        <w:t>ой коробке</w:t>
      </w:r>
      <w:r w:rsidRPr="00DC68E4">
        <w:rPr>
          <w:rFonts w:eastAsiaTheme="minorEastAsia"/>
          <w:color w:val="000000" w:themeColor="text1"/>
          <w:lang w:eastAsia="ko-KR"/>
        </w:rPr>
        <w:t>, пригодн</w:t>
      </w:r>
      <w:r>
        <w:rPr>
          <w:rFonts w:eastAsiaTheme="minorEastAsia"/>
          <w:color w:val="000000" w:themeColor="text1"/>
          <w:lang w:eastAsia="ko-KR"/>
        </w:rPr>
        <w:t>ой</w:t>
      </w:r>
      <w:r w:rsidRPr="00DC68E4">
        <w:rPr>
          <w:rFonts w:eastAsiaTheme="minorEastAsia"/>
          <w:color w:val="000000" w:themeColor="text1"/>
          <w:lang w:eastAsia="ko-KR"/>
        </w:rPr>
        <w:t xml:space="preserve"> для вторичной переработки, </w:t>
      </w:r>
      <w:r>
        <w:rPr>
          <w:rFonts w:eastAsiaTheme="minorEastAsia"/>
          <w:color w:val="000000" w:themeColor="text1"/>
          <w:lang w:eastAsia="ko-KR"/>
        </w:rPr>
        <w:t>а</w:t>
      </w:r>
      <w:r w:rsidRPr="00DC68E4">
        <w:rPr>
          <w:rFonts w:eastAsiaTheme="minorEastAsia"/>
          <w:color w:val="000000" w:themeColor="text1"/>
          <w:lang w:eastAsia="ko-KR"/>
        </w:rPr>
        <w:t xml:space="preserve"> </w:t>
      </w:r>
      <w:r>
        <w:rPr>
          <w:rFonts w:eastAsiaTheme="minorEastAsia"/>
          <w:color w:val="000000" w:themeColor="text1"/>
          <w:lang w:eastAsia="ko-KR"/>
        </w:rPr>
        <w:t>пульт</w:t>
      </w:r>
      <w:r w:rsidRPr="00DC68E4">
        <w:rPr>
          <w:rFonts w:eastAsiaTheme="minorEastAsia"/>
          <w:color w:val="000000" w:themeColor="text1"/>
          <w:lang w:eastAsia="ko-KR"/>
        </w:rPr>
        <w:t xml:space="preserve"> дистанционного управления </w:t>
      </w:r>
      <w:r>
        <w:rPr>
          <w:rFonts w:eastAsiaTheme="minorEastAsia"/>
          <w:color w:val="000000" w:themeColor="text1"/>
          <w:lang w:eastAsia="ko-KR"/>
        </w:rPr>
        <w:t>уложен в пакет на био</w:t>
      </w:r>
      <w:r w:rsidR="008C4EA1">
        <w:rPr>
          <w:rFonts w:eastAsiaTheme="minorEastAsia"/>
          <w:color w:val="000000" w:themeColor="text1"/>
          <w:lang w:eastAsia="ko-KR"/>
        </w:rPr>
        <w:t xml:space="preserve">логической </w:t>
      </w:r>
      <w:r>
        <w:rPr>
          <w:rFonts w:eastAsiaTheme="minorEastAsia"/>
          <w:color w:val="000000" w:themeColor="text1"/>
          <w:lang w:eastAsia="ko-KR"/>
        </w:rPr>
        <w:t>основе</w:t>
      </w:r>
      <w:r w:rsidRPr="00DC68E4">
        <w:rPr>
          <w:rFonts w:eastAsiaTheme="minorEastAsia"/>
          <w:color w:val="000000" w:themeColor="text1"/>
          <w:lang w:eastAsia="ko-KR"/>
        </w:rPr>
        <w:t>.</w:t>
      </w:r>
    </w:p>
    <w:p w:rsidR="002B3BF1" w:rsidRPr="00423681" w:rsidRDefault="002B3BF1" w:rsidP="002B3BF1">
      <w:pPr>
        <w:suppressAutoHyphens/>
        <w:spacing w:line="360" w:lineRule="auto"/>
        <w:ind w:firstLine="567"/>
        <w:jc w:val="both"/>
        <w:rPr>
          <w:rFonts w:eastAsiaTheme="minorEastAsia"/>
          <w:color w:val="000000" w:themeColor="text1"/>
          <w:lang w:eastAsia="ko-KR"/>
        </w:rPr>
      </w:pPr>
      <w:r>
        <w:rPr>
          <w:rFonts w:eastAsiaTheme="minorEastAsia"/>
          <w:color w:val="000000" w:themeColor="text1"/>
          <w:lang w:eastAsia="ko-KR"/>
        </w:rPr>
        <w:t xml:space="preserve">Подробнее о серии </w:t>
      </w:r>
      <w:r w:rsidR="000A146C">
        <w:rPr>
          <w:rFonts w:eastAsiaTheme="minorEastAsia"/>
          <w:color w:val="000000" w:themeColor="text1"/>
          <w:lang w:eastAsia="ko-KR"/>
        </w:rPr>
        <w:t xml:space="preserve">телевизоров </w:t>
      </w:r>
      <w:r w:rsidR="000A146C">
        <w:rPr>
          <w:rFonts w:eastAsiaTheme="minorEastAsia"/>
          <w:color w:val="000000" w:themeColor="text1"/>
          <w:lang w:val="en-US" w:eastAsia="ko-KR"/>
        </w:rPr>
        <w:t>LG</w:t>
      </w:r>
      <w:r w:rsidR="000A146C" w:rsidRPr="00DC68E4">
        <w:rPr>
          <w:rFonts w:eastAsiaTheme="minorEastAsia"/>
          <w:color w:val="000000" w:themeColor="text1"/>
          <w:lang w:eastAsia="ko-KR"/>
        </w:rPr>
        <w:t xml:space="preserve"> </w:t>
      </w:r>
      <w:r w:rsidR="000A146C">
        <w:rPr>
          <w:rFonts w:eastAsiaTheme="minorEastAsia"/>
          <w:color w:val="000000" w:themeColor="text1"/>
          <w:lang w:val="en-US" w:eastAsia="ko-KR"/>
        </w:rPr>
        <w:t>OLED</w:t>
      </w:r>
      <w:r w:rsidR="000A146C" w:rsidRPr="00DC68E4">
        <w:rPr>
          <w:rFonts w:eastAsiaTheme="minorEastAsia"/>
          <w:color w:val="000000" w:themeColor="text1"/>
          <w:lang w:eastAsia="ko-KR"/>
        </w:rPr>
        <w:t xml:space="preserve"> </w:t>
      </w:r>
      <w:r w:rsidR="00651119">
        <w:rPr>
          <w:rFonts w:eastAsiaTheme="minorEastAsia"/>
          <w:color w:val="000000" w:themeColor="text1"/>
          <w:lang w:val="en-US" w:eastAsia="ko-KR"/>
        </w:rPr>
        <w:t>B</w:t>
      </w:r>
      <w:r w:rsidR="00651119" w:rsidRPr="00651119">
        <w:rPr>
          <w:rFonts w:eastAsiaTheme="minorEastAsia"/>
          <w:color w:val="000000" w:themeColor="text1"/>
          <w:lang w:eastAsia="ko-KR"/>
        </w:rPr>
        <w:t xml:space="preserve">2 </w:t>
      </w:r>
      <w:hyperlink r:id="rId11" w:history="1">
        <w:r w:rsidR="00651119" w:rsidRPr="00F972FB">
          <w:rPr>
            <w:rStyle w:val="a3"/>
            <w:rFonts w:ascii="Times New Roman" w:eastAsiaTheme="minorEastAsia" w:hAnsi="Times New Roman"/>
            <w:sz w:val="24"/>
            <w:lang w:val="en-US" w:eastAsia="ko-KR"/>
          </w:rPr>
          <w:t>https</w:t>
        </w:r>
        <w:r w:rsidR="00651119" w:rsidRPr="00F972FB">
          <w:rPr>
            <w:rStyle w:val="a3"/>
            <w:rFonts w:ascii="Times New Roman" w:eastAsiaTheme="minorEastAsia" w:hAnsi="Times New Roman"/>
            <w:sz w:val="24"/>
            <w:lang w:eastAsia="ko-KR"/>
          </w:rPr>
          <w:t>://</w:t>
        </w:r>
        <w:r w:rsidR="00651119" w:rsidRPr="00F972FB">
          <w:rPr>
            <w:rStyle w:val="a3"/>
            <w:rFonts w:ascii="Times New Roman" w:eastAsiaTheme="minorEastAsia" w:hAnsi="Times New Roman"/>
            <w:sz w:val="24"/>
            <w:lang w:val="en-US" w:eastAsia="ko-KR"/>
          </w:rPr>
          <w:t>www</w:t>
        </w:r>
        <w:r w:rsidR="00651119" w:rsidRPr="00F972FB">
          <w:rPr>
            <w:rStyle w:val="a3"/>
            <w:rFonts w:ascii="Times New Roman" w:eastAsiaTheme="minorEastAsia" w:hAnsi="Times New Roman"/>
            <w:sz w:val="24"/>
            <w:lang w:eastAsia="ko-KR"/>
          </w:rPr>
          <w:t>.</w:t>
        </w:r>
        <w:r w:rsidR="00651119" w:rsidRPr="00F972FB">
          <w:rPr>
            <w:rStyle w:val="a3"/>
            <w:rFonts w:ascii="Times New Roman" w:eastAsiaTheme="minorEastAsia" w:hAnsi="Times New Roman"/>
            <w:sz w:val="24"/>
            <w:lang w:val="en-US" w:eastAsia="ko-KR"/>
          </w:rPr>
          <w:t>lg</w:t>
        </w:r>
        <w:r w:rsidR="00651119" w:rsidRPr="00F972FB">
          <w:rPr>
            <w:rStyle w:val="a3"/>
            <w:rFonts w:ascii="Times New Roman" w:eastAsiaTheme="minorEastAsia" w:hAnsi="Times New Roman"/>
            <w:sz w:val="24"/>
            <w:lang w:eastAsia="ko-KR"/>
          </w:rPr>
          <w:t>.</w:t>
        </w:r>
        <w:r w:rsidR="00651119" w:rsidRPr="00F972FB">
          <w:rPr>
            <w:rStyle w:val="a3"/>
            <w:rFonts w:ascii="Times New Roman" w:eastAsiaTheme="minorEastAsia" w:hAnsi="Times New Roman"/>
            <w:sz w:val="24"/>
            <w:lang w:val="en-US" w:eastAsia="ko-KR"/>
          </w:rPr>
          <w:t>com</w:t>
        </w:r>
        <w:r w:rsidR="00651119" w:rsidRPr="00F972FB">
          <w:rPr>
            <w:rStyle w:val="a3"/>
            <w:rFonts w:ascii="Times New Roman" w:eastAsiaTheme="minorEastAsia" w:hAnsi="Times New Roman"/>
            <w:sz w:val="24"/>
            <w:lang w:eastAsia="ko-KR"/>
          </w:rPr>
          <w:t>/</w:t>
        </w:r>
        <w:r w:rsidR="00651119" w:rsidRPr="00F972FB">
          <w:rPr>
            <w:rStyle w:val="a3"/>
            <w:rFonts w:ascii="Times New Roman" w:eastAsiaTheme="minorEastAsia" w:hAnsi="Times New Roman"/>
            <w:sz w:val="24"/>
            <w:lang w:val="en-US" w:eastAsia="ko-KR"/>
          </w:rPr>
          <w:t>ru</w:t>
        </w:r>
        <w:r w:rsidR="00651119" w:rsidRPr="00F972FB">
          <w:rPr>
            <w:rStyle w:val="a3"/>
            <w:rFonts w:ascii="Times New Roman" w:eastAsiaTheme="minorEastAsia" w:hAnsi="Times New Roman"/>
            <w:sz w:val="24"/>
            <w:lang w:eastAsia="ko-KR"/>
          </w:rPr>
          <w:t>/</w:t>
        </w:r>
        <w:r w:rsidR="00651119" w:rsidRPr="00F972FB">
          <w:rPr>
            <w:rStyle w:val="a3"/>
            <w:rFonts w:ascii="Times New Roman" w:eastAsiaTheme="minorEastAsia" w:hAnsi="Times New Roman"/>
            <w:sz w:val="24"/>
            <w:lang w:val="en-US" w:eastAsia="ko-KR"/>
          </w:rPr>
          <w:t>televisions</w:t>
        </w:r>
        <w:r w:rsidR="00651119" w:rsidRPr="00F972FB">
          <w:rPr>
            <w:rStyle w:val="a3"/>
            <w:rFonts w:ascii="Times New Roman" w:eastAsiaTheme="minorEastAsia" w:hAnsi="Times New Roman"/>
            <w:sz w:val="24"/>
            <w:lang w:eastAsia="ko-KR"/>
          </w:rPr>
          <w:t>/</w:t>
        </w:r>
        <w:r w:rsidR="00651119" w:rsidRPr="00F972FB">
          <w:rPr>
            <w:rStyle w:val="a3"/>
            <w:rFonts w:ascii="Times New Roman" w:eastAsiaTheme="minorEastAsia" w:hAnsi="Times New Roman"/>
            <w:sz w:val="24"/>
            <w:lang w:val="en-US" w:eastAsia="ko-KR"/>
          </w:rPr>
          <w:t>lg</w:t>
        </w:r>
        <w:r w:rsidR="00651119" w:rsidRPr="00F972FB">
          <w:rPr>
            <w:rStyle w:val="a3"/>
            <w:rFonts w:ascii="Times New Roman" w:eastAsiaTheme="minorEastAsia" w:hAnsi="Times New Roman"/>
            <w:sz w:val="24"/>
            <w:lang w:eastAsia="ko-KR"/>
          </w:rPr>
          <w:t>-</w:t>
        </w:r>
        <w:r w:rsidR="00651119" w:rsidRPr="00F972FB">
          <w:rPr>
            <w:rStyle w:val="a3"/>
            <w:rFonts w:ascii="Times New Roman" w:eastAsiaTheme="minorEastAsia" w:hAnsi="Times New Roman"/>
            <w:sz w:val="24"/>
            <w:lang w:val="en-US" w:eastAsia="ko-KR"/>
          </w:rPr>
          <w:t>oled</w:t>
        </w:r>
        <w:r w:rsidR="00651119" w:rsidRPr="00F972FB">
          <w:rPr>
            <w:rStyle w:val="a3"/>
            <w:rFonts w:ascii="Times New Roman" w:eastAsiaTheme="minorEastAsia" w:hAnsi="Times New Roman"/>
            <w:sz w:val="24"/>
            <w:lang w:eastAsia="ko-KR"/>
          </w:rPr>
          <w:t>55</w:t>
        </w:r>
        <w:r w:rsidR="00651119" w:rsidRPr="00F972FB">
          <w:rPr>
            <w:rStyle w:val="a3"/>
            <w:rFonts w:ascii="Times New Roman" w:eastAsiaTheme="minorEastAsia" w:hAnsi="Times New Roman"/>
            <w:sz w:val="24"/>
            <w:lang w:val="en-US" w:eastAsia="ko-KR"/>
          </w:rPr>
          <w:t>b</w:t>
        </w:r>
        <w:r w:rsidR="00651119" w:rsidRPr="00F972FB">
          <w:rPr>
            <w:rStyle w:val="a3"/>
            <w:rFonts w:ascii="Times New Roman" w:eastAsiaTheme="minorEastAsia" w:hAnsi="Times New Roman"/>
            <w:sz w:val="24"/>
            <w:lang w:eastAsia="ko-KR"/>
          </w:rPr>
          <w:t>2</w:t>
        </w:r>
        <w:r w:rsidR="00651119" w:rsidRPr="00F972FB">
          <w:rPr>
            <w:rStyle w:val="a3"/>
            <w:rFonts w:ascii="Times New Roman" w:eastAsiaTheme="minorEastAsia" w:hAnsi="Times New Roman"/>
            <w:sz w:val="24"/>
            <w:lang w:val="en-US" w:eastAsia="ko-KR"/>
          </w:rPr>
          <w:t>rla</w:t>
        </w:r>
      </w:hyperlink>
      <w:r w:rsidR="00651119" w:rsidRPr="00651119">
        <w:rPr>
          <w:rFonts w:eastAsiaTheme="minorEastAsia"/>
          <w:color w:val="000000" w:themeColor="text1"/>
          <w:lang w:eastAsia="ko-KR"/>
        </w:rPr>
        <w:t xml:space="preserve"> </w:t>
      </w:r>
      <w:r>
        <w:rPr>
          <w:rFonts w:eastAsiaTheme="minorEastAsia"/>
          <w:color w:val="000000" w:themeColor="text1"/>
          <w:lang w:eastAsia="ko-KR"/>
        </w:rPr>
        <w:t xml:space="preserve"> </w:t>
      </w:r>
    </w:p>
    <w:p w:rsidR="003C208A" w:rsidRPr="00065303" w:rsidRDefault="003C208A" w:rsidP="00C47F3D">
      <w:pPr>
        <w:suppressAutoHyphens/>
        <w:ind w:firstLine="567"/>
        <w:jc w:val="both"/>
        <w:rPr>
          <w:color w:val="000000"/>
        </w:rPr>
      </w:pPr>
    </w:p>
    <w:p w:rsidR="006B197B" w:rsidRPr="00E25FC7" w:rsidRDefault="006B722C" w:rsidP="00C47F3D">
      <w:pPr>
        <w:pStyle w:val="af3"/>
        <w:widowControl w:val="0"/>
        <w:spacing w:before="0" w:after="0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E25FC7">
        <w:rPr>
          <w:rFonts w:ascii="Times New Roman" w:eastAsiaTheme="minorEastAsia" w:hAnsi="Times New Roman" w:cs="Times New Roman"/>
          <w:sz w:val="24"/>
          <w:szCs w:val="24"/>
        </w:rPr>
        <w:t># # #</w:t>
      </w:r>
    </w:p>
    <w:p w:rsidR="00175CC7" w:rsidRPr="00E25FC7" w:rsidRDefault="00175CC7" w:rsidP="00C47F3D">
      <w:pPr>
        <w:suppressAutoHyphens/>
        <w:ind w:firstLine="567"/>
        <w:jc w:val="both"/>
        <w:rPr>
          <w:rFonts w:eastAsiaTheme="minorEastAsia"/>
          <w:i/>
          <w:iCs/>
          <w:color w:val="808080" w:themeColor="background1" w:themeShade="80"/>
          <w:sz w:val="18"/>
          <w:szCs w:val="18"/>
          <w:lang w:val="en-US" w:eastAsia="ko-KR"/>
        </w:rPr>
      </w:pPr>
    </w:p>
    <w:p w:rsidR="00175CC7" w:rsidRDefault="00175CC7" w:rsidP="00C47F3D">
      <w:pPr>
        <w:pStyle w:val="af3"/>
        <w:suppressAutoHyphens/>
        <w:spacing w:before="0" w:after="0"/>
        <w:ind w:firstLine="567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175CC7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 </w:t>
      </w:r>
    </w:p>
    <w:p w:rsidR="00396D52" w:rsidRPr="00331091" w:rsidRDefault="00A12167" w:rsidP="00C47F3D">
      <w:pPr>
        <w:suppressAutoHyphens/>
        <w:ind w:firstLine="567"/>
        <w:jc w:val="both"/>
        <w:rPr>
          <w:color w:val="000000"/>
        </w:rPr>
      </w:pPr>
      <w:r w:rsidRPr="00A12167">
        <w:rPr>
          <w:rFonts w:eastAsia="Malgun Gothic"/>
          <w:color w:val="000000"/>
          <w:sz w:val="18"/>
          <w:szCs w:val="18"/>
        </w:rPr>
        <w:t xml:space="preserve">Компания </w:t>
      </w:r>
      <w:r w:rsidRPr="00A12167">
        <w:rPr>
          <w:rFonts w:eastAsia="Malgun Gothic"/>
          <w:color w:val="000000"/>
          <w:sz w:val="18"/>
          <w:szCs w:val="18"/>
          <w:lang w:val="en-US"/>
        </w:rPr>
        <w:t>LG</w:t>
      </w:r>
      <w:r w:rsidRPr="00A12167">
        <w:rPr>
          <w:rFonts w:eastAsia="Malgun Gothic"/>
          <w:color w:val="000000"/>
          <w:sz w:val="18"/>
          <w:szCs w:val="18"/>
        </w:rPr>
        <w:t xml:space="preserve"> </w:t>
      </w:r>
      <w:r w:rsidRPr="00A12167">
        <w:rPr>
          <w:rFonts w:eastAsia="Malgun Gothic"/>
          <w:color w:val="000000"/>
          <w:sz w:val="18"/>
          <w:szCs w:val="18"/>
          <w:lang w:val="en-US"/>
        </w:rPr>
        <w:t>Home</w:t>
      </w:r>
      <w:r w:rsidRPr="00A12167">
        <w:rPr>
          <w:rFonts w:eastAsia="Malgun Gothic"/>
          <w:color w:val="000000"/>
          <w:sz w:val="18"/>
          <w:szCs w:val="18"/>
        </w:rPr>
        <w:t xml:space="preserve"> </w:t>
      </w:r>
      <w:r w:rsidRPr="00A12167">
        <w:rPr>
          <w:rFonts w:eastAsia="Malgun Gothic"/>
          <w:color w:val="000000"/>
          <w:sz w:val="18"/>
          <w:szCs w:val="18"/>
          <w:lang w:val="en-US"/>
        </w:rPr>
        <w:t>Entertainment</w:t>
      </w:r>
      <w:r w:rsidRPr="00A12167">
        <w:rPr>
          <w:rFonts w:eastAsia="Malgun Gothic"/>
          <w:color w:val="000000"/>
          <w:sz w:val="18"/>
          <w:szCs w:val="18"/>
        </w:rPr>
        <w:t xml:space="preserve"> является лидером индустрии </w:t>
      </w:r>
      <w:r w:rsidR="00E83EF4">
        <w:rPr>
          <w:rFonts w:eastAsia="Malgun Gothic"/>
          <w:color w:val="000000"/>
          <w:sz w:val="18"/>
          <w:szCs w:val="18"/>
        </w:rPr>
        <w:t>ТВ и аудио-видео продукт</w:t>
      </w:r>
      <w:r w:rsidR="00A018D2">
        <w:rPr>
          <w:rFonts w:eastAsia="Malgun Gothic"/>
          <w:color w:val="000000"/>
          <w:sz w:val="18"/>
          <w:szCs w:val="18"/>
        </w:rPr>
        <w:t>ов</w:t>
      </w:r>
      <w:r w:rsidRPr="00A12167">
        <w:rPr>
          <w:rFonts w:eastAsia="Malgun Gothic"/>
          <w:color w:val="000000"/>
          <w:sz w:val="18"/>
          <w:szCs w:val="18"/>
        </w:rPr>
        <w:t xml:space="preserve"> и всемирно признанным новатором за лидерство в </w:t>
      </w:r>
      <w:r w:rsidR="00A018D2">
        <w:rPr>
          <w:rFonts w:eastAsia="Malgun Gothic"/>
          <w:color w:val="000000"/>
          <w:sz w:val="18"/>
          <w:szCs w:val="18"/>
        </w:rPr>
        <w:t>телевизор</w:t>
      </w:r>
      <w:r w:rsidR="00457A03">
        <w:rPr>
          <w:rFonts w:eastAsia="Malgun Gothic"/>
          <w:color w:val="000000"/>
          <w:sz w:val="18"/>
          <w:szCs w:val="18"/>
        </w:rPr>
        <w:t xml:space="preserve">ах </w:t>
      </w:r>
      <w:r w:rsidR="00457A03">
        <w:rPr>
          <w:rFonts w:eastAsia="Malgun Gothic"/>
          <w:color w:val="000000"/>
          <w:sz w:val="18"/>
          <w:szCs w:val="18"/>
          <w:lang w:val="en-US"/>
        </w:rPr>
        <w:t>LG</w:t>
      </w:r>
      <w:r w:rsidR="00457A03" w:rsidRPr="00457A03">
        <w:rPr>
          <w:rFonts w:eastAsia="Malgun Gothic"/>
          <w:color w:val="000000"/>
          <w:sz w:val="18"/>
          <w:szCs w:val="18"/>
        </w:rPr>
        <w:t xml:space="preserve"> </w:t>
      </w:r>
      <w:r w:rsidR="00457A03">
        <w:rPr>
          <w:rFonts w:eastAsia="Malgun Gothic"/>
          <w:color w:val="000000"/>
          <w:sz w:val="18"/>
          <w:szCs w:val="18"/>
          <w:lang w:val="en-US"/>
        </w:rPr>
        <w:t>OLED</w:t>
      </w:r>
      <w:r w:rsidR="00A018D2">
        <w:rPr>
          <w:rFonts w:eastAsia="Malgun Gothic"/>
          <w:color w:val="000000"/>
          <w:sz w:val="18"/>
          <w:szCs w:val="18"/>
        </w:rPr>
        <w:t>, ставших революцией в премиум-категории</w:t>
      </w:r>
      <w:r w:rsidRPr="00A12167">
        <w:rPr>
          <w:rFonts w:eastAsia="Malgun Gothic"/>
          <w:color w:val="000000"/>
          <w:sz w:val="18"/>
          <w:szCs w:val="18"/>
        </w:rPr>
        <w:t xml:space="preserve"> телеви</w:t>
      </w:r>
      <w:r w:rsidR="00A018D2">
        <w:rPr>
          <w:rFonts w:eastAsia="Malgun Gothic"/>
          <w:color w:val="000000"/>
          <w:sz w:val="18"/>
          <w:szCs w:val="18"/>
        </w:rPr>
        <w:t>зоров</w:t>
      </w:r>
      <w:r w:rsidRPr="00A12167">
        <w:rPr>
          <w:rFonts w:eastAsia="Malgun Gothic"/>
          <w:color w:val="000000"/>
          <w:sz w:val="18"/>
          <w:szCs w:val="18"/>
        </w:rPr>
        <w:t xml:space="preserve">. </w:t>
      </w:r>
      <w:r w:rsidRPr="00A12167">
        <w:rPr>
          <w:rFonts w:eastAsia="Malgun Gothic"/>
          <w:color w:val="000000"/>
          <w:sz w:val="18"/>
          <w:szCs w:val="18"/>
          <w:lang w:val="en-US"/>
        </w:rPr>
        <w:t>LG</w:t>
      </w:r>
      <w:r w:rsidRPr="00A12167">
        <w:rPr>
          <w:rFonts w:eastAsia="Malgun Gothic"/>
          <w:color w:val="000000"/>
          <w:sz w:val="18"/>
          <w:szCs w:val="18"/>
        </w:rPr>
        <w:t xml:space="preserve"> стремится к улучшению жизни клиентов с помощью инновационных продуктов для домашних развлечений во главе с удостоенными наград</w:t>
      </w:r>
      <w:r w:rsidR="00A018D2">
        <w:rPr>
          <w:rFonts w:eastAsia="Malgun Gothic"/>
          <w:color w:val="000000"/>
          <w:sz w:val="18"/>
          <w:szCs w:val="18"/>
        </w:rPr>
        <w:t>ами</w:t>
      </w:r>
      <w:r w:rsidRPr="00A12167">
        <w:rPr>
          <w:rFonts w:eastAsia="Malgun Gothic"/>
          <w:color w:val="000000"/>
          <w:sz w:val="18"/>
          <w:szCs w:val="18"/>
        </w:rPr>
        <w:t xml:space="preserve"> телевизорами </w:t>
      </w:r>
      <w:r w:rsidR="00457A03">
        <w:rPr>
          <w:rFonts w:eastAsia="Malgun Gothic"/>
          <w:color w:val="000000"/>
          <w:sz w:val="18"/>
          <w:szCs w:val="18"/>
          <w:lang w:val="en-US"/>
        </w:rPr>
        <w:t>LG</w:t>
      </w:r>
      <w:r w:rsidR="00457A03" w:rsidRPr="00457A03">
        <w:rPr>
          <w:rFonts w:eastAsia="Malgun Gothic"/>
          <w:color w:val="000000"/>
          <w:sz w:val="18"/>
          <w:szCs w:val="18"/>
        </w:rPr>
        <w:t xml:space="preserve"> </w:t>
      </w:r>
      <w:r w:rsidR="00457A03">
        <w:rPr>
          <w:rFonts w:eastAsia="Malgun Gothic"/>
          <w:color w:val="000000"/>
          <w:sz w:val="18"/>
          <w:szCs w:val="18"/>
          <w:lang w:val="en-US"/>
        </w:rPr>
        <w:t>OLED</w:t>
      </w:r>
      <w:r w:rsidR="00457A03" w:rsidRPr="00457A03">
        <w:rPr>
          <w:rFonts w:eastAsia="Malgun Gothic"/>
          <w:color w:val="000000"/>
          <w:sz w:val="18"/>
          <w:szCs w:val="18"/>
        </w:rPr>
        <w:t xml:space="preserve"> </w:t>
      </w:r>
      <w:r w:rsidRPr="00A12167">
        <w:rPr>
          <w:rFonts w:eastAsia="Malgun Gothic"/>
          <w:color w:val="000000"/>
          <w:sz w:val="18"/>
          <w:szCs w:val="18"/>
        </w:rPr>
        <w:t xml:space="preserve">и </w:t>
      </w:r>
      <w:r w:rsidR="00457A03">
        <w:rPr>
          <w:rFonts w:eastAsia="Malgun Gothic"/>
          <w:color w:val="000000"/>
          <w:sz w:val="18"/>
          <w:szCs w:val="18"/>
          <w:lang w:val="en-US"/>
        </w:rPr>
        <w:t>LG</w:t>
      </w:r>
      <w:r w:rsidR="00457A03" w:rsidRPr="00457A03">
        <w:rPr>
          <w:rFonts w:eastAsia="Malgun Gothic"/>
          <w:color w:val="000000"/>
          <w:sz w:val="18"/>
          <w:szCs w:val="18"/>
        </w:rPr>
        <w:t xml:space="preserve"> </w:t>
      </w:r>
      <w:r w:rsidRPr="00A12167">
        <w:rPr>
          <w:rFonts w:eastAsia="Malgun Gothic"/>
          <w:color w:val="000000"/>
          <w:sz w:val="18"/>
          <w:szCs w:val="18"/>
          <w:lang w:val="en-US"/>
        </w:rPr>
        <w:t>QNED</w:t>
      </w:r>
      <w:r w:rsidRPr="00A12167">
        <w:rPr>
          <w:rFonts w:eastAsia="Malgun Gothic"/>
          <w:color w:val="000000"/>
          <w:sz w:val="18"/>
          <w:szCs w:val="18"/>
        </w:rPr>
        <w:t xml:space="preserve"> </w:t>
      </w:r>
      <w:r w:rsidRPr="00A12167">
        <w:rPr>
          <w:rFonts w:eastAsia="Malgun Gothic"/>
          <w:color w:val="000000"/>
          <w:sz w:val="18"/>
          <w:szCs w:val="18"/>
          <w:lang w:val="en-US"/>
        </w:rPr>
        <w:t>MiniLED</w:t>
      </w:r>
      <w:r w:rsidR="00457A03">
        <w:rPr>
          <w:rFonts w:eastAsia="Malgun Gothic"/>
          <w:color w:val="000000"/>
          <w:sz w:val="18"/>
          <w:szCs w:val="18"/>
        </w:rPr>
        <w:t xml:space="preserve"> </w:t>
      </w:r>
      <w:r w:rsidRPr="00A12167">
        <w:rPr>
          <w:rFonts w:eastAsia="Malgun Gothic"/>
          <w:color w:val="000000"/>
          <w:sz w:val="18"/>
          <w:szCs w:val="18"/>
        </w:rPr>
        <w:t>и звуковых решений с дизайном</w:t>
      </w:r>
      <w:r w:rsidR="00A018D2">
        <w:rPr>
          <w:rFonts w:eastAsia="Malgun Gothic"/>
          <w:color w:val="000000"/>
          <w:sz w:val="18"/>
          <w:szCs w:val="18"/>
        </w:rPr>
        <w:t>, отвечающим принципам устойчивого развития</w:t>
      </w:r>
      <w:r w:rsidRPr="00A12167">
        <w:rPr>
          <w:rFonts w:eastAsia="Malgun Gothic"/>
          <w:color w:val="000000"/>
          <w:sz w:val="18"/>
          <w:szCs w:val="18"/>
        </w:rPr>
        <w:t xml:space="preserve">. Для получения дополнительной информации о </w:t>
      </w:r>
      <w:r w:rsidRPr="00A12167">
        <w:rPr>
          <w:rFonts w:eastAsia="Malgun Gothic"/>
          <w:color w:val="000000"/>
          <w:sz w:val="18"/>
          <w:szCs w:val="18"/>
          <w:lang w:val="en-US"/>
        </w:rPr>
        <w:t>LG</w:t>
      </w:r>
      <w:r w:rsidRPr="00A12167">
        <w:rPr>
          <w:rFonts w:eastAsia="Malgun Gothic"/>
          <w:color w:val="000000"/>
          <w:sz w:val="18"/>
          <w:szCs w:val="18"/>
        </w:rPr>
        <w:t xml:space="preserve"> посетите сайт </w:t>
      </w:r>
      <w:hyperlink r:id="rId12" w:history="1">
        <w:r w:rsidRPr="00311CDE">
          <w:rPr>
            <w:rStyle w:val="a3"/>
            <w:rFonts w:ascii="Times New Roman" w:eastAsia="Malgun Gothic" w:hAnsi="Times New Roman"/>
            <w:sz w:val="18"/>
            <w:szCs w:val="18"/>
            <w:lang w:val="en-US"/>
          </w:rPr>
          <w:t>www</w:t>
        </w:r>
        <w:r w:rsidRPr="00311CDE">
          <w:rPr>
            <w:rStyle w:val="a3"/>
            <w:rFonts w:ascii="Times New Roman" w:eastAsia="Malgun Gothic" w:hAnsi="Times New Roman"/>
            <w:sz w:val="18"/>
            <w:szCs w:val="18"/>
          </w:rPr>
          <w:t>.</w:t>
        </w:r>
        <w:r w:rsidRPr="00311CDE">
          <w:rPr>
            <w:rStyle w:val="a3"/>
            <w:rFonts w:ascii="Times New Roman" w:eastAsia="Malgun Gothic" w:hAnsi="Times New Roman"/>
            <w:sz w:val="18"/>
            <w:szCs w:val="18"/>
            <w:lang w:val="en-US"/>
          </w:rPr>
          <w:t>LGnewsroom</w:t>
        </w:r>
        <w:r w:rsidRPr="00311CDE">
          <w:rPr>
            <w:rStyle w:val="a3"/>
            <w:rFonts w:ascii="Times New Roman" w:eastAsia="Malgun Gothic" w:hAnsi="Times New Roman"/>
            <w:sz w:val="18"/>
            <w:szCs w:val="18"/>
          </w:rPr>
          <w:t>.</w:t>
        </w:r>
        <w:r w:rsidRPr="00311CDE">
          <w:rPr>
            <w:rStyle w:val="a3"/>
            <w:rFonts w:ascii="Times New Roman" w:eastAsia="Malgun Gothic" w:hAnsi="Times New Roman"/>
            <w:sz w:val="18"/>
            <w:szCs w:val="18"/>
            <w:lang w:val="en-US"/>
          </w:rPr>
          <w:t>com</w:t>
        </w:r>
      </w:hyperlink>
      <w:r w:rsidRPr="00A12167">
        <w:rPr>
          <w:rFonts w:eastAsia="Malgun Gothic"/>
          <w:color w:val="000000"/>
          <w:sz w:val="18"/>
          <w:szCs w:val="18"/>
        </w:rPr>
        <w:t xml:space="preserve">. </w:t>
      </w:r>
    </w:p>
    <w:p w:rsidR="006E71BC" w:rsidRPr="00B14B1A" w:rsidRDefault="006E71BC" w:rsidP="00C47F3D">
      <w:pPr>
        <w:shd w:val="clear" w:color="auto" w:fill="FFFFFF"/>
        <w:ind w:firstLine="567"/>
        <w:jc w:val="both"/>
        <w:textAlignment w:val="center"/>
        <w:rPr>
          <w:rFonts w:ascii="Gulim" w:eastAsia="Gulim" w:hAnsi="Gulim" w:cs="Segoe UI"/>
          <w:color w:val="000000"/>
          <w:sz w:val="20"/>
          <w:szCs w:val="20"/>
        </w:rPr>
      </w:pPr>
    </w:p>
    <w:sectPr w:rsidR="006E71BC" w:rsidRPr="00B14B1A" w:rsidSect="00635D93">
      <w:headerReference w:type="default" r:id="rId13"/>
      <w:footerReference w:type="even" r:id="rId14"/>
      <w:footerReference w:type="default" r:id="rId15"/>
      <w:pgSz w:w="11907" w:h="16840" w:code="9"/>
      <w:pgMar w:top="1701" w:right="1134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06A" w:rsidRDefault="0032406A">
      <w:r>
        <w:separator/>
      </w:r>
    </w:p>
  </w:endnote>
  <w:endnote w:type="continuationSeparator" w:id="0">
    <w:p w:rsidR="0032406A" w:rsidRDefault="00324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Arial Unicode MS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Arial Unicode MS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Batang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LG스마트체 Regular">
    <w:altName w:val="Malgun Gothic"/>
    <w:panose1 w:val="00000000000000000000"/>
    <w:charset w:val="81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A99" w:rsidRDefault="00DD2F8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B722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22A99" w:rsidRDefault="00622A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A99" w:rsidRDefault="00DD2F8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B722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3F22">
      <w:rPr>
        <w:rStyle w:val="a8"/>
        <w:noProof/>
      </w:rPr>
      <w:t>1</w:t>
    </w:r>
    <w:r>
      <w:rPr>
        <w:rStyle w:val="a8"/>
      </w:rPr>
      <w:fldChar w:fldCharType="end"/>
    </w:r>
  </w:p>
  <w:p w:rsidR="00622A99" w:rsidRDefault="00622A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06A" w:rsidRDefault="0032406A">
      <w:r>
        <w:separator/>
      </w:r>
    </w:p>
  </w:footnote>
  <w:footnote w:type="continuationSeparator" w:id="0">
    <w:p w:rsidR="0032406A" w:rsidRDefault="00324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A99" w:rsidRDefault="006B722C" w:rsidP="00B4474D">
    <w:pPr>
      <w:pStyle w:val="a4"/>
      <w:jc w:val="right"/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7965D15A" wp14:editId="521D5D02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91821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73BEC09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6A819C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A64D15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98FBB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FEAAA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62A039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34A2BF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53659C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1CAAA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905235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4986634" w:tentative="1">
      <w:start w:val="1"/>
      <w:numFmt w:val="upperLetter"/>
      <w:lvlText w:val="%2."/>
      <w:lvlJc w:val="left"/>
      <w:pPr>
        <w:ind w:left="1200" w:hanging="400"/>
      </w:pPr>
    </w:lvl>
    <w:lvl w:ilvl="2" w:tplc="2EDC303C" w:tentative="1">
      <w:start w:val="1"/>
      <w:numFmt w:val="lowerRoman"/>
      <w:lvlText w:val="%3."/>
      <w:lvlJc w:val="right"/>
      <w:pPr>
        <w:ind w:left="1600" w:hanging="400"/>
      </w:pPr>
    </w:lvl>
    <w:lvl w:ilvl="3" w:tplc="CF208F54" w:tentative="1">
      <w:start w:val="1"/>
      <w:numFmt w:val="decimal"/>
      <w:lvlText w:val="%4."/>
      <w:lvlJc w:val="left"/>
      <w:pPr>
        <w:ind w:left="2000" w:hanging="400"/>
      </w:pPr>
    </w:lvl>
    <w:lvl w:ilvl="4" w:tplc="2A74EADE" w:tentative="1">
      <w:start w:val="1"/>
      <w:numFmt w:val="upperLetter"/>
      <w:lvlText w:val="%5."/>
      <w:lvlJc w:val="left"/>
      <w:pPr>
        <w:ind w:left="2400" w:hanging="400"/>
      </w:pPr>
    </w:lvl>
    <w:lvl w:ilvl="5" w:tplc="0338EE6A" w:tentative="1">
      <w:start w:val="1"/>
      <w:numFmt w:val="lowerRoman"/>
      <w:lvlText w:val="%6."/>
      <w:lvlJc w:val="right"/>
      <w:pPr>
        <w:ind w:left="2800" w:hanging="400"/>
      </w:pPr>
    </w:lvl>
    <w:lvl w:ilvl="6" w:tplc="0DF858E6" w:tentative="1">
      <w:start w:val="1"/>
      <w:numFmt w:val="decimal"/>
      <w:lvlText w:val="%7."/>
      <w:lvlJc w:val="left"/>
      <w:pPr>
        <w:ind w:left="3200" w:hanging="400"/>
      </w:pPr>
    </w:lvl>
    <w:lvl w:ilvl="7" w:tplc="C6320AFC" w:tentative="1">
      <w:start w:val="1"/>
      <w:numFmt w:val="upperLetter"/>
      <w:lvlText w:val="%8."/>
      <w:lvlJc w:val="left"/>
      <w:pPr>
        <w:ind w:left="3600" w:hanging="400"/>
      </w:pPr>
    </w:lvl>
    <w:lvl w:ilvl="8" w:tplc="B764E6C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7F345154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894E01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F2469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AC2784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E709AE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FDA790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5E45F5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332D9E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CAE617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577C8DF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D9EFC52" w:tentative="1">
      <w:start w:val="1"/>
      <w:numFmt w:val="upperLetter"/>
      <w:lvlText w:val="%2."/>
      <w:lvlJc w:val="left"/>
      <w:pPr>
        <w:ind w:left="1200" w:hanging="400"/>
      </w:pPr>
    </w:lvl>
    <w:lvl w:ilvl="2" w:tplc="6FAC80A0" w:tentative="1">
      <w:start w:val="1"/>
      <w:numFmt w:val="lowerRoman"/>
      <w:lvlText w:val="%3."/>
      <w:lvlJc w:val="right"/>
      <w:pPr>
        <w:ind w:left="1600" w:hanging="400"/>
      </w:pPr>
    </w:lvl>
    <w:lvl w:ilvl="3" w:tplc="FAD20F40" w:tentative="1">
      <w:start w:val="1"/>
      <w:numFmt w:val="decimal"/>
      <w:lvlText w:val="%4."/>
      <w:lvlJc w:val="left"/>
      <w:pPr>
        <w:ind w:left="2000" w:hanging="400"/>
      </w:pPr>
    </w:lvl>
    <w:lvl w:ilvl="4" w:tplc="514C27D2" w:tentative="1">
      <w:start w:val="1"/>
      <w:numFmt w:val="upperLetter"/>
      <w:lvlText w:val="%5."/>
      <w:lvlJc w:val="left"/>
      <w:pPr>
        <w:ind w:left="2400" w:hanging="400"/>
      </w:pPr>
    </w:lvl>
    <w:lvl w:ilvl="5" w:tplc="FAB0FF36" w:tentative="1">
      <w:start w:val="1"/>
      <w:numFmt w:val="lowerRoman"/>
      <w:lvlText w:val="%6."/>
      <w:lvlJc w:val="right"/>
      <w:pPr>
        <w:ind w:left="2800" w:hanging="400"/>
      </w:pPr>
    </w:lvl>
    <w:lvl w:ilvl="6" w:tplc="3EFA56DE" w:tentative="1">
      <w:start w:val="1"/>
      <w:numFmt w:val="decimal"/>
      <w:lvlText w:val="%7."/>
      <w:lvlJc w:val="left"/>
      <w:pPr>
        <w:ind w:left="3200" w:hanging="400"/>
      </w:pPr>
    </w:lvl>
    <w:lvl w:ilvl="7" w:tplc="0630C0FC" w:tentative="1">
      <w:start w:val="1"/>
      <w:numFmt w:val="upperLetter"/>
      <w:lvlText w:val="%8."/>
      <w:lvlJc w:val="left"/>
      <w:pPr>
        <w:ind w:left="3600" w:hanging="400"/>
      </w:pPr>
    </w:lvl>
    <w:lvl w:ilvl="8" w:tplc="1550240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AE34A8F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968A04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82EA1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E2EC73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21826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424F8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0F6DA7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924C55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ECC952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1970243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D200C5F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3DCEF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7B24EB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B41F9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0D22F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76E78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7964C0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2EE003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C9E26C56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ACCA5D7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AC4026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605DF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B6296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20844E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31863C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130563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1BEDC6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91669F7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CCA08AB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DB68B8EA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BF0C71C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37B81C4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ABECEFE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7024EA6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9C947ECC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C826E846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40D6C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145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F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7C73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C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CC1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8E6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AD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4EE7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EAC048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5CD1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97837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AE77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6DEB8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D5A9B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E0E01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3D696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BEA5A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E9FC19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D0E75A" w:tentative="1">
      <w:start w:val="1"/>
      <w:numFmt w:val="lowerLetter"/>
      <w:lvlText w:val="%2."/>
      <w:lvlJc w:val="left"/>
      <w:pPr>
        <w:ind w:left="1440" w:hanging="360"/>
      </w:pPr>
    </w:lvl>
    <w:lvl w:ilvl="2" w:tplc="0428B3C8" w:tentative="1">
      <w:start w:val="1"/>
      <w:numFmt w:val="lowerRoman"/>
      <w:lvlText w:val="%3."/>
      <w:lvlJc w:val="right"/>
      <w:pPr>
        <w:ind w:left="2160" w:hanging="180"/>
      </w:pPr>
    </w:lvl>
    <w:lvl w:ilvl="3" w:tplc="9EFC9936" w:tentative="1">
      <w:start w:val="1"/>
      <w:numFmt w:val="decimal"/>
      <w:lvlText w:val="%4."/>
      <w:lvlJc w:val="left"/>
      <w:pPr>
        <w:ind w:left="2880" w:hanging="360"/>
      </w:pPr>
    </w:lvl>
    <w:lvl w:ilvl="4" w:tplc="3740EB14" w:tentative="1">
      <w:start w:val="1"/>
      <w:numFmt w:val="lowerLetter"/>
      <w:lvlText w:val="%5."/>
      <w:lvlJc w:val="left"/>
      <w:pPr>
        <w:ind w:left="3600" w:hanging="360"/>
      </w:pPr>
    </w:lvl>
    <w:lvl w:ilvl="5" w:tplc="0C381C3A" w:tentative="1">
      <w:start w:val="1"/>
      <w:numFmt w:val="lowerRoman"/>
      <w:lvlText w:val="%6."/>
      <w:lvlJc w:val="right"/>
      <w:pPr>
        <w:ind w:left="4320" w:hanging="180"/>
      </w:pPr>
    </w:lvl>
    <w:lvl w:ilvl="6" w:tplc="6158FE6E" w:tentative="1">
      <w:start w:val="1"/>
      <w:numFmt w:val="decimal"/>
      <w:lvlText w:val="%7."/>
      <w:lvlJc w:val="left"/>
      <w:pPr>
        <w:ind w:left="5040" w:hanging="360"/>
      </w:pPr>
    </w:lvl>
    <w:lvl w:ilvl="7" w:tplc="4E40673A" w:tentative="1">
      <w:start w:val="1"/>
      <w:numFmt w:val="lowerLetter"/>
      <w:lvlText w:val="%8."/>
      <w:lvlJc w:val="left"/>
      <w:pPr>
        <w:ind w:left="5760" w:hanging="360"/>
      </w:pPr>
    </w:lvl>
    <w:lvl w:ilvl="8" w:tplc="7AEC1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3E72E4C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F5BA7E5A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A8068D24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32641C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C02F30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18D040C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DA78BA7A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5C3AB70A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9336F7C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8421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2CE918">
      <w:start w:val="1"/>
      <w:numFmt w:val="lowerLetter"/>
      <w:lvlText w:val="%2."/>
      <w:lvlJc w:val="left"/>
      <w:pPr>
        <w:ind w:left="1440" w:hanging="360"/>
      </w:pPr>
    </w:lvl>
    <w:lvl w:ilvl="2" w:tplc="BEA43882">
      <w:start w:val="1"/>
      <w:numFmt w:val="lowerRoman"/>
      <w:lvlText w:val="%3."/>
      <w:lvlJc w:val="right"/>
      <w:pPr>
        <w:ind w:left="2160" w:hanging="180"/>
      </w:pPr>
    </w:lvl>
    <w:lvl w:ilvl="3" w:tplc="3176C95A" w:tentative="1">
      <w:start w:val="1"/>
      <w:numFmt w:val="decimal"/>
      <w:lvlText w:val="%4."/>
      <w:lvlJc w:val="left"/>
      <w:pPr>
        <w:ind w:left="2880" w:hanging="360"/>
      </w:pPr>
    </w:lvl>
    <w:lvl w:ilvl="4" w:tplc="198673C2" w:tentative="1">
      <w:start w:val="1"/>
      <w:numFmt w:val="lowerLetter"/>
      <w:lvlText w:val="%5."/>
      <w:lvlJc w:val="left"/>
      <w:pPr>
        <w:ind w:left="3600" w:hanging="360"/>
      </w:pPr>
    </w:lvl>
    <w:lvl w:ilvl="5" w:tplc="61208468" w:tentative="1">
      <w:start w:val="1"/>
      <w:numFmt w:val="lowerRoman"/>
      <w:lvlText w:val="%6."/>
      <w:lvlJc w:val="right"/>
      <w:pPr>
        <w:ind w:left="4320" w:hanging="180"/>
      </w:pPr>
    </w:lvl>
    <w:lvl w:ilvl="6" w:tplc="1E562C4A" w:tentative="1">
      <w:start w:val="1"/>
      <w:numFmt w:val="decimal"/>
      <w:lvlText w:val="%7."/>
      <w:lvlJc w:val="left"/>
      <w:pPr>
        <w:ind w:left="5040" w:hanging="360"/>
      </w:pPr>
    </w:lvl>
    <w:lvl w:ilvl="7" w:tplc="57D27992" w:tentative="1">
      <w:start w:val="1"/>
      <w:numFmt w:val="lowerLetter"/>
      <w:lvlText w:val="%8."/>
      <w:lvlJc w:val="left"/>
      <w:pPr>
        <w:ind w:left="5760" w:hanging="360"/>
      </w:pPr>
    </w:lvl>
    <w:lvl w:ilvl="8" w:tplc="31A6FA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4460A85A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13A866B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2C744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6162CD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840C8D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19619E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041C6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0ACCD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F44EF0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EA8CBE96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4657A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ADC41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1D4107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E565A0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A62AC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36A53E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D3E79A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49E6EC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F9C4624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F4CA77D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FF0AB144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B6A099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CAE2EEB6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5268B072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8CECDB0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8E00FAA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AC88712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B5086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41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8E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24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08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B01C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84E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2A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A23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7354D8C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1301D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154F4E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AA455A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310B5E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2646B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C7C81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D0CEB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32A445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F5DEFB7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8546586C" w:tentative="1">
      <w:start w:val="1"/>
      <w:numFmt w:val="lowerLetter"/>
      <w:lvlText w:val="%2."/>
      <w:lvlJc w:val="left"/>
      <w:pPr>
        <w:ind w:left="1440" w:hanging="360"/>
      </w:pPr>
    </w:lvl>
    <w:lvl w:ilvl="2" w:tplc="8C94A48A" w:tentative="1">
      <w:start w:val="1"/>
      <w:numFmt w:val="lowerRoman"/>
      <w:lvlText w:val="%3."/>
      <w:lvlJc w:val="right"/>
      <w:pPr>
        <w:ind w:left="2160" w:hanging="180"/>
      </w:pPr>
    </w:lvl>
    <w:lvl w:ilvl="3" w:tplc="E20ECD6C" w:tentative="1">
      <w:start w:val="1"/>
      <w:numFmt w:val="decimal"/>
      <w:lvlText w:val="%4."/>
      <w:lvlJc w:val="left"/>
      <w:pPr>
        <w:ind w:left="2880" w:hanging="360"/>
      </w:pPr>
    </w:lvl>
    <w:lvl w:ilvl="4" w:tplc="5B1A8D3E" w:tentative="1">
      <w:start w:val="1"/>
      <w:numFmt w:val="lowerLetter"/>
      <w:lvlText w:val="%5."/>
      <w:lvlJc w:val="left"/>
      <w:pPr>
        <w:ind w:left="3600" w:hanging="360"/>
      </w:pPr>
    </w:lvl>
    <w:lvl w:ilvl="5" w:tplc="F2F64648" w:tentative="1">
      <w:start w:val="1"/>
      <w:numFmt w:val="lowerRoman"/>
      <w:lvlText w:val="%6."/>
      <w:lvlJc w:val="right"/>
      <w:pPr>
        <w:ind w:left="4320" w:hanging="180"/>
      </w:pPr>
    </w:lvl>
    <w:lvl w:ilvl="6" w:tplc="C61CB506" w:tentative="1">
      <w:start w:val="1"/>
      <w:numFmt w:val="decimal"/>
      <w:lvlText w:val="%7."/>
      <w:lvlJc w:val="left"/>
      <w:pPr>
        <w:ind w:left="5040" w:hanging="360"/>
      </w:pPr>
    </w:lvl>
    <w:lvl w:ilvl="7" w:tplc="5CF0BF40" w:tentative="1">
      <w:start w:val="1"/>
      <w:numFmt w:val="lowerLetter"/>
      <w:lvlText w:val="%8."/>
      <w:lvlJc w:val="left"/>
      <w:pPr>
        <w:ind w:left="5760" w:hanging="360"/>
      </w:pPr>
    </w:lvl>
    <w:lvl w:ilvl="8" w:tplc="B63E0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C7709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56E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7AC1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49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6E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C212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63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CCC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68E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E8F6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25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6ED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030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A6F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0AB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32B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E8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009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01D826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C62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BC81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20C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786A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D40A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301F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70E3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F0F9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974E0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8A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FAA5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DC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987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485F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03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086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881C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Татьяна">
    <w15:presenceInfo w15:providerId="Windows Live" w15:userId="ecce7a84654d9e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trackRevisions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B99"/>
    <w:rsid w:val="00000CF4"/>
    <w:rsid w:val="00000DCE"/>
    <w:rsid w:val="00000ECC"/>
    <w:rsid w:val="00001186"/>
    <w:rsid w:val="00001B7B"/>
    <w:rsid w:val="00001C40"/>
    <w:rsid w:val="000020FE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4C3"/>
    <w:rsid w:val="00004C14"/>
    <w:rsid w:val="00005497"/>
    <w:rsid w:val="00005734"/>
    <w:rsid w:val="00005C2D"/>
    <w:rsid w:val="00005D73"/>
    <w:rsid w:val="00006035"/>
    <w:rsid w:val="00006401"/>
    <w:rsid w:val="0000652A"/>
    <w:rsid w:val="00007672"/>
    <w:rsid w:val="0001075B"/>
    <w:rsid w:val="00010EBF"/>
    <w:rsid w:val="000113F3"/>
    <w:rsid w:val="00011C3A"/>
    <w:rsid w:val="00014263"/>
    <w:rsid w:val="00014E23"/>
    <w:rsid w:val="000150AD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0CFB"/>
    <w:rsid w:val="000212F5"/>
    <w:rsid w:val="00021882"/>
    <w:rsid w:val="00021A04"/>
    <w:rsid w:val="00021D9C"/>
    <w:rsid w:val="00023434"/>
    <w:rsid w:val="000237F7"/>
    <w:rsid w:val="0002432C"/>
    <w:rsid w:val="0002450C"/>
    <w:rsid w:val="0002538B"/>
    <w:rsid w:val="00025DDF"/>
    <w:rsid w:val="000268FD"/>
    <w:rsid w:val="00026BB5"/>
    <w:rsid w:val="00027141"/>
    <w:rsid w:val="00027485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1D"/>
    <w:rsid w:val="00031A32"/>
    <w:rsid w:val="00031EBA"/>
    <w:rsid w:val="00032476"/>
    <w:rsid w:val="0003291E"/>
    <w:rsid w:val="0003292D"/>
    <w:rsid w:val="00033E9D"/>
    <w:rsid w:val="000340BA"/>
    <w:rsid w:val="0003416E"/>
    <w:rsid w:val="000343A7"/>
    <w:rsid w:val="00034788"/>
    <w:rsid w:val="00034B7C"/>
    <w:rsid w:val="00034E91"/>
    <w:rsid w:val="000352F7"/>
    <w:rsid w:val="00036A36"/>
    <w:rsid w:val="00036FD0"/>
    <w:rsid w:val="0003713D"/>
    <w:rsid w:val="00037BB9"/>
    <w:rsid w:val="0004013F"/>
    <w:rsid w:val="000406B7"/>
    <w:rsid w:val="00040829"/>
    <w:rsid w:val="00040B14"/>
    <w:rsid w:val="00040E94"/>
    <w:rsid w:val="0004147A"/>
    <w:rsid w:val="00041817"/>
    <w:rsid w:val="00041837"/>
    <w:rsid w:val="000423A8"/>
    <w:rsid w:val="00042648"/>
    <w:rsid w:val="0004305C"/>
    <w:rsid w:val="0004351D"/>
    <w:rsid w:val="00045A47"/>
    <w:rsid w:val="00045D78"/>
    <w:rsid w:val="00045FEC"/>
    <w:rsid w:val="00046B01"/>
    <w:rsid w:val="00046C01"/>
    <w:rsid w:val="0004717F"/>
    <w:rsid w:val="00047670"/>
    <w:rsid w:val="00050457"/>
    <w:rsid w:val="000515CD"/>
    <w:rsid w:val="000518B4"/>
    <w:rsid w:val="00051E4D"/>
    <w:rsid w:val="00052A6B"/>
    <w:rsid w:val="00052D4A"/>
    <w:rsid w:val="000533FC"/>
    <w:rsid w:val="00054D21"/>
    <w:rsid w:val="00055D94"/>
    <w:rsid w:val="00056137"/>
    <w:rsid w:val="0005631A"/>
    <w:rsid w:val="00056556"/>
    <w:rsid w:val="00056DD3"/>
    <w:rsid w:val="00057AD0"/>
    <w:rsid w:val="00057E8E"/>
    <w:rsid w:val="00057FBC"/>
    <w:rsid w:val="000601EF"/>
    <w:rsid w:val="00060F40"/>
    <w:rsid w:val="0006105B"/>
    <w:rsid w:val="000614B9"/>
    <w:rsid w:val="000615BB"/>
    <w:rsid w:val="000620EE"/>
    <w:rsid w:val="00062BD6"/>
    <w:rsid w:val="000630B9"/>
    <w:rsid w:val="00063383"/>
    <w:rsid w:val="000633F6"/>
    <w:rsid w:val="000634F1"/>
    <w:rsid w:val="0006390E"/>
    <w:rsid w:val="0006397A"/>
    <w:rsid w:val="00063FEF"/>
    <w:rsid w:val="00064720"/>
    <w:rsid w:val="00064A80"/>
    <w:rsid w:val="00064BE4"/>
    <w:rsid w:val="00065303"/>
    <w:rsid w:val="00065550"/>
    <w:rsid w:val="00066071"/>
    <w:rsid w:val="00066A34"/>
    <w:rsid w:val="00066F2B"/>
    <w:rsid w:val="00066F53"/>
    <w:rsid w:val="00067609"/>
    <w:rsid w:val="00067B65"/>
    <w:rsid w:val="00067CD3"/>
    <w:rsid w:val="000701B1"/>
    <w:rsid w:val="0007068B"/>
    <w:rsid w:val="00070872"/>
    <w:rsid w:val="00070B59"/>
    <w:rsid w:val="00071349"/>
    <w:rsid w:val="000714ED"/>
    <w:rsid w:val="000721FC"/>
    <w:rsid w:val="000721FF"/>
    <w:rsid w:val="00072765"/>
    <w:rsid w:val="0007352E"/>
    <w:rsid w:val="00073A12"/>
    <w:rsid w:val="00073FE4"/>
    <w:rsid w:val="000741EB"/>
    <w:rsid w:val="00074789"/>
    <w:rsid w:val="00074C69"/>
    <w:rsid w:val="0007510A"/>
    <w:rsid w:val="00075B05"/>
    <w:rsid w:val="00075B3E"/>
    <w:rsid w:val="00076929"/>
    <w:rsid w:val="00076AAD"/>
    <w:rsid w:val="000771BC"/>
    <w:rsid w:val="0008019A"/>
    <w:rsid w:val="000803F5"/>
    <w:rsid w:val="00081E31"/>
    <w:rsid w:val="000825F9"/>
    <w:rsid w:val="000831D4"/>
    <w:rsid w:val="00083A89"/>
    <w:rsid w:val="00083B4D"/>
    <w:rsid w:val="00083E95"/>
    <w:rsid w:val="00084C82"/>
    <w:rsid w:val="000900D9"/>
    <w:rsid w:val="0009058B"/>
    <w:rsid w:val="0009064F"/>
    <w:rsid w:val="00090CC6"/>
    <w:rsid w:val="000918E4"/>
    <w:rsid w:val="00092045"/>
    <w:rsid w:val="000929D9"/>
    <w:rsid w:val="00092B06"/>
    <w:rsid w:val="00092D82"/>
    <w:rsid w:val="0009349B"/>
    <w:rsid w:val="00093598"/>
    <w:rsid w:val="0009383B"/>
    <w:rsid w:val="00094037"/>
    <w:rsid w:val="000943D4"/>
    <w:rsid w:val="00094596"/>
    <w:rsid w:val="0009486A"/>
    <w:rsid w:val="00094B83"/>
    <w:rsid w:val="0009617E"/>
    <w:rsid w:val="000962BD"/>
    <w:rsid w:val="00097104"/>
    <w:rsid w:val="00097D19"/>
    <w:rsid w:val="000A0D2D"/>
    <w:rsid w:val="000A146C"/>
    <w:rsid w:val="000A1B22"/>
    <w:rsid w:val="000A1D56"/>
    <w:rsid w:val="000A2063"/>
    <w:rsid w:val="000A2AA2"/>
    <w:rsid w:val="000A2B47"/>
    <w:rsid w:val="000A3804"/>
    <w:rsid w:val="000A39B3"/>
    <w:rsid w:val="000A4146"/>
    <w:rsid w:val="000A4474"/>
    <w:rsid w:val="000A44A3"/>
    <w:rsid w:val="000A4C76"/>
    <w:rsid w:val="000A4DCA"/>
    <w:rsid w:val="000A5635"/>
    <w:rsid w:val="000A5725"/>
    <w:rsid w:val="000A6524"/>
    <w:rsid w:val="000A683A"/>
    <w:rsid w:val="000A69AF"/>
    <w:rsid w:val="000A6F52"/>
    <w:rsid w:val="000A7224"/>
    <w:rsid w:val="000A7612"/>
    <w:rsid w:val="000B02D0"/>
    <w:rsid w:val="000B09AB"/>
    <w:rsid w:val="000B0B9E"/>
    <w:rsid w:val="000B1794"/>
    <w:rsid w:val="000B1C4E"/>
    <w:rsid w:val="000B1F1B"/>
    <w:rsid w:val="000B2697"/>
    <w:rsid w:val="000B2BAD"/>
    <w:rsid w:val="000B3095"/>
    <w:rsid w:val="000B311C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6F3D"/>
    <w:rsid w:val="000B78C7"/>
    <w:rsid w:val="000B7DF3"/>
    <w:rsid w:val="000C01C5"/>
    <w:rsid w:val="000C0491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0EF"/>
    <w:rsid w:val="000C44AC"/>
    <w:rsid w:val="000C4762"/>
    <w:rsid w:val="000C48EE"/>
    <w:rsid w:val="000C49D6"/>
    <w:rsid w:val="000C4CB6"/>
    <w:rsid w:val="000C5595"/>
    <w:rsid w:val="000C79ED"/>
    <w:rsid w:val="000C7E0B"/>
    <w:rsid w:val="000D0163"/>
    <w:rsid w:val="000D20F9"/>
    <w:rsid w:val="000D234E"/>
    <w:rsid w:val="000D24E0"/>
    <w:rsid w:val="000D2936"/>
    <w:rsid w:val="000D29F2"/>
    <w:rsid w:val="000D2A9E"/>
    <w:rsid w:val="000D2D13"/>
    <w:rsid w:val="000D3657"/>
    <w:rsid w:val="000D3662"/>
    <w:rsid w:val="000D3922"/>
    <w:rsid w:val="000D4388"/>
    <w:rsid w:val="000D45B1"/>
    <w:rsid w:val="000D4BBC"/>
    <w:rsid w:val="000D4BDD"/>
    <w:rsid w:val="000D4D04"/>
    <w:rsid w:val="000D4DC6"/>
    <w:rsid w:val="000D5B79"/>
    <w:rsid w:val="000D5C60"/>
    <w:rsid w:val="000D6801"/>
    <w:rsid w:val="000D6A6B"/>
    <w:rsid w:val="000D6F64"/>
    <w:rsid w:val="000D7153"/>
    <w:rsid w:val="000D72B2"/>
    <w:rsid w:val="000D74D9"/>
    <w:rsid w:val="000D75DF"/>
    <w:rsid w:val="000D79D5"/>
    <w:rsid w:val="000E06E5"/>
    <w:rsid w:val="000E1F55"/>
    <w:rsid w:val="000E244E"/>
    <w:rsid w:val="000E36F5"/>
    <w:rsid w:val="000E43ED"/>
    <w:rsid w:val="000E473B"/>
    <w:rsid w:val="000E48BC"/>
    <w:rsid w:val="000E4BAD"/>
    <w:rsid w:val="000E6187"/>
    <w:rsid w:val="000E661D"/>
    <w:rsid w:val="000E7643"/>
    <w:rsid w:val="000E79F4"/>
    <w:rsid w:val="000E7B45"/>
    <w:rsid w:val="000F0BBB"/>
    <w:rsid w:val="000F1CE0"/>
    <w:rsid w:val="000F1E0C"/>
    <w:rsid w:val="000F1E14"/>
    <w:rsid w:val="000F20D1"/>
    <w:rsid w:val="000F2158"/>
    <w:rsid w:val="000F2207"/>
    <w:rsid w:val="000F23CB"/>
    <w:rsid w:val="000F304A"/>
    <w:rsid w:val="000F3FD3"/>
    <w:rsid w:val="000F4557"/>
    <w:rsid w:val="000F470A"/>
    <w:rsid w:val="000F4F8F"/>
    <w:rsid w:val="000F5454"/>
    <w:rsid w:val="000F572D"/>
    <w:rsid w:val="000F5735"/>
    <w:rsid w:val="000F5DB2"/>
    <w:rsid w:val="000F6166"/>
    <w:rsid w:val="000F632F"/>
    <w:rsid w:val="000F647B"/>
    <w:rsid w:val="000F6681"/>
    <w:rsid w:val="000F67A1"/>
    <w:rsid w:val="000F6887"/>
    <w:rsid w:val="000F7D39"/>
    <w:rsid w:val="00100257"/>
    <w:rsid w:val="001003BD"/>
    <w:rsid w:val="00100550"/>
    <w:rsid w:val="00102D31"/>
    <w:rsid w:val="0010301C"/>
    <w:rsid w:val="001032FC"/>
    <w:rsid w:val="001050B2"/>
    <w:rsid w:val="001050B7"/>
    <w:rsid w:val="001056ED"/>
    <w:rsid w:val="00106034"/>
    <w:rsid w:val="00106289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831"/>
    <w:rsid w:val="00112A60"/>
    <w:rsid w:val="001131F4"/>
    <w:rsid w:val="00113C33"/>
    <w:rsid w:val="00113ECF"/>
    <w:rsid w:val="001142B3"/>
    <w:rsid w:val="0011430E"/>
    <w:rsid w:val="00114744"/>
    <w:rsid w:val="00114CBC"/>
    <w:rsid w:val="00114EDC"/>
    <w:rsid w:val="001154F2"/>
    <w:rsid w:val="001155ED"/>
    <w:rsid w:val="001156B3"/>
    <w:rsid w:val="00115775"/>
    <w:rsid w:val="00115D2B"/>
    <w:rsid w:val="0011617D"/>
    <w:rsid w:val="00116B83"/>
    <w:rsid w:val="00116BDE"/>
    <w:rsid w:val="00116C16"/>
    <w:rsid w:val="00116FA0"/>
    <w:rsid w:val="00117750"/>
    <w:rsid w:val="00117937"/>
    <w:rsid w:val="0012006D"/>
    <w:rsid w:val="00120208"/>
    <w:rsid w:val="0012166C"/>
    <w:rsid w:val="00123152"/>
    <w:rsid w:val="001240B3"/>
    <w:rsid w:val="0012484C"/>
    <w:rsid w:val="001250BE"/>
    <w:rsid w:val="001257B7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7EC"/>
    <w:rsid w:val="001338A5"/>
    <w:rsid w:val="001338C4"/>
    <w:rsid w:val="0013397B"/>
    <w:rsid w:val="00133F12"/>
    <w:rsid w:val="001345CF"/>
    <w:rsid w:val="00134BD2"/>
    <w:rsid w:val="00135A74"/>
    <w:rsid w:val="00135BB4"/>
    <w:rsid w:val="00136469"/>
    <w:rsid w:val="001377FE"/>
    <w:rsid w:val="0013781E"/>
    <w:rsid w:val="00137D30"/>
    <w:rsid w:val="00137E1B"/>
    <w:rsid w:val="00137EE5"/>
    <w:rsid w:val="00137EF5"/>
    <w:rsid w:val="00140197"/>
    <w:rsid w:val="001405E7"/>
    <w:rsid w:val="001407AA"/>
    <w:rsid w:val="00140CE4"/>
    <w:rsid w:val="0014267E"/>
    <w:rsid w:val="00142B28"/>
    <w:rsid w:val="00143B2D"/>
    <w:rsid w:val="001442C3"/>
    <w:rsid w:val="001447F7"/>
    <w:rsid w:val="00145A42"/>
    <w:rsid w:val="00145B49"/>
    <w:rsid w:val="0014618E"/>
    <w:rsid w:val="00147536"/>
    <w:rsid w:val="001477A1"/>
    <w:rsid w:val="0014786E"/>
    <w:rsid w:val="001503D9"/>
    <w:rsid w:val="00150842"/>
    <w:rsid w:val="001509C2"/>
    <w:rsid w:val="00150A77"/>
    <w:rsid w:val="00151670"/>
    <w:rsid w:val="00151E99"/>
    <w:rsid w:val="00152B5F"/>
    <w:rsid w:val="001534C9"/>
    <w:rsid w:val="00153AD0"/>
    <w:rsid w:val="00153CA0"/>
    <w:rsid w:val="00154268"/>
    <w:rsid w:val="001547BF"/>
    <w:rsid w:val="00154AF7"/>
    <w:rsid w:val="00154FF0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75C"/>
    <w:rsid w:val="00157E1B"/>
    <w:rsid w:val="00160181"/>
    <w:rsid w:val="00160334"/>
    <w:rsid w:val="001607D2"/>
    <w:rsid w:val="00160C8A"/>
    <w:rsid w:val="0016112A"/>
    <w:rsid w:val="001614E3"/>
    <w:rsid w:val="001615F4"/>
    <w:rsid w:val="00161D8E"/>
    <w:rsid w:val="00162244"/>
    <w:rsid w:val="001638B3"/>
    <w:rsid w:val="00163A10"/>
    <w:rsid w:val="00163E70"/>
    <w:rsid w:val="00164D31"/>
    <w:rsid w:val="00164E5A"/>
    <w:rsid w:val="00165238"/>
    <w:rsid w:val="001655C2"/>
    <w:rsid w:val="001656E2"/>
    <w:rsid w:val="00165756"/>
    <w:rsid w:val="00165FED"/>
    <w:rsid w:val="0016677D"/>
    <w:rsid w:val="00167325"/>
    <w:rsid w:val="001674BE"/>
    <w:rsid w:val="00167CD0"/>
    <w:rsid w:val="00170EDE"/>
    <w:rsid w:val="00170F43"/>
    <w:rsid w:val="0017190E"/>
    <w:rsid w:val="00171A16"/>
    <w:rsid w:val="001720CD"/>
    <w:rsid w:val="0017228B"/>
    <w:rsid w:val="00172A81"/>
    <w:rsid w:val="00172BBC"/>
    <w:rsid w:val="0017358D"/>
    <w:rsid w:val="00173F9E"/>
    <w:rsid w:val="0017470A"/>
    <w:rsid w:val="00174B61"/>
    <w:rsid w:val="00175669"/>
    <w:rsid w:val="00175CC7"/>
    <w:rsid w:val="00176691"/>
    <w:rsid w:val="001768BC"/>
    <w:rsid w:val="00176EC3"/>
    <w:rsid w:val="0017759E"/>
    <w:rsid w:val="00177A97"/>
    <w:rsid w:val="00180975"/>
    <w:rsid w:val="001817BA"/>
    <w:rsid w:val="00181BF0"/>
    <w:rsid w:val="00181D29"/>
    <w:rsid w:val="00181E2B"/>
    <w:rsid w:val="001820BF"/>
    <w:rsid w:val="001827BB"/>
    <w:rsid w:val="00182AA6"/>
    <w:rsid w:val="00182E22"/>
    <w:rsid w:val="00183564"/>
    <w:rsid w:val="001836F3"/>
    <w:rsid w:val="00183E86"/>
    <w:rsid w:val="00184BEB"/>
    <w:rsid w:val="00185A35"/>
    <w:rsid w:val="00185A9A"/>
    <w:rsid w:val="00185CCB"/>
    <w:rsid w:val="00185F26"/>
    <w:rsid w:val="00185F79"/>
    <w:rsid w:val="00186217"/>
    <w:rsid w:val="001866F8"/>
    <w:rsid w:val="00186D97"/>
    <w:rsid w:val="001870A7"/>
    <w:rsid w:val="00187E32"/>
    <w:rsid w:val="00187EE9"/>
    <w:rsid w:val="001909B9"/>
    <w:rsid w:val="00191621"/>
    <w:rsid w:val="00191988"/>
    <w:rsid w:val="00191D7E"/>
    <w:rsid w:val="00191D84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4EA"/>
    <w:rsid w:val="00196A65"/>
    <w:rsid w:val="00196CA6"/>
    <w:rsid w:val="00196E9C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AE8"/>
    <w:rsid w:val="001A6BE3"/>
    <w:rsid w:val="001A7469"/>
    <w:rsid w:val="001A74AB"/>
    <w:rsid w:val="001B00E0"/>
    <w:rsid w:val="001B08B5"/>
    <w:rsid w:val="001B0963"/>
    <w:rsid w:val="001B0A72"/>
    <w:rsid w:val="001B1129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56C2"/>
    <w:rsid w:val="001B58AF"/>
    <w:rsid w:val="001B61D0"/>
    <w:rsid w:val="001B6730"/>
    <w:rsid w:val="001B689C"/>
    <w:rsid w:val="001B6D60"/>
    <w:rsid w:val="001B6DBC"/>
    <w:rsid w:val="001B6EEF"/>
    <w:rsid w:val="001B773E"/>
    <w:rsid w:val="001B7AFD"/>
    <w:rsid w:val="001C0706"/>
    <w:rsid w:val="001C1471"/>
    <w:rsid w:val="001C14C0"/>
    <w:rsid w:val="001C15A2"/>
    <w:rsid w:val="001C2924"/>
    <w:rsid w:val="001C2CA4"/>
    <w:rsid w:val="001C2D65"/>
    <w:rsid w:val="001C3389"/>
    <w:rsid w:val="001C33F6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B8B"/>
    <w:rsid w:val="001D0DFE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BC9"/>
    <w:rsid w:val="001D585F"/>
    <w:rsid w:val="001D5B0D"/>
    <w:rsid w:val="001D5B2F"/>
    <w:rsid w:val="001D5DA2"/>
    <w:rsid w:val="001D63AD"/>
    <w:rsid w:val="001D68C8"/>
    <w:rsid w:val="001D6FCF"/>
    <w:rsid w:val="001D73A7"/>
    <w:rsid w:val="001D758B"/>
    <w:rsid w:val="001E04EC"/>
    <w:rsid w:val="001E0597"/>
    <w:rsid w:val="001E0781"/>
    <w:rsid w:val="001E0DA8"/>
    <w:rsid w:val="001E1137"/>
    <w:rsid w:val="001E16AE"/>
    <w:rsid w:val="001E16ED"/>
    <w:rsid w:val="001E1947"/>
    <w:rsid w:val="001E1DD1"/>
    <w:rsid w:val="001E1F9D"/>
    <w:rsid w:val="001E212A"/>
    <w:rsid w:val="001E2394"/>
    <w:rsid w:val="001E244E"/>
    <w:rsid w:val="001E26E8"/>
    <w:rsid w:val="001E2C2C"/>
    <w:rsid w:val="001E2F3F"/>
    <w:rsid w:val="001E3E8F"/>
    <w:rsid w:val="001E5099"/>
    <w:rsid w:val="001E55DB"/>
    <w:rsid w:val="001E63DB"/>
    <w:rsid w:val="001E6726"/>
    <w:rsid w:val="001E79CA"/>
    <w:rsid w:val="001E7B8D"/>
    <w:rsid w:val="001E7EF9"/>
    <w:rsid w:val="001E7FD0"/>
    <w:rsid w:val="001F0086"/>
    <w:rsid w:val="001F076E"/>
    <w:rsid w:val="001F0F67"/>
    <w:rsid w:val="001F13C0"/>
    <w:rsid w:val="001F1CC4"/>
    <w:rsid w:val="001F4E92"/>
    <w:rsid w:val="001F5083"/>
    <w:rsid w:val="001F50CF"/>
    <w:rsid w:val="001F5935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B2"/>
    <w:rsid w:val="00200D89"/>
    <w:rsid w:val="0020184D"/>
    <w:rsid w:val="00201BA6"/>
    <w:rsid w:val="00201FAB"/>
    <w:rsid w:val="0020226A"/>
    <w:rsid w:val="00202345"/>
    <w:rsid w:val="002024D9"/>
    <w:rsid w:val="00202699"/>
    <w:rsid w:val="0020270C"/>
    <w:rsid w:val="0020362D"/>
    <w:rsid w:val="00203E2C"/>
    <w:rsid w:val="00203F6A"/>
    <w:rsid w:val="002045CF"/>
    <w:rsid w:val="00204E67"/>
    <w:rsid w:val="00204F1A"/>
    <w:rsid w:val="002051D2"/>
    <w:rsid w:val="002059F3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2EB"/>
    <w:rsid w:val="00210986"/>
    <w:rsid w:val="00210C60"/>
    <w:rsid w:val="00210DEB"/>
    <w:rsid w:val="00211290"/>
    <w:rsid w:val="00211439"/>
    <w:rsid w:val="002115EE"/>
    <w:rsid w:val="002122D1"/>
    <w:rsid w:val="00213950"/>
    <w:rsid w:val="00213F6F"/>
    <w:rsid w:val="00215156"/>
    <w:rsid w:val="0021586D"/>
    <w:rsid w:val="00216426"/>
    <w:rsid w:val="00217B78"/>
    <w:rsid w:val="00217F52"/>
    <w:rsid w:val="002204F6"/>
    <w:rsid w:val="00220823"/>
    <w:rsid w:val="0022082B"/>
    <w:rsid w:val="00221BA2"/>
    <w:rsid w:val="00222BFC"/>
    <w:rsid w:val="00223142"/>
    <w:rsid w:val="0022378F"/>
    <w:rsid w:val="002242FD"/>
    <w:rsid w:val="00224C65"/>
    <w:rsid w:val="00225173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2FA"/>
    <w:rsid w:val="00232906"/>
    <w:rsid w:val="002336D9"/>
    <w:rsid w:val="00233700"/>
    <w:rsid w:val="00233E87"/>
    <w:rsid w:val="00234655"/>
    <w:rsid w:val="00234B28"/>
    <w:rsid w:val="00234F29"/>
    <w:rsid w:val="00237104"/>
    <w:rsid w:val="0023718D"/>
    <w:rsid w:val="0023743A"/>
    <w:rsid w:val="00237E4B"/>
    <w:rsid w:val="00237ED2"/>
    <w:rsid w:val="00240B42"/>
    <w:rsid w:val="00241381"/>
    <w:rsid w:val="002418B7"/>
    <w:rsid w:val="00241BBA"/>
    <w:rsid w:val="00241D04"/>
    <w:rsid w:val="0024257F"/>
    <w:rsid w:val="00242770"/>
    <w:rsid w:val="00244704"/>
    <w:rsid w:val="002451ED"/>
    <w:rsid w:val="00245C8D"/>
    <w:rsid w:val="0024687A"/>
    <w:rsid w:val="00246C13"/>
    <w:rsid w:val="002473FA"/>
    <w:rsid w:val="002475C3"/>
    <w:rsid w:val="00247C62"/>
    <w:rsid w:val="00250176"/>
    <w:rsid w:val="002501C1"/>
    <w:rsid w:val="002504CA"/>
    <w:rsid w:val="00250B4C"/>
    <w:rsid w:val="00251A99"/>
    <w:rsid w:val="0025211E"/>
    <w:rsid w:val="002521CC"/>
    <w:rsid w:val="00252EFE"/>
    <w:rsid w:val="0025368C"/>
    <w:rsid w:val="00253FE2"/>
    <w:rsid w:val="0025408E"/>
    <w:rsid w:val="00254487"/>
    <w:rsid w:val="002548C7"/>
    <w:rsid w:val="00254984"/>
    <w:rsid w:val="00254B53"/>
    <w:rsid w:val="002555F1"/>
    <w:rsid w:val="002563EC"/>
    <w:rsid w:val="00256A9B"/>
    <w:rsid w:val="00256CC3"/>
    <w:rsid w:val="00256EEE"/>
    <w:rsid w:val="00257480"/>
    <w:rsid w:val="00257556"/>
    <w:rsid w:val="00257941"/>
    <w:rsid w:val="00257D58"/>
    <w:rsid w:val="002603FF"/>
    <w:rsid w:val="00260C53"/>
    <w:rsid w:val="00260CE5"/>
    <w:rsid w:val="0026129A"/>
    <w:rsid w:val="002623EA"/>
    <w:rsid w:val="00262510"/>
    <w:rsid w:val="002631D2"/>
    <w:rsid w:val="00263437"/>
    <w:rsid w:val="00263A44"/>
    <w:rsid w:val="00263E13"/>
    <w:rsid w:val="002642D8"/>
    <w:rsid w:val="00264894"/>
    <w:rsid w:val="00264EF2"/>
    <w:rsid w:val="0026520D"/>
    <w:rsid w:val="0026531B"/>
    <w:rsid w:val="002657FA"/>
    <w:rsid w:val="00265F5E"/>
    <w:rsid w:val="00266FB2"/>
    <w:rsid w:val="00267497"/>
    <w:rsid w:val="00267B0F"/>
    <w:rsid w:val="00270613"/>
    <w:rsid w:val="00270BC2"/>
    <w:rsid w:val="0027175A"/>
    <w:rsid w:val="0027180B"/>
    <w:rsid w:val="00271939"/>
    <w:rsid w:val="00271E44"/>
    <w:rsid w:val="00271FBA"/>
    <w:rsid w:val="0027235F"/>
    <w:rsid w:val="002723B1"/>
    <w:rsid w:val="0027252C"/>
    <w:rsid w:val="0027310E"/>
    <w:rsid w:val="00273B6D"/>
    <w:rsid w:val="00273C3E"/>
    <w:rsid w:val="00273E78"/>
    <w:rsid w:val="002743F8"/>
    <w:rsid w:val="00275001"/>
    <w:rsid w:val="0027501D"/>
    <w:rsid w:val="0027565F"/>
    <w:rsid w:val="002757DE"/>
    <w:rsid w:val="00275E48"/>
    <w:rsid w:val="002760F6"/>
    <w:rsid w:val="002805B5"/>
    <w:rsid w:val="00280919"/>
    <w:rsid w:val="00280DC7"/>
    <w:rsid w:val="002812B9"/>
    <w:rsid w:val="00282AA0"/>
    <w:rsid w:val="00282E24"/>
    <w:rsid w:val="0028330D"/>
    <w:rsid w:val="00284232"/>
    <w:rsid w:val="00284291"/>
    <w:rsid w:val="00284939"/>
    <w:rsid w:val="00285935"/>
    <w:rsid w:val="002864BE"/>
    <w:rsid w:val="00286519"/>
    <w:rsid w:val="002865F3"/>
    <w:rsid w:val="002865FE"/>
    <w:rsid w:val="00286749"/>
    <w:rsid w:val="002867C3"/>
    <w:rsid w:val="0028692A"/>
    <w:rsid w:val="00286C72"/>
    <w:rsid w:val="00286FDF"/>
    <w:rsid w:val="0028729B"/>
    <w:rsid w:val="00287720"/>
    <w:rsid w:val="00287D2E"/>
    <w:rsid w:val="00287F54"/>
    <w:rsid w:val="0029060D"/>
    <w:rsid w:val="00290D44"/>
    <w:rsid w:val="0029107B"/>
    <w:rsid w:val="00291340"/>
    <w:rsid w:val="00292604"/>
    <w:rsid w:val="00292652"/>
    <w:rsid w:val="00292799"/>
    <w:rsid w:val="00292E1A"/>
    <w:rsid w:val="002930EC"/>
    <w:rsid w:val="00293C1B"/>
    <w:rsid w:val="00293C39"/>
    <w:rsid w:val="00293CBD"/>
    <w:rsid w:val="00293F8E"/>
    <w:rsid w:val="0029511F"/>
    <w:rsid w:val="0029584A"/>
    <w:rsid w:val="00295A65"/>
    <w:rsid w:val="00295AEF"/>
    <w:rsid w:val="00295F88"/>
    <w:rsid w:val="00296145"/>
    <w:rsid w:val="002964A0"/>
    <w:rsid w:val="00296FD2"/>
    <w:rsid w:val="002977C2"/>
    <w:rsid w:val="002A039A"/>
    <w:rsid w:val="002A09BD"/>
    <w:rsid w:val="002A1BD3"/>
    <w:rsid w:val="002A1CF9"/>
    <w:rsid w:val="002A1DB5"/>
    <w:rsid w:val="002A2025"/>
    <w:rsid w:val="002A2996"/>
    <w:rsid w:val="002A31C6"/>
    <w:rsid w:val="002A3B8C"/>
    <w:rsid w:val="002A4293"/>
    <w:rsid w:val="002A4465"/>
    <w:rsid w:val="002A468D"/>
    <w:rsid w:val="002A59B6"/>
    <w:rsid w:val="002A5BD0"/>
    <w:rsid w:val="002A5CB0"/>
    <w:rsid w:val="002A6783"/>
    <w:rsid w:val="002A67E1"/>
    <w:rsid w:val="002A6F21"/>
    <w:rsid w:val="002A72DC"/>
    <w:rsid w:val="002A7748"/>
    <w:rsid w:val="002A78D8"/>
    <w:rsid w:val="002A7944"/>
    <w:rsid w:val="002A796D"/>
    <w:rsid w:val="002B04EE"/>
    <w:rsid w:val="002B09C0"/>
    <w:rsid w:val="002B09FF"/>
    <w:rsid w:val="002B0F79"/>
    <w:rsid w:val="002B100A"/>
    <w:rsid w:val="002B2B6F"/>
    <w:rsid w:val="002B2D32"/>
    <w:rsid w:val="002B319A"/>
    <w:rsid w:val="002B32FB"/>
    <w:rsid w:val="002B3BF1"/>
    <w:rsid w:val="002B4475"/>
    <w:rsid w:val="002B44D4"/>
    <w:rsid w:val="002B455A"/>
    <w:rsid w:val="002B4735"/>
    <w:rsid w:val="002B479E"/>
    <w:rsid w:val="002B588A"/>
    <w:rsid w:val="002B669B"/>
    <w:rsid w:val="002B68E7"/>
    <w:rsid w:val="002B6940"/>
    <w:rsid w:val="002B7532"/>
    <w:rsid w:val="002B7B82"/>
    <w:rsid w:val="002B7DDE"/>
    <w:rsid w:val="002B7F64"/>
    <w:rsid w:val="002C0B14"/>
    <w:rsid w:val="002C0F52"/>
    <w:rsid w:val="002C1D1B"/>
    <w:rsid w:val="002C2223"/>
    <w:rsid w:val="002C2297"/>
    <w:rsid w:val="002C2329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609"/>
    <w:rsid w:val="002C7AF5"/>
    <w:rsid w:val="002C7C23"/>
    <w:rsid w:val="002C7EB2"/>
    <w:rsid w:val="002D0115"/>
    <w:rsid w:val="002D0A63"/>
    <w:rsid w:val="002D0E38"/>
    <w:rsid w:val="002D1405"/>
    <w:rsid w:val="002D17F9"/>
    <w:rsid w:val="002D1EB5"/>
    <w:rsid w:val="002D229D"/>
    <w:rsid w:val="002D2328"/>
    <w:rsid w:val="002D24A8"/>
    <w:rsid w:val="002D2F61"/>
    <w:rsid w:val="002D2FF9"/>
    <w:rsid w:val="002D3281"/>
    <w:rsid w:val="002D424E"/>
    <w:rsid w:val="002D43A9"/>
    <w:rsid w:val="002D50CB"/>
    <w:rsid w:val="002D6258"/>
    <w:rsid w:val="002D6898"/>
    <w:rsid w:val="002D6931"/>
    <w:rsid w:val="002D79EB"/>
    <w:rsid w:val="002D7C65"/>
    <w:rsid w:val="002D7CE9"/>
    <w:rsid w:val="002E01BF"/>
    <w:rsid w:val="002E07FD"/>
    <w:rsid w:val="002E0D50"/>
    <w:rsid w:val="002E0FB3"/>
    <w:rsid w:val="002E139A"/>
    <w:rsid w:val="002E1AC0"/>
    <w:rsid w:val="002E232A"/>
    <w:rsid w:val="002E3715"/>
    <w:rsid w:val="002E651D"/>
    <w:rsid w:val="002E70BE"/>
    <w:rsid w:val="002E751F"/>
    <w:rsid w:val="002E7E47"/>
    <w:rsid w:val="002F011B"/>
    <w:rsid w:val="002F02B8"/>
    <w:rsid w:val="002F09AE"/>
    <w:rsid w:val="002F1385"/>
    <w:rsid w:val="002F1453"/>
    <w:rsid w:val="002F16A6"/>
    <w:rsid w:val="002F195E"/>
    <w:rsid w:val="002F1D02"/>
    <w:rsid w:val="002F3703"/>
    <w:rsid w:val="002F39F0"/>
    <w:rsid w:val="002F3FB2"/>
    <w:rsid w:val="002F3FC0"/>
    <w:rsid w:val="002F48F9"/>
    <w:rsid w:val="002F4FDD"/>
    <w:rsid w:val="002F7021"/>
    <w:rsid w:val="002F768A"/>
    <w:rsid w:val="003000AC"/>
    <w:rsid w:val="0030060E"/>
    <w:rsid w:val="00301A5D"/>
    <w:rsid w:val="00301E79"/>
    <w:rsid w:val="00302601"/>
    <w:rsid w:val="003027E3"/>
    <w:rsid w:val="00302E79"/>
    <w:rsid w:val="003035E3"/>
    <w:rsid w:val="00303963"/>
    <w:rsid w:val="00304560"/>
    <w:rsid w:val="0030458E"/>
    <w:rsid w:val="00304D68"/>
    <w:rsid w:val="00305370"/>
    <w:rsid w:val="00305CC9"/>
    <w:rsid w:val="00306325"/>
    <w:rsid w:val="00306CAE"/>
    <w:rsid w:val="003077C8"/>
    <w:rsid w:val="00307B7F"/>
    <w:rsid w:val="00310BAB"/>
    <w:rsid w:val="00310DBE"/>
    <w:rsid w:val="00310DCE"/>
    <w:rsid w:val="003115DC"/>
    <w:rsid w:val="0031233C"/>
    <w:rsid w:val="003126CB"/>
    <w:rsid w:val="0031275E"/>
    <w:rsid w:val="00312A5F"/>
    <w:rsid w:val="00312E0F"/>
    <w:rsid w:val="003133C0"/>
    <w:rsid w:val="00314345"/>
    <w:rsid w:val="003144BD"/>
    <w:rsid w:val="003148CC"/>
    <w:rsid w:val="00315388"/>
    <w:rsid w:val="003157D1"/>
    <w:rsid w:val="003159AE"/>
    <w:rsid w:val="00315BB1"/>
    <w:rsid w:val="00315CB8"/>
    <w:rsid w:val="0031650F"/>
    <w:rsid w:val="0031680B"/>
    <w:rsid w:val="00317B5D"/>
    <w:rsid w:val="003206AB"/>
    <w:rsid w:val="00320C02"/>
    <w:rsid w:val="00320E77"/>
    <w:rsid w:val="00320F99"/>
    <w:rsid w:val="003210B5"/>
    <w:rsid w:val="003210C0"/>
    <w:rsid w:val="0032186F"/>
    <w:rsid w:val="00321BCC"/>
    <w:rsid w:val="00321C1E"/>
    <w:rsid w:val="00322699"/>
    <w:rsid w:val="003227A0"/>
    <w:rsid w:val="003228C0"/>
    <w:rsid w:val="00322A70"/>
    <w:rsid w:val="003231D2"/>
    <w:rsid w:val="003235B7"/>
    <w:rsid w:val="00323A54"/>
    <w:rsid w:val="00323AF1"/>
    <w:rsid w:val="0032406A"/>
    <w:rsid w:val="00324244"/>
    <w:rsid w:val="00324BF7"/>
    <w:rsid w:val="00325AC3"/>
    <w:rsid w:val="00325DC4"/>
    <w:rsid w:val="003263E0"/>
    <w:rsid w:val="0032771A"/>
    <w:rsid w:val="00327C91"/>
    <w:rsid w:val="00331091"/>
    <w:rsid w:val="00331A32"/>
    <w:rsid w:val="00331AD7"/>
    <w:rsid w:val="003325B6"/>
    <w:rsid w:val="00332FEB"/>
    <w:rsid w:val="003338DF"/>
    <w:rsid w:val="00333C1B"/>
    <w:rsid w:val="0033502D"/>
    <w:rsid w:val="0033503A"/>
    <w:rsid w:val="0033561D"/>
    <w:rsid w:val="003356A2"/>
    <w:rsid w:val="00336853"/>
    <w:rsid w:val="00336972"/>
    <w:rsid w:val="00336A1C"/>
    <w:rsid w:val="00336F02"/>
    <w:rsid w:val="00337D6E"/>
    <w:rsid w:val="00337E23"/>
    <w:rsid w:val="003401E2"/>
    <w:rsid w:val="003404D7"/>
    <w:rsid w:val="00341D82"/>
    <w:rsid w:val="003422E1"/>
    <w:rsid w:val="0034266A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5E7"/>
    <w:rsid w:val="00346C47"/>
    <w:rsid w:val="00347661"/>
    <w:rsid w:val="003476C6"/>
    <w:rsid w:val="00347C4E"/>
    <w:rsid w:val="00350517"/>
    <w:rsid w:val="00350826"/>
    <w:rsid w:val="003510B6"/>
    <w:rsid w:val="00351116"/>
    <w:rsid w:val="00351F17"/>
    <w:rsid w:val="00351F2F"/>
    <w:rsid w:val="00352191"/>
    <w:rsid w:val="003527F0"/>
    <w:rsid w:val="003534A9"/>
    <w:rsid w:val="00353942"/>
    <w:rsid w:val="00354190"/>
    <w:rsid w:val="003546F4"/>
    <w:rsid w:val="0035504B"/>
    <w:rsid w:val="003554B9"/>
    <w:rsid w:val="00355C0E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1BFA"/>
    <w:rsid w:val="00362078"/>
    <w:rsid w:val="00362231"/>
    <w:rsid w:val="00362329"/>
    <w:rsid w:val="0036247F"/>
    <w:rsid w:val="00362EE7"/>
    <w:rsid w:val="00362F3B"/>
    <w:rsid w:val="00363360"/>
    <w:rsid w:val="003637F7"/>
    <w:rsid w:val="00363FA6"/>
    <w:rsid w:val="00364EEA"/>
    <w:rsid w:val="003658CD"/>
    <w:rsid w:val="00366A0F"/>
    <w:rsid w:val="00366AEB"/>
    <w:rsid w:val="00367282"/>
    <w:rsid w:val="003674A1"/>
    <w:rsid w:val="003702B7"/>
    <w:rsid w:val="00370910"/>
    <w:rsid w:val="00370C95"/>
    <w:rsid w:val="00370DC4"/>
    <w:rsid w:val="00370E52"/>
    <w:rsid w:val="00370EFA"/>
    <w:rsid w:val="003710DB"/>
    <w:rsid w:val="00372A67"/>
    <w:rsid w:val="00372B9F"/>
    <w:rsid w:val="00373215"/>
    <w:rsid w:val="00373506"/>
    <w:rsid w:val="0037376A"/>
    <w:rsid w:val="003738A8"/>
    <w:rsid w:val="0037469D"/>
    <w:rsid w:val="00374C14"/>
    <w:rsid w:val="00374CC0"/>
    <w:rsid w:val="00374D04"/>
    <w:rsid w:val="003752BC"/>
    <w:rsid w:val="003760A4"/>
    <w:rsid w:val="003762F2"/>
    <w:rsid w:val="00376FE8"/>
    <w:rsid w:val="003770EF"/>
    <w:rsid w:val="0037778A"/>
    <w:rsid w:val="00377906"/>
    <w:rsid w:val="0038016C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AEF"/>
    <w:rsid w:val="00385204"/>
    <w:rsid w:val="00386434"/>
    <w:rsid w:val="00386FEC"/>
    <w:rsid w:val="003877B0"/>
    <w:rsid w:val="00387988"/>
    <w:rsid w:val="00387C70"/>
    <w:rsid w:val="00387D2B"/>
    <w:rsid w:val="00387D91"/>
    <w:rsid w:val="00387F00"/>
    <w:rsid w:val="0039023B"/>
    <w:rsid w:val="00390247"/>
    <w:rsid w:val="0039063A"/>
    <w:rsid w:val="00390E24"/>
    <w:rsid w:val="003913DE"/>
    <w:rsid w:val="00391B95"/>
    <w:rsid w:val="00392A3E"/>
    <w:rsid w:val="00392F58"/>
    <w:rsid w:val="003930F9"/>
    <w:rsid w:val="00393244"/>
    <w:rsid w:val="0039332B"/>
    <w:rsid w:val="003935B6"/>
    <w:rsid w:val="00393DE4"/>
    <w:rsid w:val="00393E26"/>
    <w:rsid w:val="00394986"/>
    <w:rsid w:val="00394C9B"/>
    <w:rsid w:val="00395889"/>
    <w:rsid w:val="00396613"/>
    <w:rsid w:val="003968AA"/>
    <w:rsid w:val="00396C07"/>
    <w:rsid w:val="00396D52"/>
    <w:rsid w:val="00397F17"/>
    <w:rsid w:val="00397FB5"/>
    <w:rsid w:val="003A0780"/>
    <w:rsid w:val="003A0BAF"/>
    <w:rsid w:val="003A10B4"/>
    <w:rsid w:val="003A161F"/>
    <w:rsid w:val="003A1B49"/>
    <w:rsid w:val="003A1F82"/>
    <w:rsid w:val="003A21E5"/>
    <w:rsid w:val="003A3625"/>
    <w:rsid w:val="003A3AED"/>
    <w:rsid w:val="003A3DAC"/>
    <w:rsid w:val="003A423F"/>
    <w:rsid w:val="003A4E07"/>
    <w:rsid w:val="003A5D23"/>
    <w:rsid w:val="003A5FEE"/>
    <w:rsid w:val="003A620E"/>
    <w:rsid w:val="003A623E"/>
    <w:rsid w:val="003A6762"/>
    <w:rsid w:val="003A6CA9"/>
    <w:rsid w:val="003A7183"/>
    <w:rsid w:val="003A7B54"/>
    <w:rsid w:val="003B01EE"/>
    <w:rsid w:val="003B0642"/>
    <w:rsid w:val="003B0E61"/>
    <w:rsid w:val="003B122C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82"/>
    <w:rsid w:val="003B4D8C"/>
    <w:rsid w:val="003B4DF9"/>
    <w:rsid w:val="003B544A"/>
    <w:rsid w:val="003B57E2"/>
    <w:rsid w:val="003B58F6"/>
    <w:rsid w:val="003B6DCD"/>
    <w:rsid w:val="003C0775"/>
    <w:rsid w:val="003C07F0"/>
    <w:rsid w:val="003C082C"/>
    <w:rsid w:val="003C0AF2"/>
    <w:rsid w:val="003C0C2F"/>
    <w:rsid w:val="003C0E2E"/>
    <w:rsid w:val="003C13D7"/>
    <w:rsid w:val="003C1C75"/>
    <w:rsid w:val="003C1D5D"/>
    <w:rsid w:val="003C208A"/>
    <w:rsid w:val="003C2F1F"/>
    <w:rsid w:val="003C2F92"/>
    <w:rsid w:val="003C3278"/>
    <w:rsid w:val="003C3835"/>
    <w:rsid w:val="003C3C84"/>
    <w:rsid w:val="003C45B6"/>
    <w:rsid w:val="003C51F0"/>
    <w:rsid w:val="003C5896"/>
    <w:rsid w:val="003C5CF3"/>
    <w:rsid w:val="003C5D78"/>
    <w:rsid w:val="003C6962"/>
    <w:rsid w:val="003C6DE7"/>
    <w:rsid w:val="003C7A7E"/>
    <w:rsid w:val="003D0565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822"/>
    <w:rsid w:val="003D4EDE"/>
    <w:rsid w:val="003D6501"/>
    <w:rsid w:val="003D78C7"/>
    <w:rsid w:val="003D7B73"/>
    <w:rsid w:val="003E0004"/>
    <w:rsid w:val="003E09E1"/>
    <w:rsid w:val="003E0BF0"/>
    <w:rsid w:val="003E0E50"/>
    <w:rsid w:val="003E0F2E"/>
    <w:rsid w:val="003E1642"/>
    <w:rsid w:val="003E20EC"/>
    <w:rsid w:val="003E22A4"/>
    <w:rsid w:val="003E2A2B"/>
    <w:rsid w:val="003E37DC"/>
    <w:rsid w:val="003E382A"/>
    <w:rsid w:val="003E408F"/>
    <w:rsid w:val="003E4A53"/>
    <w:rsid w:val="003E53D4"/>
    <w:rsid w:val="003E5948"/>
    <w:rsid w:val="003E59E7"/>
    <w:rsid w:val="003E5EFA"/>
    <w:rsid w:val="003E6387"/>
    <w:rsid w:val="003E645E"/>
    <w:rsid w:val="003E66A7"/>
    <w:rsid w:val="003E6735"/>
    <w:rsid w:val="003E6780"/>
    <w:rsid w:val="003E7ADE"/>
    <w:rsid w:val="003E7C34"/>
    <w:rsid w:val="003E7D60"/>
    <w:rsid w:val="003F00F6"/>
    <w:rsid w:val="003F0A48"/>
    <w:rsid w:val="003F0E76"/>
    <w:rsid w:val="003F242A"/>
    <w:rsid w:val="003F24BE"/>
    <w:rsid w:val="003F26A9"/>
    <w:rsid w:val="003F26B2"/>
    <w:rsid w:val="003F30DC"/>
    <w:rsid w:val="003F3291"/>
    <w:rsid w:val="003F3442"/>
    <w:rsid w:val="003F38BC"/>
    <w:rsid w:val="003F3A92"/>
    <w:rsid w:val="003F3B20"/>
    <w:rsid w:val="003F42BB"/>
    <w:rsid w:val="003F4444"/>
    <w:rsid w:val="003F4891"/>
    <w:rsid w:val="003F4961"/>
    <w:rsid w:val="003F543A"/>
    <w:rsid w:val="003F56E5"/>
    <w:rsid w:val="003F5AE6"/>
    <w:rsid w:val="003F5B1E"/>
    <w:rsid w:val="003F5E0C"/>
    <w:rsid w:val="003F5F33"/>
    <w:rsid w:val="003F5FC8"/>
    <w:rsid w:val="003F685E"/>
    <w:rsid w:val="003F6EBB"/>
    <w:rsid w:val="003F6FC4"/>
    <w:rsid w:val="003F7831"/>
    <w:rsid w:val="003F7DF4"/>
    <w:rsid w:val="003F7F28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E61"/>
    <w:rsid w:val="00403FBD"/>
    <w:rsid w:val="0040543C"/>
    <w:rsid w:val="0040549F"/>
    <w:rsid w:val="00405598"/>
    <w:rsid w:val="004058F3"/>
    <w:rsid w:val="00405946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C3"/>
    <w:rsid w:val="00411EF2"/>
    <w:rsid w:val="00412393"/>
    <w:rsid w:val="00413018"/>
    <w:rsid w:val="00413128"/>
    <w:rsid w:val="00413B3D"/>
    <w:rsid w:val="00413B77"/>
    <w:rsid w:val="00413D59"/>
    <w:rsid w:val="00413E42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0DF2"/>
    <w:rsid w:val="00421A79"/>
    <w:rsid w:val="00421B4C"/>
    <w:rsid w:val="00421BDC"/>
    <w:rsid w:val="00422C16"/>
    <w:rsid w:val="00422EFE"/>
    <w:rsid w:val="00423681"/>
    <w:rsid w:val="00423A35"/>
    <w:rsid w:val="00423F50"/>
    <w:rsid w:val="00424304"/>
    <w:rsid w:val="00425511"/>
    <w:rsid w:val="004267F3"/>
    <w:rsid w:val="00426896"/>
    <w:rsid w:val="004271E5"/>
    <w:rsid w:val="004272AF"/>
    <w:rsid w:val="004272B6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2CA4"/>
    <w:rsid w:val="00432F38"/>
    <w:rsid w:val="004331BE"/>
    <w:rsid w:val="00433388"/>
    <w:rsid w:val="00433CA0"/>
    <w:rsid w:val="00435060"/>
    <w:rsid w:val="004351E6"/>
    <w:rsid w:val="00435B3E"/>
    <w:rsid w:val="00436345"/>
    <w:rsid w:val="0043677D"/>
    <w:rsid w:val="004371A2"/>
    <w:rsid w:val="00437788"/>
    <w:rsid w:val="00437959"/>
    <w:rsid w:val="0044055C"/>
    <w:rsid w:val="0044106E"/>
    <w:rsid w:val="00441B17"/>
    <w:rsid w:val="00442A50"/>
    <w:rsid w:val="00443EDD"/>
    <w:rsid w:val="004445AE"/>
    <w:rsid w:val="00444CED"/>
    <w:rsid w:val="00444CF4"/>
    <w:rsid w:val="004451BF"/>
    <w:rsid w:val="00445241"/>
    <w:rsid w:val="00445291"/>
    <w:rsid w:val="004453A2"/>
    <w:rsid w:val="00445528"/>
    <w:rsid w:val="00445980"/>
    <w:rsid w:val="00446DA8"/>
    <w:rsid w:val="00446ED5"/>
    <w:rsid w:val="0044779B"/>
    <w:rsid w:val="004478AE"/>
    <w:rsid w:val="004478BA"/>
    <w:rsid w:val="00451320"/>
    <w:rsid w:val="00451383"/>
    <w:rsid w:val="004524B4"/>
    <w:rsid w:val="004526F1"/>
    <w:rsid w:val="004530C7"/>
    <w:rsid w:val="004547D6"/>
    <w:rsid w:val="00454B57"/>
    <w:rsid w:val="0045565B"/>
    <w:rsid w:val="00455914"/>
    <w:rsid w:val="004559DD"/>
    <w:rsid w:val="00455F3A"/>
    <w:rsid w:val="00455F56"/>
    <w:rsid w:val="00456486"/>
    <w:rsid w:val="004564A0"/>
    <w:rsid w:val="004566D2"/>
    <w:rsid w:val="0045694A"/>
    <w:rsid w:val="0045728C"/>
    <w:rsid w:val="00457452"/>
    <w:rsid w:val="00457A03"/>
    <w:rsid w:val="004600CF"/>
    <w:rsid w:val="00460CF3"/>
    <w:rsid w:val="00460F9B"/>
    <w:rsid w:val="00461159"/>
    <w:rsid w:val="00461385"/>
    <w:rsid w:val="004619DF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7A8"/>
    <w:rsid w:val="004663E6"/>
    <w:rsid w:val="004701E1"/>
    <w:rsid w:val="0047051D"/>
    <w:rsid w:val="00470CD7"/>
    <w:rsid w:val="004714D3"/>
    <w:rsid w:val="004719EB"/>
    <w:rsid w:val="00471A08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658"/>
    <w:rsid w:val="00481792"/>
    <w:rsid w:val="00481D5F"/>
    <w:rsid w:val="00481E84"/>
    <w:rsid w:val="00482336"/>
    <w:rsid w:val="00482386"/>
    <w:rsid w:val="00483293"/>
    <w:rsid w:val="004832BA"/>
    <w:rsid w:val="00483F82"/>
    <w:rsid w:val="00484047"/>
    <w:rsid w:val="00484139"/>
    <w:rsid w:val="00484596"/>
    <w:rsid w:val="00484E30"/>
    <w:rsid w:val="004853EA"/>
    <w:rsid w:val="00485468"/>
    <w:rsid w:val="0048591D"/>
    <w:rsid w:val="00485953"/>
    <w:rsid w:val="00485E5D"/>
    <w:rsid w:val="0048794D"/>
    <w:rsid w:val="0049035A"/>
    <w:rsid w:val="00490364"/>
    <w:rsid w:val="004904D0"/>
    <w:rsid w:val="004906CA"/>
    <w:rsid w:val="004912FB"/>
    <w:rsid w:val="0049146A"/>
    <w:rsid w:val="00491A06"/>
    <w:rsid w:val="00491B20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A7E"/>
    <w:rsid w:val="004960A4"/>
    <w:rsid w:val="004964FC"/>
    <w:rsid w:val="00496CE8"/>
    <w:rsid w:val="004978D6"/>
    <w:rsid w:val="00497B6E"/>
    <w:rsid w:val="00497EC4"/>
    <w:rsid w:val="004A0635"/>
    <w:rsid w:val="004A13AF"/>
    <w:rsid w:val="004A18B3"/>
    <w:rsid w:val="004A1C32"/>
    <w:rsid w:val="004A1EAD"/>
    <w:rsid w:val="004A1FC2"/>
    <w:rsid w:val="004A26AC"/>
    <w:rsid w:val="004A2A57"/>
    <w:rsid w:val="004A4232"/>
    <w:rsid w:val="004A5460"/>
    <w:rsid w:val="004A62EF"/>
    <w:rsid w:val="004A6D54"/>
    <w:rsid w:val="004A7226"/>
    <w:rsid w:val="004A76DA"/>
    <w:rsid w:val="004A76DB"/>
    <w:rsid w:val="004A7E94"/>
    <w:rsid w:val="004B02D4"/>
    <w:rsid w:val="004B0663"/>
    <w:rsid w:val="004B0B87"/>
    <w:rsid w:val="004B1261"/>
    <w:rsid w:val="004B1455"/>
    <w:rsid w:val="004B16F2"/>
    <w:rsid w:val="004B2C29"/>
    <w:rsid w:val="004B2C95"/>
    <w:rsid w:val="004B34A6"/>
    <w:rsid w:val="004B38C9"/>
    <w:rsid w:val="004B3B2C"/>
    <w:rsid w:val="004B3B6A"/>
    <w:rsid w:val="004B3DB0"/>
    <w:rsid w:val="004B3EDC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B7A28"/>
    <w:rsid w:val="004C071A"/>
    <w:rsid w:val="004C0A4D"/>
    <w:rsid w:val="004C118A"/>
    <w:rsid w:val="004C1990"/>
    <w:rsid w:val="004C1D35"/>
    <w:rsid w:val="004C3047"/>
    <w:rsid w:val="004C30DA"/>
    <w:rsid w:val="004C3DA4"/>
    <w:rsid w:val="004C44F8"/>
    <w:rsid w:val="004C48AD"/>
    <w:rsid w:val="004C50B0"/>
    <w:rsid w:val="004C5363"/>
    <w:rsid w:val="004C5771"/>
    <w:rsid w:val="004C5920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1D3D"/>
    <w:rsid w:val="004D2504"/>
    <w:rsid w:val="004D2F71"/>
    <w:rsid w:val="004D30AF"/>
    <w:rsid w:val="004D32F4"/>
    <w:rsid w:val="004D3D21"/>
    <w:rsid w:val="004D42FC"/>
    <w:rsid w:val="004D4603"/>
    <w:rsid w:val="004D4C95"/>
    <w:rsid w:val="004D57F1"/>
    <w:rsid w:val="004D59BF"/>
    <w:rsid w:val="004D6F3C"/>
    <w:rsid w:val="004D700C"/>
    <w:rsid w:val="004D74AA"/>
    <w:rsid w:val="004D7F13"/>
    <w:rsid w:val="004D7F5C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290"/>
    <w:rsid w:val="004E4D5D"/>
    <w:rsid w:val="004E4E55"/>
    <w:rsid w:val="004E5ABB"/>
    <w:rsid w:val="004E5B22"/>
    <w:rsid w:val="004E60FF"/>
    <w:rsid w:val="004E6B1A"/>
    <w:rsid w:val="004E6BF9"/>
    <w:rsid w:val="004E792A"/>
    <w:rsid w:val="004F0035"/>
    <w:rsid w:val="004F003E"/>
    <w:rsid w:val="004F020B"/>
    <w:rsid w:val="004F0C52"/>
    <w:rsid w:val="004F0C90"/>
    <w:rsid w:val="004F1AB8"/>
    <w:rsid w:val="004F1CD0"/>
    <w:rsid w:val="004F23C0"/>
    <w:rsid w:val="004F298E"/>
    <w:rsid w:val="004F3140"/>
    <w:rsid w:val="004F3187"/>
    <w:rsid w:val="004F3A83"/>
    <w:rsid w:val="004F458F"/>
    <w:rsid w:val="004F45E4"/>
    <w:rsid w:val="004F4C5E"/>
    <w:rsid w:val="004F64FE"/>
    <w:rsid w:val="004F6519"/>
    <w:rsid w:val="004F7792"/>
    <w:rsid w:val="004F7A0D"/>
    <w:rsid w:val="005004C4"/>
    <w:rsid w:val="00500FA8"/>
    <w:rsid w:val="005014FC"/>
    <w:rsid w:val="00501721"/>
    <w:rsid w:val="00501D07"/>
    <w:rsid w:val="005020B5"/>
    <w:rsid w:val="0050211D"/>
    <w:rsid w:val="0050290C"/>
    <w:rsid w:val="005034EC"/>
    <w:rsid w:val="005036A8"/>
    <w:rsid w:val="0050486E"/>
    <w:rsid w:val="005049C5"/>
    <w:rsid w:val="00504A3E"/>
    <w:rsid w:val="00504C28"/>
    <w:rsid w:val="00505A5A"/>
    <w:rsid w:val="00505C0F"/>
    <w:rsid w:val="005067A8"/>
    <w:rsid w:val="00506D42"/>
    <w:rsid w:val="00506F52"/>
    <w:rsid w:val="00510854"/>
    <w:rsid w:val="00511AF4"/>
    <w:rsid w:val="005123E5"/>
    <w:rsid w:val="00513226"/>
    <w:rsid w:val="00513280"/>
    <w:rsid w:val="00513F2E"/>
    <w:rsid w:val="00514289"/>
    <w:rsid w:val="005145E5"/>
    <w:rsid w:val="00514910"/>
    <w:rsid w:val="00514CF1"/>
    <w:rsid w:val="00515416"/>
    <w:rsid w:val="00515A60"/>
    <w:rsid w:val="005162D6"/>
    <w:rsid w:val="005169EB"/>
    <w:rsid w:val="00516CFD"/>
    <w:rsid w:val="00516D13"/>
    <w:rsid w:val="00516FB6"/>
    <w:rsid w:val="00517503"/>
    <w:rsid w:val="00517B4C"/>
    <w:rsid w:val="00517C76"/>
    <w:rsid w:val="00520234"/>
    <w:rsid w:val="00520496"/>
    <w:rsid w:val="00520EE2"/>
    <w:rsid w:val="00521461"/>
    <w:rsid w:val="005223B0"/>
    <w:rsid w:val="005224A8"/>
    <w:rsid w:val="0052268E"/>
    <w:rsid w:val="00523DA4"/>
    <w:rsid w:val="0052408E"/>
    <w:rsid w:val="005247E2"/>
    <w:rsid w:val="00526155"/>
    <w:rsid w:val="00526EE9"/>
    <w:rsid w:val="0053025B"/>
    <w:rsid w:val="00530908"/>
    <w:rsid w:val="005309F1"/>
    <w:rsid w:val="00530EB2"/>
    <w:rsid w:val="00532079"/>
    <w:rsid w:val="005329F2"/>
    <w:rsid w:val="00533056"/>
    <w:rsid w:val="00533179"/>
    <w:rsid w:val="005333C1"/>
    <w:rsid w:val="00533A49"/>
    <w:rsid w:val="00533D11"/>
    <w:rsid w:val="00534D01"/>
    <w:rsid w:val="00535362"/>
    <w:rsid w:val="00535B85"/>
    <w:rsid w:val="00536286"/>
    <w:rsid w:val="0053628D"/>
    <w:rsid w:val="0053649D"/>
    <w:rsid w:val="005365AD"/>
    <w:rsid w:val="00536A28"/>
    <w:rsid w:val="00536A2E"/>
    <w:rsid w:val="00536F04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4912"/>
    <w:rsid w:val="00544CD0"/>
    <w:rsid w:val="00544F24"/>
    <w:rsid w:val="005457FB"/>
    <w:rsid w:val="0054591B"/>
    <w:rsid w:val="005461CA"/>
    <w:rsid w:val="00546356"/>
    <w:rsid w:val="00546D1B"/>
    <w:rsid w:val="005470D6"/>
    <w:rsid w:val="00547291"/>
    <w:rsid w:val="0054750C"/>
    <w:rsid w:val="00547797"/>
    <w:rsid w:val="0055011D"/>
    <w:rsid w:val="0055073F"/>
    <w:rsid w:val="005507FE"/>
    <w:rsid w:val="00550E3B"/>
    <w:rsid w:val="00551857"/>
    <w:rsid w:val="00551B24"/>
    <w:rsid w:val="0055218A"/>
    <w:rsid w:val="0055234C"/>
    <w:rsid w:val="00552F30"/>
    <w:rsid w:val="0055312C"/>
    <w:rsid w:val="00553948"/>
    <w:rsid w:val="00554253"/>
    <w:rsid w:val="005546A7"/>
    <w:rsid w:val="00554B88"/>
    <w:rsid w:val="0055513C"/>
    <w:rsid w:val="005558E3"/>
    <w:rsid w:val="00555BCB"/>
    <w:rsid w:val="00556008"/>
    <w:rsid w:val="00556352"/>
    <w:rsid w:val="005569C4"/>
    <w:rsid w:val="0055724F"/>
    <w:rsid w:val="005574E8"/>
    <w:rsid w:val="00557868"/>
    <w:rsid w:val="00557B7A"/>
    <w:rsid w:val="00557CB6"/>
    <w:rsid w:val="00560305"/>
    <w:rsid w:val="00560A43"/>
    <w:rsid w:val="00560BA9"/>
    <w:rsid w:val="00560D79"/>
    <w:rsid w:val="005613D9"/>
    <w:rsid w:val="005619F4"/>
    <w:rsid w:val="00562266"/>
    <w:rsid w:val="00562808"/>
    <w:rsid w:val="00563958"/>
    <w:rsid w:val="00563BCF"/>
    <w:rsid w:val="00564AC6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B4F"/>
    <w:rsid w:val="00567EC5"/>
    <w:rsid w:val="005704D2"/>
    <w:rsid w:val="00570BDD"/>
    <w:rsid w:val="00570CAD"/>
    <w:rsid w:val="00570DA8"/>
    <w:rsid w:val="0057152D"/>
    <w:rsid w:val="005718EA"/>
    <w:rsid w:val="005719CC"/>
    <w:rsid w:val="00571A8C"/>
    <w:rsid w:val="00571BE2"/>
    <w:rsid w:val="00571DFA"/>
    <w:rsid w:val="00571E29"/>
    <w:rsid w:val="0057240E"/>
    <w:rsid w:val="00572575"/>
    <w:rsid w:val="00573498"/>
    <w:rsid w:val="00573952"/>
    <w:rsid w:val="00573D4B"/>
    <w:rsid w:val="00573E5E"/>
    <w:rsid w:val="005744A8"/>
    <w:rsid w:val="005753B3"/>
    <w:rsid w:val="00575819"/>
    <w:rsid w:val="00575825"/>
    <w:rsid w:val="00575C29"/>
    <w:rsid w:val="00575F8E"/>
    <w:rsid w:val="00576503"/>
    <w:rsid w:val="005770AD"/>
    <w:rsid w:val="005800F8"/>
    <w:rsid w:val="0058084A"/>
    <w:rsid w:val="00580A3A"/>
    <w:rsid w:val="00580BF8"/>
    <w:rsid w:val="00581560"/>
    <w:rsid w:val="005816C3"/>
    <w:rsid w:val="00581F40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5C71"/>
    <w:rsid w:val="005867EF"/>
    <w:rsid w:val="00586AB3"/>
    <w:rsid w:val="00586B48"/>
    <w:rsid w:val="0058725C"/>
    <w:rsid w:val="0058747A"/>
    <w:rsid w:val="00587E38"/>
    <w:rsid w:val="00590FF9"/>
    <w:rsid w:val="005911CC"/>
    <w:rsid w:val="0059127C"/>
    <w:rsid w:val="00591394"/>
    <w:rsid w:val="00591453"/>
    <w:rsid w:val="005922F3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F1"/>
    <w:rsid w:val="00596827"/>
    <w:rsid w:val="00596FCB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424C"/>
    <w:rsid w:val="005A4B48"/>
    <w:rsid w:val="005A4C63"/>
    <w:rsid w:val="005A4E5C"/>
    <w:rsid w:val="005A5316"/>
    <w:rsid w:val="005A6F99"/>
    <w:rsid w:val="005A7958"/>
    <w:rsid w:val="005B02CD"/>
    <w:rsid w:val="005B1C42"/>
    <w:rsid w:val="005B2AED"/>
    <w:rsid w:val="005B2C6B"/>
    <w:rsid w:val="005B3026"/>
    <w:rsid w:val="005B4C54"/>
    <w:rsid w:val="005B597A"/>
    <w:rsid w:val="005B64EF"/>
    <w:rsid w:val="005B6C28"/>
    <w:rsid w:val="005B7C3A"/>
    <w:rsid w:val="005C032E"/>
    <w:rsid w:val="005C036D"/>
    <w:rsid w:val="005C0600"/>
    <w:rsid w:val="005C0933"/>
    <w:rsid w:val="005C0C93"/>
    <w:rsid w:val="005C120F"/>
    <w:rsid w:val="005C135D"/>
    <w:rsid w:val="005C1A02"/>
    <w:rsid w:val="005C1D9F"/>
    <w:rsid w:val="005C22C1"/>
    <w:rsid w:val="005C250F"/>
    <w:rsid w:val="005C2C0D"/>
    <w:rsid w:val="005C38E1"/>
    <w:rsid w:val="005C391E"/>
    <w:rsid w:val="005C4094"/>
    <w:rsid w:val="005C41E9"/>
    <w:rsid w:val="005C45CA"/>
    <w:rsid w:val="005C4F84"/>
    <w:rsid w:val="005C54F8"/>
    <w:rsid w:val="005C642D"/>
    <w:rsid w:val="005C6B8A"/>
    <w:rsid w:val="005C6D84"/>
    <w:rsid w:val="005C780A"/>
    <w:rsid w:val="005C78B7"/>
    <w:rsid w:val="005C7B55"/>
    <w:rsid w:val="005C7D91"/>
    <w:rsid w:val="005D041F"/>
    <w:rsid w:val="005D0670"/>
    <w:rsid w:val="005D0C36"/>
    <w:rsid w:val="005D0DC6"/>
    <w:rsid w:val="005D0E15"/>
    <w:rsid w:val="005D0F4C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5270"/>
    <w:rsid w:val="005D5491"/>
    <w:rsid w:val="005D5AB9"/>
    <w:rsid w:val="005D67AF"/>
    <w:rsid w:val="005D7206"/>
    <w:rsid w:val="005D7A89"/>
    <w:rsid w:val="005D7C97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92"/>
    <w:rsid w:val="005E4DF7"/>
    <w:rsid w:val="005E4EAC"/>
    <w:rsid w:val="005E5087"/>
    <w:rsid w:val="005E510B"/>
    <w:rsid w:val="005E5607"/>
    <w:rsid w:val="005E5D7D"/>
    <w:rsid w:val="005E663F"/>
    <w:rsid w:val="005E6750"/>
    <w:rsid w:val="005E6EC9"/>
    <w:rsid w:val="005E762B"/>
    <w:rsid w:val="005F05BA"/>
    <w:rsid w:val="005F14DA"/>
    <w:rsid w:val="005F20B1"/>
    <w:rsid w:val="005F45A1"/>
    <w:rsid w:val="005F59D2"/>
    <w:rsid w:val="005F5E66"/>
    <w:rsid w:val="005F6275"/>
    <w:rsid w:val="005F66B7"/>
    <w:rsid w:val="005F6D92"/>
    <w:rsid w:val="005F7359"/>
    <w:rsid w:val="005F7453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4EAA"/>
    <w:rsid w:val="00606E53"/>
    <w:rsid w:val="0060704D"/>
    <w:rsid w:val="0060742A"/>
    <w:rsid w:val="00607C89"/>
    <w:rsid w:val="00610D92"/>
    <w:rsid w:val="006116AD"/>
    <w:rsid w:val="006120C5"/>
    <w:rsid w:val="00613106"/>
    <w:rsid w:val="006132A7"/>
    <w:rsid w:val="0061351D"/>
    <w:rsid w:val="006137D1"/>
    <w:rsid w:val="00613B36"/>
    <w:rsid w:val="00613DB4"/>
    <w:rsid w:val="00613ED4"/>
    <w:rsid w:val="00614431"/>
    <w:rsid w:val="00615176"/>
    <w:rsid w:val="00615718"/>
    <w:rsid w:val="006158FE"/>
    <w:rsid w:val="00615B04"/>
    <w:rsid w:val="00615F28"/>
    <w:rsid w:val="006161A9"/>
    <w:rsid w:val="00616EB9"/>
    <w:rsid w:val="00616FED"/>
    <w:rsid w:val="00617B13"/>
    <w:rsid w:val="00617F3D"/>
    <w:rsid w:val="0062035D"/>
    <w:rsid w:val="0062047D"/>
    <w:rsid w:val="006206BC"/>
    <w:rsid w:val="006207C1"/>
    <w:rsid w:val="00620F46"/>
    <w:rsid w:val="006215E8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6404"/>
    <w:rsid w:val="0062794A"/>
    <w:rsid w:val="006300EE"/>
    <w:rsid w:val="00630784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32D"/>
    <w:rsid w:val="00633A15"/>
    <w:rsid w:val="00633CF0"/>
    <w:rsid w:val="00633EE1"/>
    <w:rsid w:val="006340CE"/>
    <w:rsid w:val="00635006"/>
    <w:rsid w:val="0063506C"/>
    <w:rsid w:val="006357EE"/>
    <w:rsid w:val="00635D93"/>
    <w:rsid w:val="00636A30"/>
    <w:rsid w:val="00636BF0"/>
    <w:rsid w:val="00636D1B"/>
    <w:rsid w:val="00636F01"/>
    <w:rsid w:val="0063716D"/>
    <w:rsid w:val="00637391"/>
    <w:rsid w:val="0064019F"/>
    <w:rsid w:val="006401C0"/>
    <w:rsid w:val="00640341"/>
    <w:rsid w:val="00641129"/>
    <w:rsid w:val="00641740"/>
    <w:rsid w:val="00641C07"/>
    <w:rsid w:val="00641F12"/>
    <w:rsid w:val="00642505"/>
    <w:rsid w:val="00642D6C"/>
    <w:rsid w:val="0064357F"/>
    <w:rsid w:val="00643953"/>
    <w:rsid w:val="00643989"/>
    <w:rsid w:val="00643AE9"/>
    <w:rsid w:val="006448D6"/>
    <w:rsid w:val="00644FBE"/>
    <w:rsid w:val="00645453"/>
    <w:rsid w:val="006458D7"/>
    <w:rsid w:val="006459A0"/>
    <w:rsid w:val="00645D85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1119"/>
    <w:rsid w:val="00651244"/>
    <w:rsid w:val="00651715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5964"/>
    <w:rsid w:val="00655F6F"/>
    <w:rsid w:val="00656155"/>
    <w:rsid w:val="006576CA"/>
    <w:rsid w:val="006579F2"/>
    <w:rsid w:val="0066035E"/>
    <w:rsid w:val="006603F3"/>
    <w:rsid w:val="006603F6"/>
    <w:rsid w:val="00660D1B"/>
    <w:rsid w:val="00662111"/>
    <w:rsid w:val="00662AEF"/>
    <w:rsid w:val="00662CD9"/>
    <w:rsid w:val="006637BA"/>
    <w:rsid w:val="00664369"/>
    <w:rsid w:val="00664F5B"/>
    <w:rsid w:val="00665484"/>
    <w:rsid w:val="006657A8"/>
    <w:rsid w:val="00666556"/>
    <w:rsid w:val="0066699A"/>
    <w:rsid w:val="00666A8A"/>
    <w:rsid w:val="00666E3E"/>
    <w:rsid w:val="00667102"/>
    <w:rsid w:val="00667A51"/>
    <w:rsid w:val="00670139"/>
    <w:rsid w:val="00670463"/>
    <w:rsid w:val="00670641"/>
    <w:rsid w:val="0067154C"/>
    <w:rsid w:val="00671B51"/>
    <w:rsid w:val="00671BEA"/>
    <w:rsid w:val="00673400"/>
    <w:rsid w:val="0067349B"/>
    <w:rsid w:val="00674549"/>
    <w:rsid w:val="00674E6C"/>
    <w:rsid w:val="0067556B"/>
    <w:rsid w:val="00675E2B"/>
    <w:rsid w:val="0067671A"/>
    <w:rsid w:val="00676C57"/>
    <w:rsid w:val="00677106"/>
    <w:rsid w:val="00677537"/>
    <w:rsid w:val="00680BA7"/>
    <w:rsid w:val="00681138"/>
    <w:rsid w:val="00681E3C"/>
    <w:rsid w:val="006821C5"/>
    <w:rsid w:val="00682E94"/>
    <w:rsid w:val="006831EF"/>
    <w:rsid w:val="00683CB6"/>
    <w:rsid w:val="00683FCA"/>
    <w:rsid w:val="0068455E"/>
    <w:rsid w:val="0068496F"/>
    <w:rsid w:val="00685CBE"/>
    <w:rsid w:val="00686120"/>
    <w:rsid w:val="006875C7"/>
    <w:rsid w:val="006878AD"/>
    <w:rsid w:val="00687C5D"/>
    <w:rsid w:val="00687F64"/>
    <w:rsid w:val="006904E2"/>
    <w:rsid w:val="0069090E"/>
    <w:rsid w:val="00690AC0"/>
    <w:rsid w:val="00691320"/>
    <w:rsid w:val="00691563"/>
    <w:rsid w:val="0069189D"/>
    <w:rsid w:val="00691A94"/>
    <w:rsid w:val="00691D9C"/>
    <w:rsid w:val="006924C6"/>
    <w:rsid w:val="00692BDA"/>
    <w:rsid w:val="0069303D"/>
    <w:rsid w:val="00693E7B"/>
    <w:rsid w:val="00695191"/>
    <w:rsid w:val="00695245"/>
    <w:rsid w:val="006953BC"/>
    <w:rsid w:val="00695712"/>
    <w:rsid w:val="006957BA"/>
    <w:rsid w:val="00695909"/>
    <w:rsid w:val="006961F6"/>
    <w:rsid w:val="00696263"/>
    <w:rsid w:val="0069677C"/>
    <w:rsid w:val="006969F2"/>
    <w:rsid w:val="00696B13"/>
    <w:rsid w:val="00696E2E"/>
    <w:rsid w:val="0069757F"/>
    <w:rsid w:val="00697CC9"/>
    <w:rsid w:val="00697DB1"/>
    <w:rsid w:val="006A053D"/>
    <w:rsid w:val="006A0C39"/>
    <w:rsid w:val="006A255E"/>
    <w:rsid w:val="006A323F"/>
    <w:rsid w:val="006A35CA"/>
    <w:rsid w:val="006A3628"/>
    <w:rsid w:val="006A39BA"/>
    <w:rsid w:val="006A3C2B"/>
    <w:rsid w:val="006A4B5E"/>
    <w:rsid w:val="006A4EA6"/>
    <w:rsid w:val="006A51D6"/>
    <w:rsid w:val="006A54EA"/>
    <w:rsid w:val="006A5C2A"/>
    <w:rsid w:val="006A5D8B"/>
    <w:rsid w:val="006A63F7"/>
    <w:rsid w:val="006A670D"/>
    <w:rsid w:val="006A721B"/>
    <w:rsid w:val="006A791C"/>
    <w:rsid w:val="006A7E3B"/>
    <w:rsid w:val="006A7E3E"/>
    <w:rsid w:val="006A7E52"/>
    <w:rsid w:val="006B0768"/>
    <w:rsid w:val="006B09A1"/>
    <w:rsid w:val="006B0A0B"/>
    <w:rsid w:val="006B1457"/>
    <w:rsid w:val="006B15BF"/>
    <w:rsid w:val="006B197B"/>
    <w:rsid w:val="006B1BB2"/>
    <w:rsid w:val="006B1E98"/>
    <w:rsid w:val="006B24DB"/>
    <w:rsid w:val="006B2690"/>
    <w:rsid w:val="006B2B59"/>
    <w:rsid w:val="006B3BD0"/>
    <w:rsid w:val="006B48BE"/>
    <w:rsid w:val="006B4D65"/>
    <w:rsid w:val="006B4DB4"/>
    <w:rsid w:val="006B5C36"/>
    <w:rsid w:val="006B62FB"/>
    <w:rsid w:val="006B7022"/>
    <w:rsid w:val="006B722C"/>
    <w:rsid w:val="006B780B"/>
    <w:rsid w:val="006B7A07"/>
    <w:rsid w:val="006B7A6B"/>
    <w:rsid w:val="006C037B"/>
    <w:rsid w:val="006C0FFD"/>
    <w:rsid w:val="006C1FCC"/>
    <w:rsid w:val="006C2043"/>
    <w:rsid w:val="006C2282"/>
    <w:rsid w:val="006C2543"/>
    <w:rsid w:val="006C438F"/>
    <w:rsid w:val="006C4F2D"/>
    <w:rsid w:val="006C5158"/>
    <w:rsid w:val="006C52DF"/>
    <w:rsid w:val="006C54A9"/>
    <w:rsid w:val="006C5B3B"/>
    <w:rsid w:val="006C6415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96"/>
    <w:rsid w:val="006D1727"/>
    <w:rsid w:val="006D191E"/>
    <w:rsid w:val="006D1BB8"/>
    <w:rsid w:val="006D1F6A"/>
    <w:rsid w:val="006D1FCF"/>
    <w:rsid w:val="006D2112"/>
    <w:rsid w:val="006D295A"/>
    <w:rsid w:val="006D2A9C"/>
    <w:rsid w:val="006D349C"/>
    <w:rsid w:val="006D375D"/>
    <w:rsid w:val="006D3896"/>
    <w:rsid w:val="006D398E"/>
    <w:rsid w:val="006D3F80"/>
    <w:rsid w:val="006D5189"/>
    <w:rsid w:val="006D57B9"/>
    <w:rsid w:val="006D7073"/>
    <w:rsid w:val="006D777A"/>
    <w:rsid w:val="006E0177"/>
    <w:rsid w:val="006E040D"/>
    <w:rsid w:val="006E0702"/>
    <w:rsid w:val="006E0F16"/>
    <w:rsid w:val="006E1BEF"/>
    <w:rsid w:val="006E2705"/>
    <w:rsid w:val="006E2BF2"/>
    <w:rsid w:val="006E30DA"/>
    <w:rsid w:val="006E4381"/>
    <w:rsid w:val="006E443D"/>
    <w:rsid w:val="006E59E7"/>
    <w:rsid w:val="006E5B4C"/>
    <w:rsid w:val="006E71BC"/>
    <w:rsid w:val="006F020C"/>
    <w:rsid w:val="006F0421"/>
    <w:rsid w:val="006F08E4"/>
    <w:rsid w:val="006F0C78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4253"/>
    <w:rsid w:val="006F4BA5"/>
    <w:rsid w:val="006F5122"/>
    <w:rsid w:val="006F5382"/>
    <w:rsid w:val="006F5E15"/>
    <w:rsid w:val="006F6C88"/>
    <w:rsid w:val="006F6F4D"/>
    <w:rsid w:val="006F7DA1"/>
    <w:rsid w:val="007003B6"/>
    <w:rsid w:val="00700435"/>
    <w:rsid w:val="00701AD4"/>
    <w:rsid w:val="00701B6B"/>
    <w:rsid w:val="0070205B"/>
    <w:rsid w:val="007030AB"/>
    <w:rsid w:val="0070311C"/>
    <w:rsid w:val="00703496"/>
    <w:rsid w:val="00703EB9"/>
    <w:rsid w:val="00705158"/>
    <w:rsid w:val="00705CE6"/>
    <w:rsid w:val="00705E57"/>
    <w:rsid w:val="0070619C"/>
    <w:rsid w:val="007061A0"/>
    <w:rsid w:val="0070682D"/>
    <w:rsid w:val="00706AAD"/>
    <w:rsid w:val="00706BE1"/>
    <w:rsid w:val="00707259"/>
    <w:rsid w:val="0070798F"/>
    <w:rsid w:val="00710167"/>
    <w:rsid w:val="00710927"/>
    <w:rsid w:val="00711237"/>
    <w:rsid w:val="00711919"/>
    <w:rsid w:val="00711C57"/>
    <w:rsid w:val="00711DED"/>
    <w:rsid w:val="00712594"/>
    <w:rsid w:val="00712684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D20"/>
    <w:rsid w:val="007152B7"/>
    <w:rsid w:val="007158EC"/>
    <w:rsid w:val="00715F5D"/>
    <w:rsid w:val="00716B4D"/>
    <w:rsid w:val="00716F29"/>
    <w:rsid w:val="007201DF"/>
    <w:rsid w:val="00720362"/>
    <w:rsid w:val="00720835"/>
    <w:rsid w:val="00720BB2"/>
    <w:rsid w:val="007213FB"/>
    <w:rsid w:val="00721501"/>
    <w:rsid w:val="0072165E"/>
    <w:rsid w:val="00721678"/>
    <w:rsid w:val="00721F1B"/>
    <w:rsid w:val="00721FDA"/>
    <w:rsid w:val="007222B6"/>
    <w:rsid w:val="00722379"/>
    <w:rsid w:val="007224D3"/>
    <w:rsid w:val="00722678"/>
    <w:rsid w:val="0072325C"/>
    <w:rsid w:val="007238F8"/>
    <w:rsid w:val="007245A9"/>
    <w:rsid w:val="00724C37"/>
    <w:rsid w:val="00724E09"/>
    <w:rsid w:val="00725023"/>
    <w:rsid w:val="00725A5C"/>
    <w:rsid w:val="00725B80"/>
    <w:rsid w:val="00726331"/>
    <w:rsid w:val="0072696F"/>
    <w:rsid w:val="00726EE4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18B5"/>
    <w:rsid w:val="007320EA"/>
    <w:rsid w:val="0073324B"/>
    <w:rsid w:val="00733552"/>
    <w:rsid w:val="0073390D"/>
    <w:rsid w:val="007349BE"/>
    <w:rsid w:val="00734EBC"/>
    <w:rsid w:val="00735194"/>
    <w:rsid w:val="0073545C"/>
    <w:rsid w:val="00735A08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E0E"/>
    <w:rsid w:val="00740F8E"/>
    <w:rsid w:val="00741404"/>
    <w:rsid w:val="00741BDF"/>
    <w:rsid w:val="00741D63"/>
    <w:rsid w:val="00741DB3"/>
    <w:rsid w:val="0074211A"/>
    <w:rsid w:val="007422C3"/>
    <w:rsid w:val="00742CEA"/>
    <w:rsid w:val="00743930"/>
    <w:rsid w:val="0074394C"/>
    <w:rsid w:val="00743D64"/>
    <w:rsid w:val="0074437D"/>
    <w:rsid w:val="007446C8"/>
    <w:rsid w:val="0074478D"/>
    <w:rsid w:val="007449F8"/>
    <w:rsid w:val="00745C03"/>
    <w:rsid w:val="00745C9A"/>
    <w:rsid w:val="00746DBB"/>
    <w:rsid w:val="00746FC5"/>
    <w:rsid w:val="00747292"/>
    <w:rsid w:val="007473BB"/>
    <w:rsid w:val="007476E7"/>
    <w:rsid w:val="00747B8E"/>
    <w:rsid w:val="0075043A"/>
    <w:rsid w:val="00750A11"/>
    <w:rsid w:val="0075100D"/>
    <w:rsid w:val="007514BC"/>
    <w:rsid w:val="0075182A"/>
    <w:rsid w:val="00752460"/>
    <w:rsid w:val="007524C8"/>
    <w:rsid w:val="007524F8"/>
    <w:rsid w:val="00752B3A"/>
    <w:rsid w:val="00752C2F"/>
    <w:rsid w:val="00753931"/>
    <w:rsid w:val="00753DC1"/>
    <w:rsid w:val="00753FF8"/>
    <w:rsid w:val="0075470C"/>
    <w:rsid w:val="00754765"/>
    <w:rsid w:val="0075479C"/>
    <w:rsid w:val="00755020"/>
    <w:rsid w:val="007551E4"/>
    <w:rsid w:val="00755216"/>
    <w:rsid w:val="00755920"/>
    <w:rsid w:val="00755A0C"/>
    <w:rsid w:val="00755D66"/>
    <w:rsid w:val="00755F06"/>
    <w:rsid w:val="007563F3"/>
    <w:rsid w:val="00756546"/>
    <w:rsid w:val="007567A1"/>
    <w:rsid w:val="007568E9"/>
    <w:rsid w:val="00756A67"/>
    <w:rsid w:val="00756FBE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677C2"/>
    <w:rsid w:val="007705D0"/>
    <w:rsid w:val="00770936"/>
    <w:rsid w:val="00770D1C"/>
    <w:rsid w:val="007711E0"/>
    <w:rsid w:val="00771BCD"/>
    <w:rsid w:val="0077296F"/>
    <w:rsid w:val="00772DAB"/>
    <w:rsid w:val="007734D3"/>
    <w:rsid w:val="00773637"/>
    <w:rsid w:val="00773820"/>
    <w:rsid w:val="00773FD0"/>
    <w:rsid w:val="00774603"/>
    <w:rsid w:val="00774684"/>
    <w:rsid w:val="007749E3"/>
    <w:rsid w:val="00774C6C"/>
    <w:rsid w:val="00774CA0"/>
    <w:rsid w:val="00774D2A"/>
    <w:rsid w:val="00774DD9"/>
    <w:rsid w:val="00775831"/>
    <w:rsid w:val="007758FD"/>
    <w:rsid w:val="00775A6E"/>
    <w:rsid w:val="00776938"/>
    <w:rsid w:val="00776EA3"/>
    <w:rsid w:val="00776F27"/>
    <w:rsid w:val="007774D1"/>
    <w:rsid w:val="00777BF5"/>
    <w:rsid w:val="0078061C"/>
    <w:rsid w:val="00780B0B"/>
    <w:rsid w:val="007815E7"/>
    <w:rsid w:val="00781F5A"/>
    <w:rsid w:val="0078369C"/>
    <w:rsid w:val="007840D2"/>
    <w:rsid w:val="00784424"/>
    <w:rsid w:val="0078465B"/>
    <w:rsid w:val="00784C9D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449"/>
    <w:rsid w:val="007918AE"/>
    <w:rsid w:val="00791A09"/>
    <w:rsid w:val="007929E7"/>
    <w:rsid w:val="00793114"/>
    <w:rsid w:val="00793711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882"/>
    <w:rsid w:val="0079695E"/>
    <w:rsid w:val="00796FA0"/>
    <w:rsid w:val="007971E1"/>
    <w:rsid w:val="00797279"/>
    <w:rsid w:val="007A00F1"/>
    <w:rsid w:val="007A070E"/>
    <w:rsid w:val="007A0948"/>
    <w:rsid w:val="007A0E0F"/>
    <w:rsid w:val="007A146A"/>
    <w:rsid w:val="007A1C97"/>
    <w:rsid w:val="007A2F90"/>
    <w:rsid w:val="007A3729"/>
    <w:rsid w:val="007A3C98"/>
    <w:rsid w:val="007A3D70"/>
    <w:rsid w:val="007A4231"/>
    <w:rsid w:val="007A4ADC"/>
    <w:rsid w:val="007A55EF"/>
    <w:rsid w:val="007A6354"/>
    <w:rsid w:val="007A6512"/>
    <w:rsid w:val="007A6A41"/>
    <w:rsid w:val="007A6A49"/>
    <w:rsid w:val="007B03F4"/>
    <w:rsid w:val="007B118E"/>
    <w:rsid w:val="007B1F33"/>
    <w:rsid w:val="007B25F8"/>
    <w:rsid w:val="007B301D"/>
    <w:rsid w:val="007B3322"/>
    <w:rsid w:val="007B42D2"/>
    <w:rsid w:val="007B5E13"/>
    <w:rsid w:val="007B5E22"/>
    <w:rsid w:val="007B6636"/>
    <w:rsid w:val="007C00AA"/>
    <w:rsid w:val="007C0A4A"/>
    <w:rsid w:val="007C12DF"/>
    <w:rsid w:val="007C1363"/>
    <w:rsid w:val="007C2078"/>
    <w:rsid w:val="007C27AA"/>
    <w:rsid w:val="007C2FCF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6AE"/>
    <w:rsid w:val="007C56C6"/>
    <w:rsid w:val="007C5DAE"/>
    <w:rsid w:val="007C5E3D"/>
    <w:rsid w:val="007C6203"/>
    <w:rsid w:val="007C6E12"/>
    <w:rsid w:val="007C7C07"/>
    <w:rsid w:val="007D0110"/>
    <w:rsid w:val="007D01C4"/>
    <w:rsid w:val="007D0371"/>
    <w:rsid w:val="007D046A"/>
    <w:rsid w:val="007D0583"/>
    <w:rsid w:val="007D1357"/>
    <w:rsid w:val="007D2AB8"/>
    <w:rsid w:val="007D3B54"/>
    <w:rsid w:val="007D50F4"/>
    <w:rsid w:val="007D5E4C"/>
    <w:rsid w:val="007D62AC"/>
    <w:rsid w:val="007D6399"/>
    <w:rsid w:val="007D705B"/>
    <w:rsid w:val="007E0F88"/>
    <w:rsid w:val="007E17C8"/>
    <w:rsid w:val="007E1ADB"/>
    <w:rsid w:val="007E1B7C"/>
    <w:rsid w:val="007E2167"/>
    <w:rsid w:val="007E38A1"/>
    <w:rsid w:val="007E3B78"/>
    <w:rsid w:val="007E4C20"/>
    <w:rsid w:val="007E4F5A"/>
    <w:rsid w:val="007E50FF"/>
    <w:rsid w:val="007E56E0"/>
    <w:rsid w:val="007E5BED"/>
    <w:rsid w:val="007E6A0C"/>
    <w:rsid w:val="007E791F"/>
    <w:rsid w:val="007E7C9F"/>
    <w:rsid w:val="007E7D34"/>
    <w:rsid w:val="007F0689"/>
    <w:rsid w:val="007F0AFC"/>
    <w:rsid w:val="007F0AFD"/>
    <w:rsid w:val="007F1729"/>
    <w:rsid w:val="007F174E"/>
    <w:rsid w:val="007F26C1"/>
    <w:rsid w:val="007F2F3A"/>
    <w:rsid w:val="007F317F"/>
    <w:rsid w:val="007F3A51"/>
    <w:rsid w:val="007F3B9C"/>
    <w:rsid w:val="007F3C24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7A5"/>
    <w:rsid w:val="007F7CDE"/>
    <w:rsid w:val="007F7D14"/>
    <w:rsid w:val="007F7E51"/>
    <w:rsid w:val="008006DC"/>
    <w:rsid w:val="00800F7A"/>
    <w:rsid w:val="00801669"/>
    <w:rsid w:val="00802874"/>
    <w:rsid w:val="00802B82"/>
    <w:rsid w:val="00802FDF"/>
    <w:rsid w:val="00803106"/>
    <w:rsid w:val="0080340A"/>
    <w:rsid w:val="00804255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D91"/>
    <w:rsid w:val="0081476D"/>
    <w:rsid w:val="00814FD4"/>
    <w:rsid w:val="00815092"/>
    <w:rsid w:val="00815152"/>
    <w:rsid w:val="0081573C"/>
    <w:rsid w:val="00816031"/>
    <w:rsid w:val="0081686E"/>
    <w:rsid w:val="00817560"/>
    <w:rsid w:val="0082000A"/>
    <w:rsid w:val="008206CD"/>
    <w:rsid w:val="00820B5A"/>
    <w:rsid w:val="00821433"/>
    <w:rsid w:val="008215A1"/>
    <w:rsid w:val="00821CE2"/>
    <w:rsid w:val="0082204F"/>
    <w:rsid w:val="0082270F"/>
    <w:rsid w:val="00822A58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5CF9"/>
    <w:rsid w:val="00826609"/>
    <w:rsid w:val="00826FFB"/>
    <w:rsid w:val="00827592"/>
    <w:rsid w:val="00827C3F"/>
    <w:rsid w:val="00827FFD"/>
    <w:rsid w:val="0083004E"/>
    <w:rsid w:val="00830155"/>
    <w:rsid w:val="00830759"/>
    <w:rsid w:val="008307AF"/>
    <w:rsid w:val="00830BDE"/>
    <w:rsid w:val="00830D6C"/>
    <w:rsid w:val="00830F66"/>
    <w:rsid w:val="00831642"/>
    <w:rsid w:val="0083171C"/>
    <w:rsid w:val="00831D39"/>
    <w:rsid w:val="00831FF5"/>
    <w:rsid w:val="008322D7"/>
    <w:rsid w:val="0083288B"/>
    <w:rsid w:val="00833121"/>
    <w:rsid w:val="00833459"/>
    <w:rsid w:val="00833793"/>
    <w:rsid w:val="008338D5"/>
    <w:rsid w:val="00833945"/>
    <w:rsid w:val="00833BBD"/>
    <w:rsid w:val="00833F5D"/>
    <w:rsid w:val="00833FE6"/>
    <w:rsid w:val="00834340"/>
    <w:rsid w:val="00834C30"/>
    <w:rsid w:val="00834E00"/>
    <w:rsid w:val="00835914"/>
    <w:rsid w:val="00835F5E"/>
    <w:rsid w:val="00836B7B"/>
    <w:rsid w:val="00837163"/>
    <w:rsid w:val="008372DD"/>
    <w:rsid w:val="008375DB"/>
    <w:rsid w:val="008410D2"/>
    <w:rsid w:val="008416B2"/>
    <w:rsid w:val="0084204A"/>
    <w:rsid w:val="00842194"/>
    <w:rsid w:val="00842203"/>
    <w:rsid w:val="0084235C"/>
    <w:rsid w:val="008423FA"/>
    <w:rsid w:val="0084291B"/>
    <w:rsid w:val="00842FBA"/>
    <w:rsid w:val="00843DB9"/>
    <w:rsid w:val="008445D7"/>
    <w:rsid w:val="00844903"/>
    <w:rsid w:val="00844AC2"/>
    <w:rsid w:val="00844E13"/>
    <w:rsid w:val="0084575A"/>
    <w:rsid w:val="00845E22"/>
    <w:rsid w:val="00845E39"/>
    <w:rsid w:val="008463DD"/>
    <w:rsid w:val="0084642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1F95"/>
    <w:rsid w:val="008520A4"/>
    <w:rsid w:val="00852119"/>
    <w:rsid w:val="008523D6"/>
    <w:rsid w:val="00852543"/>
    <w:rsid w:val="0085264E"/>
    <w:rsid w:val="008528D8"/>
    <w:rsid w:val="008530A6"/>
    <w:rsid w:val="0085346B"/>
    <w:rsid w:val="0085347F"/>
    <w:rsid w:val="008534D2"/>
    <w:rsid w:val="00853602"/>
    <w:rsid w:val="00853A44"/>
    <w:rsid w:val="00853D22"/>
    <w:rsid w:val="00854132"/>
    <w:rsid w:val="008543A7"/>
    <w:rsid w:val="008545EF"/>
    <w:rsid w:val="0085470D"/>
    <w:rsid w:val="00854F64"/>
    <w:rsid w:val="008551D9"/>
    <w:rsid w:val="00855374"/>
    <w:rsid w:val="00855608"/>
    <w:rsid w:val="00855CB8"/>
    <w:rsid w:val="00856068"/>
    <w:rsid w:val="00856115"/>
    <w:rsid w:val="008561C1"/>
    <w:rsid w:val="008565A6"/>
    <w:rsid w:val="008570B9"/>
    <w:rsid w:val="008577C5"/>
    <w:rsid w:val="0086014B"/>
    <w:rsid w:val="008602C3"/>
    <w:rsid w:val="00860DFF"/>
    <w:rsid w:val="008618CD"/>
    <w:rsid w:val="00861A44"/>
    <w:rsid w:val="00861FF0"/>
    <w:rsid w:val="00862814"/>
    <w:rsid w:val="00864400"/>
    <w:rsid w:val="00864A55"/>
    <w:rsid w:val="00864E8D"/>
    <w:rsid w:val="008650CA"/>
    <w:rsid w:val="008650F6"/>
    <w:rsid w:val="0086556A"/>
    <w:rsid w:val="0086607A"/>
    <w:rsid w:val="0086680A"/>
    <w:rsid w:val="00866CD0"/>
    <w:rsid w:val="00867164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2AE"/>
    <w:rsid w:val="00872C56"/>
    <w:rsid w:val="00873A92"/>
    <w:rsid w:val="00874270"/>
    <w:rsid w:val="00874821"/>
    <w:rsid w:val="00874BFF"/>
    <w:rsid w:val="008761BD"/>
    <w:rsid w:val="008764AF"/>
    <w:rsid w:val="0087686F"/>
    <w:rsid w:val="008768F0"/>
    <w:rsid w:val="0087691B"/>
    <w:rsid w:val="00876C59"/>
    <w:rsid w:val="008772C2"/>
    <w:rsid w:val="00877D5A"/>
    <w:rsid w:val="008814D5"/>
    <w:rsid w:val="00881854"/>
    <w:rsid w:val="00881B60"/>
    <w:rsid w:val="00882AC2"/>
    <w:rsid w:val="00882BF7"/>
    <w:rsid w:val="00882E56"/>
    <w:rsid w:val="00882ED6"/>
    <w:rsid w:val="0088331E"/>
    <w:rsid w:val="0088465D"/>
    <w:rsid w:val="00884F5E"/>
    <w:rsid w:val="0088583E"/>
    <w:rsid w:val="00885D0A"/>
    <w:rsid w:val="00886DDC"/>
    <w:rsid w:val="008872A3"/>
    <w:rsid w:val="008878F9"/>
    <w:rsid w:val="00887C52"/>
    <w:rsid w:val="00891118"/>
    <w:rsid w:val="008917FD"/>
    <w:rsid w:val="00891A51"/>
    <w:rsid w:val="00891EFB"/>
    <w:rsid w:val="00891F24"/>
    <w:rsid w:val="00892052"/>
    <w:rsid w:val="00892BEE"/>
    <w:rsid w:val="008933AE"/>
    <w:rsid w:val="0089381C"/>
    <w:rsid w:val="00893BAA"/>
    <w:rsid w:val="008941F9"/>
    <w:rsid w:val="00894297"/>
    <w:rsid w:val="008946FE"/>
    <w:rsid w:val="00894AE6"/>
    <w:rsid w:val="008956EB"/>
    <w:rsid w:val="008957BA"/>
    <w:rsid w:val="00895F25"/>
    <w:rsid w:val="00896333"/>
    <w:rsid w:val="00897194"/>
    <w:rsid w:val="00897377"/>
    <w:rsid w:val="008973C9"/>
    <w:rsid w:val="00897A73"/>
    <w:rsid w:val="00897CE5"/>
    <w:rsid w:val="008A05AE"/>
    <w:rsid w:val="008A06CE"/>
    <w:rsid w:val="008A0CB7"/>
    <w:rsid w:val="008A0E22"/>
    <w:rsid w:val="008A10A3"/>
    <w:rsid w:val="008A128B"/>
    <w:rsid w:val="008A22FE"/>
    <w:rsid w:val="008A23A1"/>
    <w:rsid w:val="008A29CF"/>
    <w:rsid w:val="008A2EB0"/>
    <w:rsid w:val="008A2EE4"/>
    <w:rsid w:val="008A3029"/>
    <w:rsid w:val="008A330C"/>
    <w:rsid w:val="008A362D"/>
    <w:rsid w:val="008A3E90"/>
    <w:rsid w:val="008A432E"/>
    <w:rsid w:val="008A4EE0"/>
    <w:rsid w:val="008A5686"/>
    <w:rsid w:val="008A5775"/>
    <w:rsid w:val="008A5B59"/>
    <w:rsid w:val="008A64B1"/>
    <w:rsid w:val="008B03D9"/>
    <w:rsid w:val="008B081F"/>
    <w:rsid w:val="008B0969"/>
    <w:rsid w:val="008B0A9F"/>
    <w:rsid w:val="008B1109"/>
    <w:rsid w:val="008B1322"/>
    <w:rsid w:val="008B1970"/>
    <w:rsid w:val="008B1A53"/>
    <w:rsid w:val="008B2325"/>
    <w:rsid w:val="008B271B"/>
    <w:rsid w:val="008B2728"/>
    <w:rsid w:val="008B275C"/>
    <w:rsid w:val="008B29B1"/>
    <w:rsid w:val="008B2DF2"/>
    <w:rsid w:val="008B3A7A"/>
    <w:rsid w:val="008B3BCA"/>
    <w:rsid w:val="008B3EC9"/>
    <w:rsid w:val="008B40FB"/>
    <w:rsid w:val="008B43D0"/>
    <w:rsid w:val="008B5335"/>
    <w:rsid w:val="008B585B"/>
    <w:rsid w:val="008B5DDA"/>
    <w:rsid w:val="008B5EBD"/>
    <w:rsid w:val="008B61BE"/>
    <w:rsid w:val="008B67D0"/>
    <w:rsid w:val="008B6952"/>
    <w:rsid w:val="008C116F"/>
    <w:rsid w:val="008C14EF"/>
    <w:rsid w:val="008C1ADE"/>
    <w:rsid w:val="008C1D15"/>
    <w:rsid w:val="008C21FA"/>
    <w:rsid w:val="008C2CCB"/>
    <w:rsid w:val="008C31EC"/>
    <w:rsid w:val="008C3B65"/>
    <w:rsid w:val="008C3FF1"/>
    <w:rsid w:val="008C464B"/>
    <w:rsid w:val="008C4CC6"/>
    <w:rsid w:val="008C4EA1"/>
    <w:rsid w:val="008C5EB4"/>
    <w:rsid w:val="008C6272"/>
    <w:rsid w:val="008C6C83"/>
    <w:rsid w:val="008C6CAB"/>
    <w:rsid w:val="008C74B7"/>
    <w:rsid w:val="008C76B2"/>
    <w:rsid w:val="008D04E9"/>
    <w:rsid w:val="008D09C0"/>
    <w:rsid w:val="008D0E34"/>
    <w:rsid w:val="008D10AF"/>
    <w:rsid w:val="008D11A3"/>
    <w:rsid w:val="008D1268"/>
    <w:rsid w:val="008D1435"/>
    <w:rsid w:val="008D16D0"/>
    <w:rsid w:val="008D1C7E"/>
    <w:rsid w:val="008D24A8"/>
    <w:rsid w:val="008D338B"/>
    <w:rsid w:val="008D3442"/>
    <w:rsid w:val="008D36F4"/>
    <w:rsid w:val="008D37AC"/>
    <w:rsid w:val="008D3812"/>
    <w:rsid w:val="008D48EA"/>
    <w:rsid w:val="008D49DB"/>
    <w:rsid w:val="008D4EA3"/>
    <w:rsid w:val="008D633A"/>
    <w:rsid w:val="008D66A1"/>
    <w:rsid w:val="008D72D0"/>
    <w:rsid w:val="008D7379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6A6C"/>
    <w:rsid w:val="008E74DE"/>
    <w:rsid w:val="008F0044"/>
    <w:rsid w:val="008F00CA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5E7D"/>
    <w:rsid w:val="008F6201"/>
    <w:rsid w:val="008F628C"/>
    <w:rsid w:val="008F642F"/>
    <w:rsid w:val="008F6764"/>
    <w:rsid w:val="008F6989"/>
    <w:rsid w:val="008F6A31"/>
    <w:rsid w:val="008F6DC7"/>
    <w:rsid w:val="008F734D"/>
    <w:rsid w:val="008F7802"/>
    <w:rsid w:val="00900636"/>
    <w:rsid w:val="00901984"/>
    <w:rsid w:val="00901BB1"/>
    <w:rsid w:val="00902B8C"/>
    <w:rsid w:val="00902EA9"/>
    <w:rsid w:val="00903413"/>
    <w:rsid w:val="00903B6A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624"/>
    <w:rsid w:val="0091284E"/>
    <w:rsid w:val="00913580"/>
    <w:rsid w:val="009139D4"/>
    <w:rsid w:val="00913F84"/>
    <w:rsid w:val="00913FA1"/>
    <w:rsid w:val="0091400C"/>
    <w:rsid w:val="0091414D"/>
    <w:rsid w:val="0091428A"/>
    <w:rsid w:val="00914BD0"/>
    <w:rsid w:val="00914C08"/>
    <w:rsid w:val="00914D20"/>
    <w:rsid w:val="00915E9F"/>
    <w:rsid w:val="009163DF"/>
    <w:rsid w:val="009169CE"/>
    <w:rsid w:val="00916B74"/>
    <w:rsid w:val="0091729D"/>
    <w:rsid w:val="0091731C"/>
    <w:rsid w:val="00917F0F"/>
    <w:rsid w:val="00920D1D"/>
    <w:rsid w:val="00920F3B"/>
    <w:rsid w:val="00921239"/>
    <w:rsid w:val="009212A5"/>
    <w:rsid w:val="00921496"/>
    <w:rsid w:val="00921580"/>
    <w:rsid w:val="00921EC6"/>
    <w:rsid w:val="00922136"/>
    <w:rsid w:val="009221E4"/>
    <w:rsid w:val="00922746"/>
    <w:rsid w:val="00922D01"/>
    <w:rsid w:val="00922E6B"/>
    <w:rsid w:val="00922F2E"/>
    <w:rsid w:val="00922F61"/>
    <w:rsid w:val="00922FBE"/>
    <w:rsid w:val="0092381A"/>
    <w:rsid w:val="00924F9A"/>
    <w:rsid w:val="0092650E"/>
    <w:rsid w:val="00926B61"/>
    <w:rsid w:val="0092718D"/>
    <w:rsid w:val="009276AD"/>
    <w:rsid w:val="00927901"/>
    <w:rsid w:val="00927E44"/>
    <w:rsid w:val="0093004A"/>
    <w:rsid w:val="009300F2"/>
    <w:rsid w:val="00930561"/>
    <w:rsid w:val="0093077F"/>
    <w:rsid w:val="00930F2B"/>
    <w:rsid w:val="00931095"/>
    <w:rsid w:val="0093184F"/>
    <w:rsid w:val="009321A2"/>
    <w:rsid w:val="00932689"/>
    <w:rsid w:val="009327A7"/>
    <w:rsid w:val="00932822"/>
    <w:rsid w:val="00932A51"/>
    <w:rsid w:val="00933129"/>
    <w:rsid w:val="009335DC"/>
    <w:rsid w:val="0093404B"/>
    <w:rsid w:val="009341DF"/>
    <w:rsid w:val="009341EF"/>
    <w:rsid w:val="0093461D"/>
    <w:rsid w:val="00934EBA"/>
    <w:rsid w:val="00935341"/>
    <w:rsid w:val="00935653"/>
    <w:rsid w:val="0093571B"/>
    <w:rsid w:val="00935D57"/>
    <w:rsid w:val="0093667A"/>
    <w:rsid w:val="00936786"/>
    <w:rsid w:val="00936926"/>
    <w:rsid w:val="00937B96"/>
    <w:rsid w:val="00937DC6"/>
    <w:rsid w:val="0094030F"/>
    <w:rsid w:val="0094070B"/>
    <w:rsid w:val="00940FD6"/>
    <w:rsid w:val="0094173A"/>
    <w:rsid w:val="009417C5"/>
    <w:rsid w:val="009436C0"/>
    <w:rsid w:val="00944B4C"/>
    <w:rsid w:val="00944E4D"/>
    <w:rsid w:val="00945060"/>
    <w:rsid w:val="009451EF"/>
    <w:rsid w:val="0094614B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636"/>
    <w:rsid w:val="00954BD7"/>
    <w:rsid w:val="00954F62"/>
    <w:rsid w:val="00956664"/>
    <w:rsid w:val="0095701D"/>
    <w:rsid w:val="00957093"/>
    <w:rsid w:val="009573A7"/>
    <w:rsid w:val="0096144F"/>
    <w:rsid w:val="009618D1"/>
    <w:rsid w:val="00961B63"/>
    <w:rsid w:val="00961B99"/>
    <w:rsid w:val="00961DE9"/>
    <w:rsid w:val="00962983"/>
    <w:rsid w:val="00963129"/>
    <w:rsid w:val="00964841"/>
    <w:rsid w:val="00964DA6"/>
    <w:rsid w:val="00964DF2"/>
    <w:rsid w:val="0096554D"/>
    <w:rsid w:val="009656DB"/>
    <w:rsid w:val="0096611C"/>
    <w:rsid w:val="00966BAA"/>
    <w:rsid w:val="00966E90"/>
    <w:rsid w:val="00967CBA"/>
    <w:rsid w:val="00970A06"/>
    <w:rsid w:val="00970DA7"/>
    <w:rsid w:val="00970F1F"/>
    <w:rsid w:val="00970F2B"/>
    <w:rsid w:val="00970FBA"/>
    <w:rsid w:val="009710F3"/>
    <w:rsid w:val="00971109"/>
    <w:rsid w:val="00971942"/>
    <w:rsid w:val="0097230B"/>
    <w:rsid w:val="009723BE"/>
    <w:rsid w:val="00972926"/>
    <w:rsid w:val="00972D92"/>
    <w:rsid w:val="00972E51"/>
    <w:rsid w:val="00973654"/>
    <w:rsid w:val="00974E47"/>
    <w:rsid w:val="009752F2"/>
    <w:rsid w:val="00975F9B"/>
    <w:rsid w:val="0097625F"/>
    <w:rsid w:val="00976819"/>
    <w:rsid w:val="00976A08"/>
    <w:rsid w:val="00980D88"/>
    <w:rsid w:val="00981071"/>
    <w:rsid w:val="0098121D"/>
    <w:rsid w:val="009816C0"/>
    <w:rsid w:val="00981DA9"/>
    <w:rsid w:val="009830E7"/>
    <w:rsid w:val="00983FE9"/>
    <w:rsid w:val="00984117"/>
    <w:rsid w:val="00984741"/>
    <w:rsid w:val="00985384"/>
    <w:rsid w:val="009853BE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0D29"/>
    <w:rsid w:val="00991327"/>
    <w:rsid w:val="00991586"/>
    <w:rsid w:val="00991A08"/>
    <w:rsid w:val="009926FE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4E2"/>
    <w:rsid w:val="009A1C2A"/>
    <w:rsid w:val="009A1F50"/>
    <w:rsid w:val="009A21C4"/>
    <w:rsid w:val="009A227C"/>
    <w:rsid w:val="009A257D"/>
    <w:rsid w:val="009A2D46"/>
    <w:rsid w:val="009A2F2E"/>
    <w:rsid w:val="009A3195"/>
    <w:rsid w:val="009A3745"/>
    <w:rsid w:val="009A403F"/>
    <w:rsid w:val="009A494E"/>
    <w:rsid w:val="009A4ED3"/>
    <w:rsid w:val="009A5AC6"/>
    <w:rsid w:val="009A5F18"/>
    <w:rsid w:val="009A643B"/>
    <w:rsid w:val="009A70EC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37BE"/>
    <w:rsid w:val="009B3CB4"/>
    <w:rsid w:val="009B40D7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15F2"/>
    <w:rsid w:val="009C1A32"/>
    <w:rsid w:val="009C1DDF"/>
    <w:rsid w:val="009C267B"/>
    <w:rsid w:val="009C267D"/>
    <w:rsid w:val="009C2794"/>
    <w:rsid w:val="009C2A8B"/>
    <w:rsid w:val="009C32EB"/>
    <w:rsid w:val="009C3533"/>
    <w:rsid w:val="009C39A4"/>
    <w:rsid w:val="009C3A4E"/>
    <w:rsid w:val="009C424F"/>
    <w:rsid w:val="009C484B"/>
    <w:rsid w:val="009C4D02"/>
    <w:rsid w:val="009C4DCC"/>
    <w:rsid w:val="009C56D4"/>
    <w:rsid w:val="009C57DB"/>
    <w:rsid w:val="009C58B0"/>
    <w:rsid w:val="009C5C56"/>
    <w:rsid w:val="009C6911"/>
    <w:rsid w:val="009C6A6C"/>
    <w:rsid w:val="009C74B2"/>
    <w:rsid w:val="009C78B1"/>
    <w:rsid w:val="009D002F"/>
    <w:rsid w:val="009D0BE2"/>
    <w:rsid w:val="009D100A"/>
    <w:rsid w:val="009D1338"/>
    <w:rsid w:val="009D1367"/>
    <w:rsid w:val="009D13A5"/>
    <w:rsid w:val="009D1B22"/>
    <w:rsid w:val="009D2C90"/>
    <w:rsid w:val="009D2E5A"/>
    <w:rsid w:val="009D2FA3"/>
    <w:rsid w:val="009D3163"/>
    <w:rsid w:val="009D41C8"/>
    <w:rsid w:val="009D46E1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632"/>
    <w:rsid w:val="009E0839"/>
    <w:rsid w:val="009E0ACA"/>
    <w:rsid w:val="009E12F8"/>
    <w:rsid w:val="009E1304"/>
    <w:rsid w:val="009E1631"/>
    <w:rsid w:val="009E178B"/>
    <w:rsid w:val="009E1D94"/>
    <w:rsid w:val="009E2814"/>
    <w:rsid w:val="009E34C7"/>
    <w:rsid w:val="009E45C4"/>
    <w:rsid w:val="009E4F23"/>
    <w:rsid w:val="009E4FEA"/>
    <w:rsid w:val="009E54FD"/>
    <w:rsid w:val="009E57EE"/>
    <w:rsid w:val="009E6126"/>
    <w:rsid w:val="009E67F6"/>
    <w:rsid w:val="009E6A76"/>
    <w:rsid w:val="009E7309"/>
    <w:rsid w:val="009E734B"/>
    <w:rsid w:val="009E73E6"/>
    <w:rsid w:val="009E7F28"/>
    <w:rsid w:val="009E7FF7"/>
    <w:rsid w:val="009F01B5"/>
    <w:rsid w:val="009F0BC6"/>
    <w:rsid w:val="009F0E5C"/>
    <w:rsid w:val="009F0F92"/>
    <w:rsid w:val="009F0F9C"/>
    <w:rsid w:val="009F177C"/>
    <w:rsid w:val="009F1AA6"/>
    <w:rsid w:val="009F2B00"/>
    <w:rsid w:val="009F2C78"/>
    <w:rsid w:val="009F3127"/>
    <w:rsid w:val="009F3663"/>
    <w:rsid w:val="009F37CD"/>
    <w:rsid w:val="009F3D8C"/>
    <w:rsid w:val="009F42F7"/>
    <w:rsid w:val="009F45B2"/>
    <w:rsid w:val="009F4878"/>
    <w:rsid w:val="009F5226"/>
    <w:rsid w:val="009F5A48"/>
    <w:rsid w:val="009F69FB"/>
    <w:rsid w:val="009F6C85"/>
    <w:rsid w:val="009F7217"/>
    <w:rsid w:val="009F7948"/>
    <w:rsid w:val="009F7B08"/>
    <w:rsid w:val="00A0032E"/>
    <w:rsid w:val="00A00D6F"/>
    <w:rsid w:val="00A01197"/>
    <w:rsid w:val="00A011A7"/>
    <w:rsid w:val="00A018D2"/>
    <w:rsid w:val="00A01A90"/>
    <w:rsid w:val="00A01AAA"/>
    <w:rsid w:val="00A02EF1"/>
    <w:rsid w:val="00A057AD"/>
    <w:rsid w:val="00A06041"/>
    <w:rsid w:val="00A066F7"/>
    <w:rsid w:val="00A06B3B"/>
    <w:rsid w:val="00A07279"/>
    <w:rsid w:val="00A07429"/>
    <w:rsid w:val="00A07930"/>
    <w:rsid w:val="00A07CD7"/>
    <w:rsid w:val="00A1019E"/>
    <w:rsid w:val="00A10391"/>
    <w:rsid w:val="00A1143B"/>
    <w:rsid w:val="00A11778"/>
    <w:rsid w:val="00A12167"/>
    <w:rsid w:val="00A1223C"/>
    <w:rsid w:val="00A12397"/>
    <w:rsid w:val="00A12526"/>
    <w:rsid w:val="00A12FD7"/>
    <w:rsid w:val="00A136F0"/>
    <w:rsid w:val="00A14336"/>
    <w:rsid w:val="00A14E13"/>
    <w:rsid w:val="00A15011"/>
    <w:rsid w:val="00A15828"/>
    <w:rsid w:val="00A15AE8"/>
    <w:rsid w:val="00A15C61"/>
    <w:rsid w:val="00A1627F"/>
    <w:rsid w:val="00A16C09"/>
    <w:rsid w:val="00A171BF"/>
    <w:rsid w:val="00A17772"/>
    <w:rsid w:val="00A17F12"/>
    <w:rsid w:val="00A203D2"/>
    <w:rsid w:val="00A2073C"/>
    <w:rsid w:val="00A21692"/>
    <w:rsid w:val="00A21C63"/>
    <w:rsid w:val="00A21E55"/>
    <w:rsid w:val="00A21F7F"/>
    <w:rsid w:val="00A2288B"/>
    <w:rsid w:val="00A229AC"/>
    <w:rsid w:val="00A23A1A"/>
    <w:rsid w:val="00A23AAE"/>
    <w:rsid w:val="00A24168"/>
    <w:rsid w:val="00A243C4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C88"/>
    <w:rsid w:val="00A30870"/>
    <w:rsid w:val="00A308B6"/>
    <w:rsid w:val="00A30B0E"/>
    <w:rsid w:val="00A30DB8"/>
    <w:rsid w:val="00A31710"/>
    <w:rsid w:val="00A31977"/>
    <w:rsid w:val="00A320E7"/>
    <w:rsid w:val="00A32347"/>
    <w:rsid w:val="00A3268F"/>
    <w:rsid w:val="00A32D73"/>
    <w:rsid w:val="00A33B3E"/>
    <w:rsid w:val="00A33D6E"/>
    <w:rsid w:val="00A3425D"/>
    <w:rsid w:val="00A34607"/>
    <w:rsid w:val="00A34FA7"/>
    <w:rsid w:val="00A359B0"/>
    <w:rsid w:val="00A35F1A"/>
    <w:rsid w:val="00A36979"/>
    <w:rsid w:val="00A36AAA"/>
    <w:rsid w:val="00A36DD4"/>
    <w:rsid w:val="00A400C2"/>
    <w:rsid w:val="00A4038E"/>
    <w:rsid w:val="00A40CE5"/>
    <w:rsid w:val="00A428EB"/>
    <w:rsid w:val="00A42F8F"/>
    <w:rsid w:val="00A43994"/>
    <w:rsid w:val="00A43D8B"/>
    <w:rsid w:val="00A43EDE"/>
    <w:rsid w:val="00A43FE4"/>
    <w:rsid w:val="00A44C92"/>
    <w:rsid w:val="00A44EC7"/>
    <w:rsid w:val="00A45020"/>
    <w:rsid w:val="00A4558D"/>
    <w:rsid w:val="00A45C88"/>
    <w:rsid w:val="00A467AF"/>
    <w:rsid w:val="00A46EC5"/>
    <w:rsid w:val="00A478FF"/>
    <w:rsid w:val="00A47A74"/>
    <w:rsid w:val="00A502D3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35B8"/>
    <w:rsid w:val="00A53946"/>
    <w:rsid w:val="00A53F5D"/>
    <w:rsid w:val="00A54C8B"/>
    <w:rsid w:val="00A54DDB"/>
    <w:rsid w:val="00A55041"/>
    <w:rsid w:val="00A5532A"/>
    <w:rsid w:val="00A5604A"/>
    <w:rsid w:val="00A563F6"/>
    <w:rsid w:val="00A568B8"/>
    <w:rsid w:val="00A56A75"/>
    <w:rsid w:val="00A56DE1"/>
    <w:rsid w:val="00A571B3"/>
    <w:rsid w:val="00A57DAC"/>
    <w:rsid w:val="00A600DF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409B"/>
    <w:rsid w:val="00A640E9"/>
    <w:rsid w:val="00A64FAE"/>
    <w:rsid w:val="00A672F1"/>
    <w:rsid w:val="00A67376"/>
    <w:rsid w:val="00A67617"/>
    <w:rsid w:val="00A67C42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2F5E"/>
    <w:rsid w:val="00A734EC"/>
    <w:rsid w:val="00A73577"/>
    <w:rsid w:val="00A73600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D5E"/>
    <w:rsid w:val="00A77633"/>
    <w:rsid w:val="00A77F29"/>
    <w:rsid w:val="00A800F7"/>
    <w:rsid w:val="00A80191"/>
    <w:rsid w:val="00A805B9"/>
    <w:rsid w:val="00A80787"/>
    <w:rsid w:val="00A8119F"/>
    <w:rsid w:val="00A8138F"/>
    <w:rsid w:val="00A81451"/>
    <w:rsid w:val="00A81D79"/>
    <w:rsid w:val="00A81E78"/>
    <w:rsid w:val="00A82011"/>
    <w:rsid w:val="00A821FE"/>
    <w:rsid w:val="00A8235C"/>
    <w:rsid w:val="00A82B10"/>
    <w:rsid w:val="00A8305A"/>
    <w:rsid w:val="00A83AA8"/>
    <w:rsid w:val="00A84589"/>
    <w:rsid w:val="00A84E74"/>
    <w:rsid w:val="00A850E9"/>
    <w:rsid w:val="00A85276"/>
    <w:rsid w:val="00A85297"/>
    <w:rsid w:val="00A85C8E"/>
    <w:rsid w:val="00A86BD1"/>
    <w:rsid w:val="00A87142"/>
    <w:rsid w:val="00A87786"/>
    <w:rsid w:val="00A9031F"/>
    <w:rsid w:val="00A91578"/>
    <w:rsid w:val="00A92240"/>
    <w:rsid w:val="00A927AC"/>
    <w:rsid w:val="00A92B36"/>
    <w:rsid w:val="00A938D0"/>
    <w:rsid w:val="00A939CD"/>
    <w:rsid w:val="00A93F16"/>
    <w:rsid w:val="00A947C8"/>
    <w:rsid w:val="00A94C97"/>
    <w:rsid w:val="00A9568E"/>
    <w:rsid w:val="00A958A7"/>
    <w:rsid w:val="00A9615A"/>
    <w:rsid w:val="00A96EAB"/>
    <w:rsid w:val="00A976D5"/>
    <w:rsid w:val="00A97742"/>
    <w:rsid w:val="00A97EC1"/>
    <w:rsid w:val="00A97F0B"/>
    <w:rsid w:val="00AA005C"/>
    <w:rsid w:val="00AA0A92"/>
    <w:rsid w:val="00AA0DEE"/>
    <w:rsid w:val="00AA1A21"/>
    <w:rsid w:val="00AA1F0B"/>
    <w:rsid w:val="00AA2CAD"/>
    <w:rsid w:val="00AA300D"/>
    <w:rsid w:val="00AA39FD"/>
    <w:rsid w:val="00AA4BEA"/>
    <w:rsid w:val="00AA4E38"/>
    <w:rsid w:val="00AA54AA"/>
    <w:rsid w:val="00AA59B4"/>
    <w:rsid w:val="00AA613A"/>
    <w:rsid w:val="00AA629C"/>
    <w:rsid w:val="00AA6CE7"/>
    <w:rsid w:val="00AA7946"/>
    <w:rsid w:val="00AA7C5E"/>
    <w:rsid w:val="00AA7DC0"/>
    <w:rsid w:val="00AA7EE9"/>
    <w:rsid w:val="00AB0B9A"/>
    <w:rsid w:val="00AB0CFB"/>
    <w:rsid w:val="00AB0EF5"/>
    <w:rsid w:val="00AB1037"/>
    <w:rsid w:val="00AB107F"/>
    <w:rsid w:val="00AB114F"/>
    <w:rsid w:val="00AB1480"/>
    <w:rsid w:val="00AB1D9C"/>
    <w:rsid w:val="00AB2FD6"/>
    <w:rsid w:val="00AB332B"/>
    <w:rsid w:val="00AB3348"/>
    <w:rsid w:val="00AB4277"/>
    <w:rsid w:val="00AB4604"/>
    <w:rsid w:val="00AB487C"/>
    <w:rsid w:val="00AB4CA9"/>
    <w:rsid w:val="00AB4D8D"/>
    <w:rsid w:val="00AB5367"/>
    <w:rsid w:val="00AB5773"/>
    <w:rsid w:val="00AB5AAD"/>
    <w:rsid w:val="00AB5F98"/>
    <w:rsid w:val="00AB7256"/>
    <w:rsid w:val="00AB7B9F"/>
    <w:rsid w:val="00AB7FE4"/>
    <w:rsid w:val="00AC02AB"/>
    <w:rsid w:val="00AC0DCA"/>
    <w:rsid w:val="00AC11BD"/>
    <w:rsid w:val="00AC1BD4"/>
    <w:rsid w:val="00AC2AFB"/>
    <w:rsid w:val="00AC2B0E"/>
    <w:rsid w:val="00AC2BDE"/>
    <w:rsid w:val="00AC3441"/>
    <w:rsid w:val="00AC3B17"/>
    <w:rsid w:val="00AC490E"/>
    <w:rsid w:val="00AC4947"/>
    <w:rsid w:val="00AC56F6"/>
    <w:rsid w:val="00AC5B96"/>
    <w:rsid w:val="00AC68EE"/>
    <w:rsid w:val="00AC6AB8"/>
    <w:rsid w:val="00AC7BBA"/>
    <w:rsid w:val="00AD03A1"/>
    <w:rsid w:val="00AD0B26"/>
    <w:rsid w:val="00AD27F8"/>
    <w:rsid w:val="00AD375B"/>
    <w:rsid w:val="00AD3779"/>
    <w:rsid w:val="00AD3A7A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179"/>
    <w:rsid w:val="00AE2C64"/>
    <w:rsid w:val="00AE3240"/>
    <w:rsid w:val="00AE343A"/>
    <w:rsid w:val="00AE3474"/>
    <w:rsid w:val="00AE5BB2"/>
    <w:rsid w:val="00AE63B8"/>
    <w:rsid w:val="00AE6430"/>
    <w:rsid w:val="00AE696B"/>
    <w:rsid w:val="00AE6D4A"/>
    <w:rsid w:val="00AE735D"/>
    <w:rsid w:val="00AF0690"/>
    <w:rsid w:val="00AF0D6B"/>
    <w:rsid w:val="00AF131C"/>
    <w:rsid w:val="00AF1EE6"/>
    <w:rsid w:val="00AF2210"/>
    <w:rsid w:val="00AF24E5"/>
    <w:rsid w:val="00AF2827"/>
    <w:rsid w:val="00AF28F8"/>
    <w:rsid w:val="00AF2DB2"/>
    <w:rsid w:val="00AF4158"/>
    <w:rsid w:val="00AF44AC"/>
    <w:rsid w:val="00AF4912"/>
    <w:rsid w:val="00AF4BEA"/>
    <w:rsid w:val="00AF4E5D"/>
    <w:rsid w:val="00AF5469"/>
    <w:rsid w:val="00AF593B"/>
    <w:rsid w:val="00AF5B7A"/>
    <w:rsid w:val="00AF5E93"/>
    <w:rsid w:val="00AF6097"/>
    <w:rsid w:val="00AF65B5"/>
    <w:rsid w:val="00AF66DC"/>
    <w:rsid w:val="00AF6C80"/>
    <w:rsid w:val="00AF6E30"/>
    <w:rsid w:val="00B003B1"/>
    <w:rsid w:val="00B003D3"/>
    <w:rsid w:val="00B01F0F"/>
    <w:rsid w:val="00B01FB5"/>
    <w:rsid w:val="00B02B62"/>
    <w:rsid w:val="00B0461A"/>
    <w:rsid w:val="00B046A9"/>
    <w:rsid w:val="00B05931"/>
    <w:rsid w:val="00B05ECA"/>
    <w:rsid w:val="00B063B7"/>
    <w:rsid w:val="00B0671F"/>
    <w:rsid w:val="00B06A1F"/>
    <w:rsid w:val="00B06C24"/>
    <w:rsid w:val="00B06FE2"/>
    <w:rsid w:val="00B07220"/>
    <w:rsid w:val="00B072D0"/>
    <w:rsid w:val="00B076B2"/>
    <w:rsid w:val="00B077F2"/>
    <w:rsid w:val="00B10699"/>
    <w:rsid w:val="00B10CAD"/>
    <w:rsid w:val="00B10F48"/>
    <w:rsid w:val="00B1102F"/>
    <w:rsid w:val="00B114F2"/>
    <w:rsid w:val="00B115E1"/>
    <w:rsid w:val="00B11AD9"/>
    <w:rsid w:val="00B11C79"/>
    <w:rsid w:val="00B11CE1"/>
    <w:rsid w:val="00B1206F"/>
    <w:rsid w:val="00B1407C"/>
    <w:rsid w:val="00B144BB"/>
    <w:rsid w:val="00B146CB"/>
    <w:rsid w:val="00B14B1A"/>
    <w:rsid w:val="00B1549B"/>
    <w:rsid w:val="00B15655"/>
    <w:rsid w:val="00B15DC8"/>
    <w:rsid w:val="00B16422"/>
    <w:rsid w:val="00B17CCD"/>
    <w:rsid w:val="00B203C8"/>
    <w:rsid w:val="00B209F6"/>
    <w:rsid w:val="00B20C15"/>
    <w:rsid w:val="00B20CC4"/>
    <w:rsid w:val="00B213C2"/>
    <w:rsid w:val="00B21DC8"/>
    <w:rsid w:val="00B224AE"/>
    <w:rsid w:val="00B22B99"/>
    <w:rsid w:val="00B22D60"/>
    <w:rsid w:val="00B23D84"/>
    <w:rsid w:val="00B24C97"/>
    <w:rsid w:val="00B259DD"/>
    <w:rsid w:val="00B25AE1"/>
    <w:rsid w:val="00B25E2C"/>
    <w:rsid w:val="00B265F3"/>
    <w:rsid w:val="00B269DF"/>
    <w:rsid w:val="00B2757F"/>
    <w:rsid w:val="00B277EA"/>
    <w:rsid w:val="00B27813"/>
    <w:rsid w:val="00B27A6C"/>
    <w:rsid w:val="00B307A7"/>
    <w:rsid w:val="00B30C42"/>
    <w:rsid w:val="00B30D23"/>
    <w:rsid w:val="00B30E3F"/>
    <w:rsid w:val="00B30EEF"/>
    <w:rsid w:val="00B314B5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8DA"/>
    <w:rsid w:val="00B42E2F"/>
    <w:rsid w:val="00B42E38"/>
    <w:rsid w:val="00B430A9"/>
    <w:rsid w:val="00B4311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6369"/>
    <w:rsid w:val="00B465EB"/>
    <w:rsid w:val="00B47F86"/>
    <w:rsid w:val="00B50283"/>
    <w:rsid w:val="00B506B0"/>
    <w:rsid w:val="00B509E3"/>
    <w:rsid w:val="00B512D8"/>
    <w:rsid w:val="00B515D4"/>
    <w:rsid w:val="00B5339A"/>
    <w:rsid w:val="00B53857"/>
    <w:rsid w:val="00B53B28"/>
    <w:rsid w:val="00B54098"/>
    <w:rsid w:val="00B54255"/>
    <w:rsid w:val="00B543C6"/>
    <w:rsid w:val="00B549F6"/>
    <w:rsid w:val="00B54D75"/>
    <w:rsid w:val="00B54E91"/>
    <w:rsid w:val="00B55224"/>
    <w:rsid w:val="00B554BC"/>
    <w:rsid w:val="00B555F7"/>
    <w:rsid w:val="00B556C5"/>
    <w:rsid w:val="00B55854"/>
    <w:rsid w:val="00B55B09"/>
    <w:rsid w:val="00B56E08"/>
    <w:rsid w:val="00B5725E"/>
    <w:rsid w:val="00B57312"/>
    <w:rsid w:val="00B57B32"/>
    <w:rsid w:val="00B57BB8"/>
    <w:rsid w:val="00B604C9"/>
    <w:rsid w:val="00B60655"/>
    <w:rsid w:val="00B61A64"/>
    <w:rsid w:val="00B61D65"/>
    <w:rsid w:val="00B61F41"/>
    <w:rsid w:val="00B62354"/>
    <w:rsid w:val="00B62733"/>
    <w:rsid w:val="00B62BBD"/>
    <w:rsid w:val="00B63221"/>
    <w:rsid w:val="00B63ED0"/>
    <w:rsid w:val="00B6468A"/>
    <w:rsid w:val="00B64A61"/>
    <w:rsid w:val="00B64F8F"/>
    <w:rsid w:val="00B65080"/>
    <w:rsid w:val="00B6580B"/>
    <w:rsid w:val="00B65879"/>
    <w:rsid w:val="00B6595D"/>
    <w:rsid w:val="00B65D84"/>
    <w:rsid w:val="00B65EC5"/>
    <w:rsid w:val="00B661AE"/>
    <w:rsid w:val="00B669CA"/>
    <w:rsid w:val="00B6713A"/>
    <w:rsid w:val="00B6789F"/>
    <w:rsid w:val="00B70277"/>
    <w:rsid w:val="00B70C3A"/>
    <w:rsid w:val="00B710EB"/>
    <w:rsid w:val="00B71FB4"/>
    <w:rsid w:val="00B72280"/>
    <w:rsid w:val="00B7339B"/>
    <w:rsid w:val="00B739A9"/>
    <w:rsid w:val="00B744B6"/>
    <w:rsid w:val="00B74945"/>
    <w:rsid w:val="00B75162"/>
    <w:rsid w:val="00B7568A"/>
    <w:rsid w:val="00B76027"/>
    <w:rsid w:val="00B767FC"/>
    <w:rsid w:val="00B77867"/>
    <w:rsid w:val="00B80B49"/>
    <w:rsid w:val="00B81B3E"/>
    <w:rsid w:val="00B81C40"/>
    <w:rsid w:val="00B82234"/>
    <w:rsid w:val="00B822A3"/>
    <w:rsid w:val="00B82E5E"/>
    <w:rsid w:val="00B83055"/>
    <w:rsid w:val="00B832E0"/>
    <w:rsid w:val="00B8395D"/>
    <w:rsid w:val="00B83B50"/>
    <w:rsid w:val="00B84FEF"/>
    <w:rsid w:val="00B85583"/>
    <w:rsid w:val="00B86737"/>
    <w:rsid w:val="00B86780"/>
    <w:rsid w:val="00B87251"/>
    <w:rsid w:val="00B87D6A"/>
    <w:rsid w:val="00B90691"/>
    <w:rsid w:val="00B90860"/>
    <w:rsid w:val="00B90AD7"/>
    <w:rsid w:val="00B90D5C"/>
    <w:rsid w:val="00B914AD"/>
    <w:rsid w:val="00B9185B"/>
    <w:rsid w:val="00B92012"/>
    <w:rsid w:val="00B937EB"/>
    <w:rsid w:val="00B952CA"/>
    <w:rsid w:val="00B95746"/>
    <w:rsid w:val="00B95810"/>
    <w:rsid w:val="00B95DA7"/>
    <w:rsid w:val="00B95E5A"/>
    <w:rsid w:val="00B96189"/>
    <w:rsid w:val="00B9644A"/>
    <w:rsid w:val="00B97682"/>
    <w:rsid w:val="00BA1166"/>
    <w:rsid w:val="00BA1566"/>
    <w:rsid w:val="00BA189A"/>
    <w:rsid w:val="00BA1B4D"/>
    <w:rsid w:val="00BA1D51"/>
    <w:rsid w:val="00BA1FEA"/>
    <w:rsid w:val="00BA26AF"/>
    <w:rsid w:val="00BA279E"/>
    <w:rsid w:val="00BA294B"/>
    <w:rsid w:val="00BA2C26"/>
    <w:rsid w:val="00BA37BB"/>
    <w:rsid w:val="00BA3B5B"/>
    <w:rsid w:val="00BA51D4"/>
    <w:rsid w:val="00BA5910"/>
    <w:rsid w:val="00BA59AD"/>
    <w:rsid w:val="00BA5C4A"/>
    <w:rsid w:val="00BA5E54"/>
    <w:rsid w:val="00BA7400"/>
    <w:rsid w:val="00BA75AF"/>
    <w:rsid w:val="00BA761E"/>
    <w:rsid w:val="00BA7A83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B5A"/>
    <w:rsid w:val="00BB7D1F"/>
    <w:rsid w:val="00BB7E47"/>
    <w:rsid w:val="00BC08AD"/>
    <w:rsid w:val="00BC0975"/>
    <w:rsid w:val="00BC098B"/>
    <w:rsid w:val="00BC0ABA"/>
    <w:rsid w:val="00BC0DA1"/>
    <w:rsid w:val="00BC0DD3"/>
    <w:rsid w:val="00BC0E30"/>
    <w:rsid w:val="00BC1505"/>
    <w:rsid w:val="00BC1FFF"/>
    <w:rsid w:val="00BC23AC"/>
    <w:rsid w:val="00BC2C7D"/>
    <w:rsid w:val="00BC30E5"/>
    <w:rsid w:val="00BC3359"/>
    <w:rsid w:val="00BC34F8"/>
    <w:rsid w:val="00BC4744"/>
    <w:rsid w:val="00BC510E"/>
    <w:rsid w:val="00BC54F4"/>
    <w:rsid w:val="00BC5C1F"/>
    <w:rsid w:val="00BC5FD2"/>
    <w:rsid w:val="00BC62A7"/>
    <w:rsid w:val="00BC64F7"/>
    <w:rsid w:val="00BC6753"/>
    <w:rsid w:val="00BC67E3"/>
    <w:rsid w:val="00BC698D"/>
    <w:rsid w:val="00BC6B3D"/>
    <w:rsid w:val="00BC79EE"/>
    <w:rsid w:val="00BD095A"/>
    <w:rsid w:val="00BD12FA"/>
    <w:rsid w:val="00BD1488"/>
    <w:rsid w:val="00BD15EC"/>
    <w:rsid w:val="00BD1757"/>
    <w:rsid w:val="00BD1FBA"/>
    <w:rsid w:val="00BD200C"/>
    <w:rsid w:val="00BD2538"/>
    <w:rsid w:val="00BD26A5"/>
    <w:rsid w:val="00BD33D5"/>
    <w:rsid w:val="00BD3A09"/>
    <w:rsid w:val="00BD3BF7"/>
    <w:rsid w:val="00BD44B1"/>
    <w:rsid w:val="00BD4538"/>
    <w:rsid w:val="00BD5B01"/>
    <w:rsid w:val="00BD6710"/>
    <w:rsid w:val="00BD6C88"/>
    <w:rsid w:val="00BD6EA9"/>
    <w:rsid w:val="00BD754B"/>
    <w:rsid w:val="00BE0142"/>
    <w:rsid w:val="00BE0157"/>
    <w:rsid w:val="00BE0205"/>
    <w:rsid w:val="00BE02E1"/>
    <w:rsid w:val="00BE0D0A"/>
    <w:rsid w:val="00BE0D68"/>
    <w:rsid w:val="00BE0E0B"/>
    <w:rsid w:val="00BE1310"/>
    <w:rsid w:val="00BE2071"/>
    <w:rsid w:val="00BE20A4"/>
    <w:rsid w:val="00BE281E"/>
    <w:rsid w:val="00BE29A7"/>
    <w:rsid w:val="00BE2B6F"/>
    <w:rsid w:val="00BE2F5A"/>
    <w:rsid w:val="00BE2FFE"/>
    <w:rsid w:val="00BE3814"/>
    <w:rsid w:val="00BE4436"/>
    <w:rsid w:val="00BE4437"/>
    <w:rsid w:val="00BE4636"/>
    <w:rsid w:val="00BE465B"/>
    <w:rsid w:val="00BE4821"/>
    <w:rsid w:val="00BE4847"/>
    <w:rsid w:val="00BE4A8C"/>
    <w:rsid w:val="00BE4B16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B6A"/>
    <w:rsid w:val="00BF2A72"/>
    <w:rsid w:val="00BF2C2B"/>
    <w:rsid w:val="00BF2F80"/>
    <w:rsid w:val="00BF3941"/>
    <w:rsid w:val="00BF3EEF"/>
    <w:rsid w:val="00BF3FFF"/>
    <w:rsid w:val="00BF4619"/>
    <w:rsid w:val="00BF4B75"/>
    <w:rsid w:val="00BF4E20"/>
    <w:rsid w:val="00BF507B"/>
    <w:rsid w:val="00BF5A97"/>
    <w:rsid w:val="00BF640A"/>
    <w:rsid w:val="00BF6A91"/>
    <w:rsid w:val="00BF6E3D"/>
    <w:rsid w:val="00BF71D4"/>
    <w:rsid w:val="00BF75BD"/>
    <w:rsid w:val="00C005FD"/>
    <w:rsid w:val="00C00745"/>
    <w:rsid w:val="00C00ADA"/>
    <w:rsid w:val="00C00C82"/>
    <w:rsid w:val="00C00F57"/>
    <w:rsid w:val="00C01C12"/>
    <w:rsid w:val="00C0343B"/>
    <w:rsid w:val="00C03B4C"/>
    <w:rsid w:val="00C04152"/>
    <w:rsid w:val="00C04549"/>
    <w:rsid w:val="00C04FB8"/>
    <w:rsid w:val="00C05034"/>
    <w:rsid w:val="00C057D9"/>
    <w:rsid w:val="00C05A49"/>
    <w:rsid w:val="00C05AAA"/>
    <w:rsid w:val="00C06415"/>
    <w:rsid w:val="00C069CD"/>
    <w:rsid w:val="00C06D77"/>
    <w:rsid w:val="00C06F9D"/>
    <w:rsid w:val="00C10340"/>
    <w:rsid w:val="00C10590"/>
    <w:rsid w:val="00C10723"/>
    <w:rsid w:val="00C1096F"/>
    <w:rsid w:val="00C11B16"/>
    <w:rsid w:val="00C11FE9"/>
    <w:rsid w:val="00C131EC"/>
    <w:rsid w:val="00C136E3"/>
    <w:rsid w:val="00C138C1"/>
    <w:rsid w:val="00C1416C"/>
    <w:rsid w:val="00C14439"/>
    <w:rsid w:val="00C14440"/>
    <w:rsid w:val="00C14B31"/>
    <w:rsid w:val="00C153F3"/>
    <w:rsid w:val="00C15909"/>
    <w:rsid w:val="00C166E3"/>
    <w:rsid w:val="00C1679D"/>
    <w:rsid w:val="00C16C63"/>
    <w:rsid w:val="00C17BAC"/>
    <w:rsid w:val="00C17CD5"/>
    <w:rsid w:val="00C21CB6"/>
    <w:rsid w:val="00C21E0F"/>
    <w:rsid w:val="00C21EE1"/>
    <w:rsid w:val="00C22320"/>
    <w:rsid w:val="00C22352"/>
    <w:rsid w:val="00C2322A"/>
    <w:rsid w:val="00C234D3"/>
    <w:rsid w:val="00C23FBC"/>
    <w:rsid w:val="00C25084"/>
    <w:rsid w:val="00C251A8"/>
    <w:rsid w:val="00C257ED"/>
    <w:rsid w:val="00C25B0F"/>
    <w:rsid w:val="00C25DBD"/>
    <w:rsid w:val="00C272DF"/>
    <w:rsid w:val="00C27649"/>
    <w:rsid w:val="00C27A48"/>
    <w:rsid w:val="00C30692"/>
    <w:rsid w:val="00C309E0"/>
    <w:rsid w:val="00C30FF4"/>
    <w:rsid w:val="00C31AC0"/>
    <w:rsid w:val="00C31D07"/>
    <w:rsid w:val="00C3207A"/>
    <w:rsid w:val="00C32200"/>
    <w:rsid w:val="00C323FA"/>
    <w:rsid w:val="00C324FD"/>
    <w:rsid w:val="00C32EC8"/>
    <w:rsid w:val="00C32FF8"/>
    <w:rsid w:val="00C332ED"/>
    <w:rsid w:val="00C3366C"/>
    <w:rsid w:val="00C33C76"/>
    <w:rsid w:val="00C348A9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27CB"/>
    <w:rsid w:val="00C433FB"/>
    <w:rsid w:val="00C43586"/>
    <w:rsid w:val="00C43E8E"/>
    <w:rsid w:val="00C44260"/>
    <w:rsid w:val="00C4454A"/>
    <w:rsid w:val="00C44B59"/>
    <w:rsid w:val="00C45633"/>
    <w:rsid w:val="00C460CF"/>
    <w:rsid w:val="00C46229"/>
    <w:rsid w:val="00C4714D"/>
    <w:rsid w:val="00C47279"/>
    <w:rsid w:val="00C479AD"/>
    <w:rsid w:val="00C47F3D"/>
    <w:rsid w:val="00C5070C"/>
    <w:rsid w:val="00C51126"/>
    <w:rsid w:val="00C51265"/>
    <w:rsid w:val="00C51528"/>
    <w:rsid w:val="00C51608"/>
    <w:rsid w:val="00C5177F"/>
    <w:rsid w:val="00C51D5A"/>
    <w:rsid w:val="00C52749"/>
    <w:rsid w:val="00C52F43"/>
    <w:rsid w:val="00C53512"/>
    <w:rsid w:val="00C5357F"/>
    <w:rsid w:val="00C538EB"/>
    <w:rsid w:val="00C53AF6"/>
    <w:rsid w:val="00C54087"/>
    <w:rsid w:val="00C55234"/>
    <w:rsid w:val="00C5530A"/>
    <w:rsid w:val="00C5554A"/>
    <w:rsid w:val="00C55A39"/>
    <w:rsid w:val="00C56828"/>
    <w:rsid w:val="00C56FA0"/>
    <w:rsid w:val="00C570CC"/>
    <w:rsid w:val="00C603E2"/>
    <w:rsid w:val="00C60763"/>
    <w:rsid w:val="00C60888"/>
    <w:rsid w:val="00C60BF4"/>
    <w:rsid w:val="00C6203F"/>
    <w:rsid w:val="00C62122"/>
    <w:rsid w:val="00C627B7"/>
    <w:rsid w:val="00C62951"/>
    <w:rsid w:val="00C62E3F"/>
    <w:rsid w:val="00C64202"/>
    <w:rsid w:val="00C65713"/>
    <w:rsid w:val="00C66328"/>
    <w:rsid w:val="00C66415"/>
    <w:rsid w:val="00C66989"/>
    <w:rsid w:val="00C66FC0"/>
    <w:rsid w:val="00C67993"/>
    <w:rsid w:val="00C67CFC"/>
    <w:rsid w:val="00C704AA"/>
    <w:rsid w:val="00C7067C"/>
    <w:rsid w:val="00C70EF6"/>
    <w:rsid w:val="00C71732"/>
    <w:rsid w:val="00C7192B"/>
    <w:rsid w:val="00C71F27"/>
    <w:rsid w:val="00C7236D"/>
    <w:rsid w:val="00C7273F"/>
    <w:rsid w:val="00C728A0"/>
    <w:rsid w:val="00C72918"/>
    <w:rsid w:val="00C730DC"/>
    <w:rsid w:val="00C736CA"/>
    <w:rsid w:val="00C73760"/>
    <w:rsid w:val="00C74194"/>
    <w:rsid w:val="00C74353"/>
    <w:rsid w:val="00C74718"/>
    <w:rsid w:val="00C74918"/>
    <w:rsid w:val="00C74E43"/>
    <w:rsid w:val="00C75013"/>
    <w:rsid w:val="00C754DB"/>
    <w:rsid w:val="00C75F58"/>
    <w:rsid w:val="00C76529"/>
    <w:rsid w:val="00C76BD9"/>
    <w:rsid w:val="00C77457"/>
    <w:rsid w:val="00C77FB9"/>
    <w:rsid w:val="00C824C4"/>
    <w:rsid w:val="00C82D97"/>
    <w:rsid w:val="00C837CD"/>
    <w:rsid w:val="00C8408A"/>
    <w:rsid w:val="00C8416E"/>
    <w:rsid w:val="00C84423"/>
    <w:rsid w:val="00C84B45"/>
    <w:rsid w:val="00C85783"/>
    <w:rsid w:val="00C86D1A"/>
    <w:rsid w:val="00C873DA"/>
    <w:rsid w:val="00C87589"/>
    <w:rsid w:val="00C879F2"/>
    <w:rsid w:val="00C90DDF"/>
    <w:rsid w:val="00C91B48"/>
    <w:rsid w:val="00C91CA7"/>
    <w:rsid w:val="00C9242E"/>
    <w:rsid w:val="00C924E5"/>
    <w:rsid w:val="00C92EAD"/>
    <w:rsid w:val="00C92F6F"/>
    <w:rsid w:val="00C934C8"/>
    <w:rsid w:val="00C93F21"/>
    <w:rsid w:val="00C945F1"/>
    <w:rsid w:val="00C94956"/>
    <w:rsid w:val="00C94B22"/>
    <w:rsid w:val="00C94D10"/>
    <w:rsid w:val="00C9560A"/>
    <w:rsid w:val="00C95718"/>
    <w:rsid w:val="00C973A1"/>
    <w:rsid w:val="00C97674"/>
    <w:rsid w:val="00C97EB4"/>
    <w:rsid w:val="00C97FCF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43D"/>
    <w:rsid w:val="00CA68A9"/>
    <w:rsid w:val="00CA68DA"/>
    <w:rsid w:val="00CA694B"/>
    <w:rsid w:val="00CA6A46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5CC"/>
    <w:rsid w:val="00CB2BDE"/>
    <w:rsid w:val="00CB369E"/>
    <w:rsid w:val="00CB36F3"/>
    <w:rsid w:val="00CB4348"/>
    <w:rsid w:val="00CB4B8C"/>
    <w:rsid w:val="00CB4CAD"/>
    <w:rsid w:val="00CB4E72"/>
    <w:rsid w:val="00CB4FFD"/>
    <w:rsid w:val="00CB52B7"/>
    <w:rsid w:val="00CB6656"/>
    <w:rsid w:val="00CB6A17"/>
    <w:rsid w:val="00CB75EB"/>
    <w:rsid w:val="00CB772B"/>
    <w:rsid w:val="00CC004D"/>
    <w:rsid w:val="00CC08D6"/>
    <w:rsid w:val="00CC13C4"/>
    <w:rsid w:val="00CC14C3"/>
    <w:rsid w:val="00CC15EC"/>
    <w:rsid w:val="00CC19F6"/>
    <w:rsid w:val="00CC20DF"/>
    <w:rsid w:val="00CC239A"/>
    <w:rsid w:val="00CC247C"/>
    <w:rsid w:val="00CC256F"/>
    <w:rsid w:val="00CC2DEA"/>
    <w:rsid w:val="00CC41CF"/>
    <w:rsid w:val="00CC4544"/>
    <w:rsid w:val="00CC598D"/>
    <w:rsid w:val="00CC6F6E"/>
    <w:rsid w:val="00CC7230"/>
    <w:rsid w:val="00CC762A"/>
    <w:rsid w:val="00CD055D"/>
    <w:rsid w:val="00CD0C9C"/>
    <w:rsid w:val="00CD11ED"/>
    <w:rsid w:val="00CD14E2"/>
    <w:rsid w:val="00CD14ED"/>
    <w:rsid w:val="00CD16F0"/>
    <w:rsid w:val="00CD18AF"/>
    <w:rsid w:val="00CD1FEF"/>
    <w:rsid w:val="00CD24A0"/>
    <w:rsid w:val="00CD274A"/>
    <w:rsid w:val="00CD28CE"/>
    <w:rsid w:val="00CD35F0"/>
    <w:rsid w:val="00CD3D75"/>
    <w:rsid w:val="00CD4506"/>
    <w:rsid w:val="00CD5F8F"/>
    <w:rsid w:val="00CD658A"/>
    <w:rsid w:val="00CD75AC"/>
    <w:rsid w:val="00CD796F"/>
    <w:rsid w:val="00CD7CFF"/>
    <w:rsid w:val="00CD7D27"/>
    <w:rsid w:val="00CE05AB"/>
    <w:rsid w:val="00CE0711"/>
    <w:rsid w:val="00CE0927"/>
    <w:rsid w:val="00CE0EC0"/>
    <w:rsid w:val="00CE20D3"/>
    <w:rsid w:val="00CE2C33"/>
    <w:rsid w:val="00CE2E15"/>
    <w:rsid w:val="00CE32CB"/>
    <w:rsid w:val="00CE3FC4"/>
    <w:rsid w:val="00CE40D1"/>
    <w:rsid w:val="00CE4550"/>
    <w:rsid w:val="00CE45CF"/>
    <w:rsid w:val="00CE4A50"/>
    <w:rsid w:val="00CE5591"/>
    <w:rsid w:val="00CE58A7"/>
    <w:rsid w:val="00CE5D50"/>
    <w:rsid w:val="00CE64B3"/>
    <w:rsid w:val="00CE6513"/>
    <w:rsid w:val="00CE6681"/>
    <w:rsid w:val="00CE68AE"/>
    <w:rsid w:val="00CE6FA3"/>
    <w:rsid w:val="00CE7380"/>
    <w:rsid w:val="00CE79BB"/>
    <w:rsid w:val="00CE7C73"/>
    <w:rsid w:val="00CF00F0"/>
    <w:rsid w:val="00CF0189"/>
    <w:rsid w:val="00CF053D"/>
    <w:rsid w:val="00CF0824"/>
    <w:rsid w:val="00CF0946"/>
    <w:rsid w:val="00CF11CC"/>
    <w:rsid w:val="00CF21FC"/>
    <w:rsid w:val="00CF2711"/>
    <w:rsid w:val="00CF3463"/>
    <w:rsid w:val="00CF442E"/>
    <w:rsid w:val="00CF4ADC"/>
    <w:rsid w:val="00CF56C6"/>
    <w:rsid w:val="00CF592F"/>
    <w:rsid w:val="00CF6094"/>
    <w:rsid w:val="00CF6542"/>
    <w:rsid w:val="00CF6D6F"/>
    <w:rsid w:val="00CF6DD5"/>
    <w:rsid w:val="00CF7C32"/>
    <w:rsid w:val="00D0029D"/>
    <w:rsid w:val="00D00316"/>
    <w:rsid w:val="00D005E2"/>
    <w:rsid w:val="00D00652"/>
    <w:rsid w:val="00D00BBF"/>
    <w:rsid w:val="00D00DF1"/>
    <w:rsid w:val="00D00E75"/>
    <w:rsid w:val="00D01180"/>
    <w:rsid w:val="00D0223A"/>
    <w:rsid w:val="00D039ED"/>
    <w:rsid w:val="00D03F47"/>
    <w:rsid w:val="00D0480F"/>
    <w:rsid w:val="00D049FE"/>
    <w:rsid w:val="00D055F5"/>
    <w:rsid w:val="00D05753"/>
    <w:rsid w:val="00D0593E"/>
    <w:rsid w:val="00D05DEE"/>
    <w:rsid w:val="00D0649D"/>
    <w:rsid w:val="00D064AF"/>
    <w:rsid w:val="00D06F14"/>
    <w:rsid w:val="00D07426"/>
    <w:rsid w:val="00D07B9C"/>
    <w:rsid w:val="00D07DFA"/>
    <w:rsid w:val="00D101F6"/>
    <w:rsid w:val="00D102C6"/>
    <w:rsid w:val="00D116A4"/>
    <w:rsid w:val="00D11B37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EFA"/>
    <w:rsid w:val="00D15620"/>
    <w:rsid w:val="00D158EA"/>
    <w:rsid w:val="00D175E3"/>
    <w:rsid w:val="00D17705"/>
    <w:rsid w:val="00D17DE1"/>
    <w:rsid w:val="00D17E71"/>
    <w:rsid w:val="00D208DA"/>
    <w:rsid w:val="00D208E0"/>
    <w:rsid w:val="00D20B38"/>
    <w:rsid w:val="00D20FE4"/>
    <w:rsid w:val="00D213E2"/>
    <w:rsid w:val="00D226DF"/>
    <w:rsid w:val="00D22D18"/>
    <w:rsid w:val="00D23643"/>
    <w:rsid w:val="00D2372D"/>
    <w:rsid w:val="00D2565F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27E10"/>
    <w:rsid w:val="00D30188"/>
    <w:rsid w:val="00D304AC"/>
    <w:rsid w:val="00D315E8"/>
    <w:rsid w:val="00D31E64"/>
    <w:rsid w:val="00D32B6A"/>
    <w:rsid w:val="00D32E3A"/>
    <w:rsid w:val="00D33644"/>
    <w:rsid w:val="00D3490B"/>
    <w:rsid w:val="00D350DF"/>
    <w:rsid w:val="00D3550F"/>
    <w:rsid w:val="00D356D5"/>
    <w:rsid w:val="00D35C20"/>
    <w:rsid w:val="00D35C49"/>
    <w:rsid w:val="00D369A5"/>
    <w:rsid w:val="00D36E28"/>
    <w:rsid w:val="00D36E6D"/>
    <w:rsid w:val="00D37856"/>
    <w:rsid w:val="00D40DFB"/>
    <w:rsid w:val="00D40EFC"/>
    <w:rsid w:val="00D40FB4"/>
    <w:rsid w:val="00D41136"/>
    <w:rsid w:val="00D41D09"/>
    <w:rsid w:val="00D41ECD"/>
    <w:rsid w:val="00D423A2"/>
    <w:rsid w:val="00D4244F"/>
    <w:rsid w:val="00D42F54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9EC"/>
    <w:rsid w:val="00D5268B"/>
    <w:rsid w:val="00D52D67"/>
    <w:rsid w:val="00D531B0"/>
    <w:rsid w:val="00D53D00"/>
    <w:rsid w:val="00D54365"/>
    <w:rsid w:val="00D5445E"/>
    <w:rsid w:val="00D5463C"/>
    <w:rsid w:val="00D547ED"/>
    <w:rsid w:val="00D54970"/>
    <w:rsid w:val="00D549CB"/>
    <w:rsid w:val="00D56CE1"/>
    <w:rsid w:val="00D56D71"/>
    <w:rsid w:val="00D57435"/>
    <w:rsid w:val="00D5754F"/>
    <w:rsid w:val="00D5793A"/>
    <w:rsid w:val="00D6026F"/>
    <w:rsid w:val="00D609BE"/>
    <w:rsid w:val="00D60C49"/>
    <w:rsid w:val="00D60D33"/>
    <w:rsid w:val="00D616CF"/>
    <w:rsid w:val="00D62178"/>
    <w:rsid w:val="00D639C5"/>
    <w:rsid w:val="00D644B2"/>
    <w:rsid w:val="00D65181"/>
    <w:rsid w:val="00D6546F"/>
    <w:rsid w:val="00D656E7"/>
    <w:rsid w:val="00D679CA"/>
    <w:rsid w:val="00D70368"/>
    <w:rsid w:val="00D70B08"/>
    <w:rsid w:val="00D70CF4"/>
    <w:rsid w:val="00D718BB"/>
    <w:rsid w:val="00D71B52"/>
    <w:rsid w:val="00D71FCE"/>
    <w:rsid w:val="00D74386"/>
    <w:rsid w:val="00D751C2"/>
    <w:rsid w:val="00D75463"/>
    <w:rsid w:val="00D754F1"/>
    <w:rsid w:val="00D75570"/>
    <w:rsid w:val="00D75595"/>
    <w:rsid w:val="00D756C7"/>
    <w:rsid w:val="00D759E8"/>
    <w:rsid w:val="00D761D0"/>
    <w:rsid w:val="00D76488"/>
    <w:rsid w:val="00D769DD"/>
    <w:rsid w:val="00D76FC5"/>
    <w:rsid w:val="00D77508"/>
    <w:rsid w:val="00D77640"/>
    <w:rsid w:val="00D77B9C"/>
    <w:rsid w:val="00D8089C"/>
    <w:rsid w:val="00D811EA"/>
    <w:rsid w:val="00D81580"/>
    <w:rsid w:val="00D8166A"/>
    <w:rsid w:val="00D819EE"/>
    <w:rsid w:val="00D824F1"/>
    <w:rsid w:val="00D8378B"/>
    <w:rsid w:val="00D84E5B"/>
    <w:rsid w:val="00D85426"/>
    <w:rsid w:val="00D86E69"/>
    <w:rsid w:val="00D8724A"/>
    <w:rsid w:val="00D875BE"/>
    <w:rsid w:val="00D87848"/>
    <w:rsid w:val="00D87A6D"/>
    <w:rsid w:val="00D90653"/>
    <w:rsid w:val="00D906A4"/>
    <w:rsid w:val="00D90BB8"/>
    <w:rsid w:val="00D91383"/>
    <w:rsid w:val="00D91D22"/>
    <w:rsid w:val="00D9247C"/>
    <w:rsid w:val="00D92D4A"/>
    <w:rsid w:val="00D92EDD"/>
    <w:rsid w:val="00D9323E"/>
    <w:rsid w:val="00D9340C"/>
    <w:rsid w:val="00D93ACC"/>
    <w:rsid w:val="00D94228"/>
    <w:rsid w:val="00D94B49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0D1D"/>
    <w:rsid w:val="00DA1C82"/>
    <w:rsid w:val="00DA23B5"/>
    <w:rsid w:val="00DA30CE"/>
    <w:rsid w:val="00DA337D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7483"/>
    <w:rsid w:val="00DA74B4"/>
    <w:rsid w:val="00DA7574"/>
    <w:rsid w:val="00DA76E3"/>
    <w:rsid w:val="00DA7CDE"/>
    <w:rsid w:val="00DA7F79"/>
    <w:rsid w:val="00DB0CBB"/>
    <w:rsid w:val="00DB141B"/>
    <w:rsid w:val="00DB1CC2"/>
    <w:rsid w:val="00DB333B"/>
    <w:rsid w:val="00DB471B"/>
    <w:rsid w:val="00DB4AA4"/>
    <w:rsid w:val="00DB57AA"/>
    <w:rsid w:val="00DB5AFA"/>
    <w:rsid w:val="00DB5CD8"/>
    <w:rsid w:val="00DB6297"/>
    <w:rsid w:val="00DB6777"/>
    <w:rsid w:val="00DB6778"/>
    <w:rsid w:val="00DB685D"/>
    <w:rsid w:val="00DB6EEC"/>
    <w:rsid w:val="00DB73C9"/>
    <w:rsid w:val="00DB753A"/>
    <w:rsid w:val="00DB7540"/>
    <w:rsid w:val="00DB7AC4"/>
    <w:rsid w:val="00DC0582"/>
    <w:rsid w:val="00DC06FC"/>
    <w:rsid w:val="00DC0CB0"/>
    <w:rsid w:val="00DC1591"/>
    <w:rsid w:val="00DC1D06"/>
    <w:rsid w:val="00DC1E39"/>
    <w:rsid w:val="00DC242A"/>
    <w:rsid w:val="00DC2B5A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65A5"/>
    <w:rsid w:val="00DC6825"/>
    <w:rsid w:val="00DC68E4"/>
    <w:rsid w:val="00DC6AB7"/>
    <w:rsid w:val="00DC6F3B"/>
    <w:rsid w:val="00DC7E78"/>
    <w:rsid w:val="00DD051B"/>
    <w:rsid w:val="00DD1F69"/>
    <w:rsid w:val="00DD25EA"/>
    <w:rsid w:val="00DD2969"/>
    <w:rsid w:val="00DD2F85"/>
    <w:rsid w:val="00DD3B31"/>
    <w:rsid w:val="00DD3F34"/>
    <w:rsid w:val="00DD4328"/>
    <w:rsid w:val="00DD49AA"/>
    <w:rsid w:val="00DD5D2D"/>
    <w:rsid w:val="00DD5D86"/>
    <w:rsid w:val="00DD5DA2"/>
    <w:rsid w:val="00DD6731"/>
    <w:rsid w:val="00DD6DC3"/>
    <w:rsid w:val="00DD6EEA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B66"/>
    <w:rsid w:val="00DE315A"/>
    <w:rsid w:val="00DE3BBE"/>
    <w:rsid w:val="00DE4796"/>
    <w:rsid w:val="00DE4969"/>
    <w:rsid w:val="00DE4D2F"/>
    <w:rsid w:val="00DE5346"/>
    <w:rsid w:val="00DE58C3"/>
    <w:rsid w:val="00DE5BEF"/>
    <w:rsid w:val="00DE5F04"/>
    <w:rsid w:val="00DE66BC"/>
    <w:rsid w:val="00DE776B"/>
    <w:rsid w:val="00DF09F8"/>
    <w:rsid w:val="00DF34B3"/>
    <w:rsid w:val="00DF4AE0"/>
    <w:rsid w:val="00DF51A8"/>
    <w:rsid w:val="00DF5433"/>
    <w:rsid w:val="00DF5B71"/>
    <w:rsid w:val="00DF5F0D"/>
    <w:rsid w:val="00DF5F51"/>
    <w:rsid w:val="00DF61A2"/>
    <w:rsid w:val="00DF6F5E"/>
    <w:rsid w:val="00DF757D"/>
    <w:rsid w:val="00DF76A0"/>
    <w:rsid w:val="00DF795D"/>
    <w:rsid w:val="00DF7ABC"/>
    <w:rsid w:val="00E00034"/>
    <w:rsid w:val="00E000A4"/>
    <w:rsid w:val="00E007C0"/>
    <w:rsid w:val="00E01897"/>
    <w:rsid w:val="00E01A4E"/>
    <w:rsid w:val="00E01F3B"/>
    <w:rsid w:val="00E02A18"/>
    <w:rsid w:val="00E04094"/>
    <w:rsid w:val="00E0471F"/>
    <w:rsid w:val="00E04B1C"/>
    <w:rsid w:val="00E051CE"/>
    <w:rsid w:val="00E058CE"/>
    <w:rsid w:val="00E05DDD"/>
    <w:rsid w:val="00E06085"/>
    <w:rsid w:val="00E07CBD"/>
    <w:rsid w:val="00E100DF"/>
    <w:rsid w:val="00E103F0"/>
    <w:rsid w:val="00E114B2"/>
    <w:rsid w:val="00E12201"/>
    <w:rsid w:val="00E126AE"/>
    <w:rsid w:val="00E129FC"/>
    <w:rsid w:val="00E13302"/>
    <w:rsid w:val="00E13AA0"/>
    <w:rsid w:val="00E13F2B"/>
    <w:rsid w:val="00E14561"/>
    <w:rsid w:val="00E14C0B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53A"/>
    <w:rsid w:val="00E21D34"/>
    <w:rsid w:val="00E21FB5"/>
    <w:rsid w:val="00E21FBD"/>
    <w:rsid w:val="00E2370B"/>
    <w:rsid w:val="00E23DA6"/>
    <w:rsid w:val="00E23ED9"/>
    <w:rsid w:val="00E247D3"/>
    <w:rsid w:val="00E24DFC"/>
    <w:rsid w:val="00E2583F"/>
    <w:rsid w:val="00E25A3D"/>
    <w:rsid w:val="00E25FC7"/>
    <w:rsid w:val="00E2617C"/>
    <w:rsid w:val="00E262EA"/>
    <w:rsid w:val="00E26414"/>
    <w:rsid w:val="00E2648B"/>
    <w:rsid w:val="00E26749"/>
    <w:rsid w:val="00E268FD"/>
    <w:rsid w:val="00E272DB"/>
    <w:rsid w:val="00E274B0"/>
    <w:rsid w:val="00E27545"/>
    <w:rsid w:val="00E27BF7"/>
    <w:rsid w:val="00E27D51"/>
    <w:rsid w:val="00E27D61"/>
    <w:rsid w:val="00E27EE3"/>
    <w:rsid w:val="00E304AA"/>
    <w:rsid w:val="00E30A9F"/>
    <w:rsid w:val="00E30B70"/>
    <w:rsid w:val="00E30D81"/>
    <w:rsid w:val="00E311E0"/>
    <w:rsid w:val="00E32208"/>
    <w:rsid w:val="00E323A9"/>
    <w:rsid w:val="00E328D9"/>
    <w:rsid w:val="00E32F36"/>
    <w:rsid w:val="00E34CC8"/>
    <w:rsid w:val="00E352D9"/>
    <w:rsid w:val="00E35DC6"/>
    <w:rsid w:val="00E36BE9"/>
    <w:rsid w:val="00E37584"/>
    <w:rsid w:val="00E376E9"/>
    <w:rsid w:val="00E37738"/>
    <w:rsid w:val="00E37E61"/>
    <w:rsid w:val="00E4031A"/>
    <w:rsid w:val="00E40448"/>
    <w:rsid w:val="00E404BE"/>
    <w:rsid w:val="00E40A9E"/>
    <w:rsid w:val="00E4191D"/>
    <w:rsid w:val="00E41B4D"/>
    <w:rsid w:val="00E4284B"/>
    <w:rsid w:val="00E42B89"/>
    <w:rsid w:val="00E433DE"/>
    <w:rsid w:val="00E43E48"/>
    <w:rsid w:val="00E4496D"/>
    <w:rsid w:val="00E458CB"/>
    <w:rsid w:val="00E458E9"/>
    <w:rsid w:val="00E46352"/>
    <w:rsid w:val="00E468A3"/>
    <w:rsid w:val="00E478B4"/>
    <w:rsid w:val="00E5020C"/>
    <w:rsid w:val="00E515FF"/>
    <w:rsid w:val="00E518A9"/>
    <w:rsid w:val="00E525BE"/>
    <w:rsid w:val="00E52B76"/>
    <w:rsid w:val="00E53DF9"/>
    <w:rsid w:val="00E544B0"/>
    <w:rsid w:val="00E549E6"/>
    <w:rsid w:val="00E54BD6"/>
    <w:rsid w:val="00E56BFE"/>
    <w:rsid w:val="00E5782D"/>
    <w:rsid w:val="00E60088"/>
    <w:rsid w:val="00E603E2"/>
    <w:rsid w:val="00E60DF2"/>
    <w:rsid w:val="00E60E03"/>
    <w:rsid w:val="00E6102C"/>
    <w:rsid w:val="00E61655"/>
    <w:rsid w:val="00E61E5C"/>
    <w:rsid w:val="00E62508"/>
    <w:rsid w:val="00E63478"/>
    <w:rsid w:val="00E64435"/>
    <w:rsid w:val="00E64BAD"/>
    <w:rsid w:val="00E64C07"/>
    <w:rsid w:val="00E64F63"/>
    <w:rsid w:val="00E66B60"/>
    <w:rsid w:val="00E66C57"/>
    <w:rsid w:val="00E66C68"/>
    <w:rsid w:val="00E67812"/>
    <w:rsid w:val="00E67ADB"/>
    <w:rsid w:val="00E67ECB"/>
    <w:rsid w:val="00E70AB2"/>
    <w:rsid w:val="00E70F5B"/>
    <w:rsid w:val="00E71367"/>
    <w:rsid w:val="00E71E20"/>
    <w:rsid w:val="00E71F26"/>
    <w:rsid w:val="00E72489"/>
    <w:rsid w:val="00E72B54"/>
    <w:rsid w:val="00E7314A"/>
    <w:rsid w:val="00E73CAE"/>
    <w:rsid w:val="00E747DB"/>
    <w:rsid w:val="00E75AC2"/>
    <w:rsid w:val="00E75C28"/>
    <w:rsid w:val="00E75DCE"/>
    <w:rsid w:val="00E7601C"/>
    <w:rsid w:val="00E7602B"/>
    <w:rsid w:val="00E760C7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1C9D"/>
    <w:rsid w:val="00E820AA"/>
    <w:rsid w:val="00E82AD6"/>
    <w:rsid w:val="00E83576"/>
    <w:rsid w:val="00E83B0E"/>
    <w:rsid w:val="00E83EF4"/>
    <w:rsid w:val="00E842B0"/>
    <w:rsid w:val="00E84931"/>
    <w:rsid w:val="00E84FCA"/>
    <w:rsid w:val="00E8581C"/>
    <w:rsid w:val="00E85FA5"/>
    <w:rsid w:val="00E860FC"/>
    <w:rsid w:val="00E86679"/>
    <w:rsid w:val="00E87496"/>
    <w:rsid w:val="00E87D5F"/>
    <w:rsid w:val="00E906AB"/>
    <w:rsid w:val="00E90877"/>
    <w:rsid w:val="00E9098F"/>
    <w:rsid w:val="00E91806"/>
    <w:rsid w:val="00E91E2F"/>
    <w:rsid w:val="00E923EE"/>
    <w:rsid w:val="00E92870"/>
    <w:rsid w:val="00E93593"/>
    <w:rsid w:val="00E935C5"/>
    <w:rsid w:val="00E93B5F"/>
    <w:rsid w:val="00E93FC2"/>
    <w:rsid w:val="00E943CA"/>
    <w:rsid w:val="00E945A3"/>
    <w:rsid w:val="00E9498E"/>
    <w:rsid w:val="00E94C5D"/>
    <w:rsid w:val="00E94C83"/>
    <w:rsid w:val="00E950B6"/>
    <w:rsid w:val="00E9585E"/>
    <w:rsid w:val="00E958E2"/>
    <w:rsid w:val="00E95969"/>
    <w:rsid w:val="00E96893"/>
    <w:rsid w:val="00E978C0"/>
    <w:rsid w:val="00EA08FD"/>
    <w:rsid w:val="00EA0A3E"/>
    <w:rsid w:val="00EA0CDA"/>
    <w:rsid w:val="00EA10D9"/>
    <w:rsid w:val="00EA1720"/>
    <w:rsid w:val="00EA1AD6"/>
    <w:rsid w:val="00EA204C"/>
    <w:rsid w:val="00EA2558"/>
    <w:rsid w:val="00EA3087"/>
    <w:rsid w:val="00EA3378"/>
    <w:rsid w:val="00EA346F"/>
    <w:rsid w:val="00EA422F"/>
    <w:rsid w:val="00EA42A2"/>
    <w:rsid w:val="00EA49BB"/>
    <w:rsid w:val="00EA50BE"/>
    <w:rsid w:val="00EA61B0"/>
    <w:rsid w:val="00EA65E0"/>
    <w:rsid w:val="00EA695B"/>
    <w:rsid w:val="00EA7344"/>
    <w:rsid w:val="00EA7706"/>
    <w:rsid w:val="00EA7B15"/>
    <w:rsid w:val="00EA7C7C"/>
    <w:rsid w:val="00EA7DB9"/>
    <w:rsid w:val="00EB08F4"/>
    <w:rsid w:val="00EB0FE4"/>
    <w:rsid w:val="00EB159B"/>
    <w:rsid w:val="00EB301F"/>
    <w:rsid w:val="00EB34FC"/>
    <w:rsid w:val="00EB3C02"/>
    <w:rsid w:val="00EB43E2"/>
    <w:rsid w:val="00EB48D7"/>
    <w:rsid w:val="00EB53D8"/>
    <w:rsid w:val="00EB5BF9"/>
    <w:rsid w:val="00EB5CCB"/>
    <w:rsid w:val="00EB5D6B"/>
    <w:rsid w:val="00EB6E22"/>
    <w:rsid w:val="00EB6F81"/>
    <w:rsid w:val="00EB7045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A3"/>
    <w:rsid w:val="00EC2FB1"/>
    <w:rsid w:val="00EC3074"/>
    <w:rsid w:val="00EC4256"/>
    <w:rsid w:val="00EC4B3A"/>
    <w:rsid w:val="00EC5419"/>
    <w:rsid w:val="00EC547A"/>
    <w:rsid w:val="00EC5AA8"/>
    <w:rsid w:val="00EC6B24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44A"/>
    <w:rsid w:val="00ED2F16"/>
    <w:rsid w:val="00ED32A2"/>
    <w:rsid w:val="00ED3CDB"/>
    <w:rsid w:val="00ED3F52"/>
    <w:rsid w:val="00ED47B5"/>
    <w:rsid w:val="00ED47C5"/>
    <w:rsid w:val="00ED482A"/>
    <w:rsid w:val="00ED4A3E"/>
    <w:rsid w:val="00ED4A53"/>
    <w:rsid w:val="00ED4C62"/>
    <w:rsid w:val="00ED4CD0"/>
    <w:rsid w:val="00ED554F"/>
    <w:rsid w:val="00ED56D4"/>
    <w:rsid w:val="00ED6845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96D"/>
    <w:rsid w:val="00EE0AA7"/>
    <w:rsid w:val="00EE0C54"/>
    <w:rsid w:val="00EE0FDE"/>
    <w:rsid w:val="00EE1E8F"/>
    <w:rsid w:val="00EE1F62"/>
    <w:rsid w:val="00EE2007"/>
    <w:rsid w:val="00EE2354"/>
    <w:rsid w:val="00EE2CAD"/>
    <w:rsid w:val="00EE395F"/>
    <w:rsid w:val="00EE3A88"/>
    <w:rsid w:val="00EE3F22"/>
    <w:rsid w:val="00EE407B"/>
    <w:rsid w:val="00EE4259"/>
    <w:rsid w:val="00EE44CE"/>
    <w:rsid w:val="00EE469F"/>
    <w:rsid w:val="00EE4AEA"/>
    <w:rsid w:val="00EE52FF"/>
    <w:rsid w:val="00EE534B"/>
    <w:rsid w:val="00EE56B7"/>
    <w:rsid w:val="00EE570B"/>
    <w:rsid w:val="00EE671E"/>
    <w:rsid w:val="00EE6BAB"/>
    <w:rsid w:val="00EE6E6D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6170"/>
    <w:rsid w:val="00EF655D"/>
    <w:rsid w:val="00EF6BD7"/>
    <w:rsid w:val="00EF6F99"/>
    <w:rsid w:val="00EF741B"/>
    <w:rsid w:val="00EF7845"/>
    <w:rsid w:val="00F01DBE"/>
    <w:rsid w:val="00F01E61"/>
    <w:rsid w:val="00F02AB7"/>
    <w:rsid w:val="00F038A9"/>
    <w:rsid w:val="00F04805"/>
    <w:rsid w:val="00F04DA7"/>
    <w:rsid w:val="00F04F71"/>
    <w:rsid w:val="00F054D1"/>
    <w:rsid w:val="00F109F1"/>
    <w:rsid w:val="00F10BE8"/>
    <w:rsid w:val="00F10F4A"/>
    <w:rsid w:val="00F1189F"/>
    <w:rsid w:val="00F12419"/>
    <w:rsid w:val="00F12423"/>
    <w:rsid w:val="00F12817"/>
    <w:rsid w:val="00F12DED"/>
    <w:rsid w:val="00F130FF"/>
    <w:rsid w:val="00F137E1"/>
    <w:rsid w:val="00F143F9"/>
    <w:rsid w:val="00F15788"/>
    <w:rsid w:val="00F15D70"/>
    <w:rsid w:val="00F16FF3"/>
    <w:rsid w:val="00F1746D"/>
    <w:rsid w:val="00F17A5F"/>
    <w:rsid w:val="00F20344"/>
    <w:rsid w:val="00F2173F"/>
    <w:rsid w:val="00F21EB6"/>
    <w:rsid w:val="00F228AB"/>
    <w:rsid w:val="00F23BB2"/>
    <w:rsid w:val="00F23D79"/>
    <w:rsid w:val="00F2415E"/>
    <w:rsid w:val="00F2488E"/>
    <w:rsid w:val="00F25007"/>
    <w:rsid w:val="00F25020"/>
    <w:rsid w:val="00F2557C"/>
    <w:rsid w:val="00F260E5"/>
    <w:rsid w:val="00F263CC"/>
    <w:rsid w:val="00F26C6C"/>
    <w:rsid w:val="00F26D1D"/>
    <w:rsid w:val="00F27B86"/>
    <w:rsid w:val="00F31EA9"/>
    <w:rsid w:val="00F329BA"/>
    <w:rsid w:val="00F32B00"/>
    <w:rsid w:val="00F33409"/>
    <w:rsid w:val="00F33DB8"/>
    <w:rsid w:val="00F33EA8"/>
    <w:rsid w:val="00F33EE6"/>
    <w:rsid w:val="00F34179"/>
    <w:rsid w:val="00F34510"/>
    <w:rsid w:val="00F351E5"/>
    <w:rsid w:val="00F35928"/>
    <w:rsid w:val="00F3642C"/>
    <w:rsid w:val="00F365C2"/>
    <w:rsid w:val="00F3665F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988"/>
    <w:rsid w:val="00F422DC"/>
    <w:rsid w:val="00F425AD"/>
    <w:rsid w:val="00F4275F"/>
    <w:rsid w:val="00F42D78"/>
    <w:rsid w:val="00F4322D"/>
    <w:rsid w:val="00F4380F"/>
    <w:rsid w:val="00F43C95"/>
    <w:rsid w:val="00F46333"/>
    <w:rsid w:val="00F46914"/>
    <w:rsid w:val="00F46D7D"/>
    <w:rsid w:val="00F46E8D"/>
    <w:rsid w:val="00F47D0C"/>
    <w:rsid w:val="00F50DDD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ED7"/>
    <w:rsid w:val="00F57F88"/>
    <w:rsid w:val="00F60662"/>
    <w:rsid w:val="00F6074F"/>
    <w:rsid w:val="00F60B0B"/>
    <w:rsid w:val="00F60F64"/>
    <w:rsid w:val="00F61406"/>
    <w:rsid w:val="00F62087"/>
    <w:rsid w:val="00F637EA"/>
    <w:rsid w:val="00F63B5C"/>
    <w:rsid w:val="00F63E12"/>
    <w:rsid w:val="00F63F5C"/>
    <w:rsid w:val="00F647E5"/>
    <w:rsid w:val="00F64A54"/>
    <w:rsid w:val="00F65269"/>
    <w:rsid w:val="00F65469"/>
    <w:rsid w:val="00F6630C"/>
    <w:rsid w:val="00F66490"/>
    <w:rsid w:val="00F664C5"/>
    <w:rsid w:val="00F66990"/>
    <w:rsid w:val="00F66D47"/>
    <w:rsid w:val="00F67471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E8"/>
    <w:rsid w:val="00F77122"/>
    <w:rsid w:val="00F80267"/>
    <w:rsid w:val="00F803D0"/>
    <w:rsid w:val="00F80ED1"/>
    <w:rsid w:val="00F8103E"/>
    <w:rsid w:val="00F811DE"/>
    <w:rsid w:val="00F81323"/>
    <w:rsid w:val="00F823B1"/>
    <w:rsid w:val="00F828EB"/>
    <w:rsid w:val="00F8357E"/>
    <w:rsid w:val="00F837C5"/>
    <w:rsid w:val="00F8409D"/>
    <w:rsid w:val="00F85142"/>
    <w:rsid w:val="00F858B0"/>
    <w:rsid w:val="00F860E5"/>
    <w:rsid w:val="00F86845"/>
    <w:rsid w:val="00F87B4C"/>
    <w:rsid w:val="00F9002A"/>
    <w:rsid w:val="00F9089F"/>
    <w:rsid w:val="00F90D37"/>
    <w:rsid w:val="00F914A1"/>
    <w:rsid w:val="00F91A57"/>
    <w:rsid w:val="00F91D96"/>
    <w:rsid w:val="00F934AC"/>
    <w:rsid w:val="00F944D8"/>
    <w:rsid w:val="00F94790"/>
    <w:rsid w:val="00F94ED9"/>
    <w:rsid w:val="00F94F1A"/>
    <w:rsid w:val="00F95A45"/>
    <w:rsid w:val="00F95B4D"/>
    <w:rsid w:val="00F96189"/>
    <w:rsid w:val="00F963CF"/>
    <w:rsid w:val="00F964BB"/>
    <w:rsid w:val="00F96A23"/>
    <w:rsid w:val="00F96D5C"/>
    <w:rsid w:val="00F96DB8"/>
    <w:rsid w:val="00F97093"/>
    <w:rsid w:val="00F97456"/>
    <w:rsid w:val="00F97511"/>
    <w:rsid w:val="00F97776"/>
    <w:rsid w:val="00FA0F51"/>
    <w:rsid w:val="00FA1AFC"/>
    <w:rsid w:val="00FA1FA1"/>
    <w:rsid w:val="00FA1FFA"/>
    <w:rsid w:val="00FA2AD8"/>
    <w:rsid w:val="00FA2BE7"/>
    <w:rsid w:val="00FA2F64"/>
    <w:rsid w:val="00FA33A9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1431"/>
    <w:rsid w:val="00FB38E1"/>
    <w:rsid w:val="00FB3BB5"/>
    <w:rsid w:val="00FB4028"/>
    <w:rsid w:val="00FB54BC"/>
    <w:rsid w:val="00FB5C5E"/>
    <w:rsid w:val="00FB6E68"/>
    <w:rsid w:val="00FB7A35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89B"/>
    <w:rsid w:val="00FC3CF8"/>
    <w:rsid w:val="00FC4A8B"/>
    <w:rsid w:val="00FC4D13"/>
    <w:rsid w:val="00FC628F"/>
    <w:rsid w:val="00FC6CA2"/>
    <w:rsid w:val="00FC6F24"/>
    <w:rsid w:val="00FD01E4"/>
    <w:rsid w:val="00FD078C"/>
    <w:rsid w:val="00FD0890"/>
    <w:rsid w:val="00FD0CF5"/>
    <w:rsid w:val="00FD0D2F"/>
    <w:rsid w:val="00FD2204"/>
    <w:rsid w:val="00FD33C0"/>
    <w:rsid w:val="00FD3496"/>
    <w:rsid w:val="00FD3814"/>
    <w:rsid w:val="00FD3C98"/>
    <w:rsid w:val="00FD41AD"/>
    <w:rsid w:val="00FD426E"/>
    <w:rsid w:val="00FD4346"/>
    <w:rsid w:val="00FD521B"/>
    <w:rsid w:val="00FD5254"/>
    <w:rsid w:val="00FD52C9"/>
    <w:rsid w:val="00FD57AD"/>
    <w:rsid w:val="00FD5C6A"/>
    <w:rsid w:val="00FD6A23"/>
    <w:rsid w:val="00FD6DEB"/>
    <w:rsid w:val="00FD743C"/>
    <w:rsid w:val="00FD7DEC"/>
    <w:rsid w:val="00FD7E01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3EBF"/>
    <w:rsid w:val="00FE4510"/>
    <w:rsid w:val="00FE4639"/>
    <w:rsid w:val="00FE473E"/>
    <w:rsid w:val="00FE48B2"/>
    <w:rsid w:val="00FE4AC8"/>
    <w:rsid w:val="00FE50DE"/>
    <w:rsid w:val="00FE551A"/>
    <w:rsid w:val="00FE5726"/>
    <w:rsid w:val="00FE58C1"/>
    <w:rsid w:val="00FE61E6"/>
    <w:rsid w:val="00FE68E3"/>
    <w:rsid w:val="00FE6C4C"/>
    <w:rsid w:val="00FE7254"/>
    <w:rsid w:val="00FE757E"/>
    <w:rsid w:val="00FF007D"/>
    <w:rsid w:val="00FF00D6"/>
    <w:rsid w:val="00FF0354"/>
    <w:rsid w:val="00FF09AC"/>
    <w:rsid w:val="00FF1723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751C"/>
    <w:rsid w:val="00FF759B"/>
    <w:rsid w:val="00FF7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A30B163-C62C-417C-9E82-59505F7F2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03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6458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val="en-US"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val="en-US"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rFonts w:eastAsia="SimSun"/>
      <w:lang w:val="en-CA" w:eastAsia="zh-CN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val="en-US"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val="en-US"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val="en-US"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val="en-US"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val="en-US"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val="en-US"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val="en-US"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3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6458D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character" w:customStyle="1" w:styleId="s9">
    <w:name w:val="s9"/>
    <w:basedOn w:val="a0"/>
    <w:rsid w:val="00573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7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514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8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4471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64583">
                  <w:marLeft w:val="0"/>
                  <w:marRight w:val="0"/>
                  <w:marTop w:val="0"/>
                  <w:marBottom w:val="28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36073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5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6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Gnewsroom.com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g.com/ru/televisions/lg-oled55b2rl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DB51CC-30D4-419F-8AD1-E7E1050C1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2022-04-26T11:25:00Z</cp:lastPrinted>
  <dcterms:created xsi:type="dcterms:W3CDTF">2022-04-27T11:07:00Z</dcterms:created>
  <dcterms:modified xsi:type="dcterms:W3CDTF">2022-04-27T11:07:00Z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