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08D" w:rsidRPr="00CB6EF6" w:rsidRDefault="00CB6EF6" w:rsidP="00BF2AFD">
      <w:pPr>
        <w:kinsoku w:val="0"/>
        <w:overflowPunct w:val="0"/>
        <w:autoSpaceDE w:val="0"/>
        <w:autoSpaceDN w:val="0"/>
        <w:jc w:val="center"/>
        <w:rPr>
          <w:rFonts w:eastAsia="Malgun Gothic"/>
          <w:b/>
          <w:bCs/>
          <w:caps/>
          <w:sz w:val="28"/>
          <w:szCs w:val="28"/>
          <w:lang w:eastAsia="ko-KR"/>
          <w:rPrChange w:id="0" w:author="Лина" w:date="2015-04-29T18:13:00Z">
            <w:rPr>
              <w:rFonts w:eastAsia="Malgun Gothic"/>
              <w:b/>
              <w:bCs/>
              <w:caps/>
              <w:sz w:val="28"/>
              <w:szCs w:val="28"/>
              <w:lang w:val="ru-RU" w:eastAsia="ko-KR"/>
            </w:rPr>
          </w:rPrChange>
        </w:rPr>
      </w:pPr>
      <w:ins w:id="1" w:author="Лина" w:date="2015-04-29T18:13:00Z">
        <w:r>
          <w:rPr>
            <w:rFonts w:eastAsia="Malgun Gothic"/>
            <w:b/>
            <w:bCs/>
            <w:caps/>
            <w:sz w:val="28"/>
            <w:szCs w:val="28"/>
            <w:lang w:eastAsia="ko-KR"/>
          </w:rPr>
          <w:t xml:space="preserve"> </w:t>
        </w:r>
      </w:ins>
    </w:p>
    <w:p w:rsidR="000A4226" w:rsidRDefault="005E62B1" w:rsidP="00BF2AFD">
      <w:pPr>
        <w:kinsoku w:val="0"/>
        <w:overflowPunct w:val="0"/>
        <w:autoSpaceDE w:val="0"/>
        <w:autoSpaceDN w:val="0"/>
        <w:jc w:val="center"/>
        <w:rPr>
          <w:rFonts w:eastAsia="Malgun Gothic"/>
          <w:bCs/>
          <w:i/>
          <w:lang w:val="ru-RU" w:eastAsia="ko-KR"/>
        </w:rPr>
      </w:pPr>
      <w:r>
        <w:rPr>
          <w:rFonts w:eastAsia="Malgun Gothic"/>
          <w:b/>
          <w:bCs/>
          <w:caps/>
          <w:sz w:val="28"/>
          <w:szCs w:val="28"/>
          <w:lang w:eastAsia="ko-KR"/>
        </w:rPr>
        <w:t>lg</w:t>
      </w:r>
      <w:r>
        <w:rPr>
          <w:rFonts w:eastAsia="Malgun Gothic"/>
          <w:b/>
          <w:bCs/>
          <w:caps/>
          <w:sz w:val="28"/>
          <w:szCs w:val="28"/>
          <w:lang w:val="ru-RU" w:eastAsia="ko-KR"/>
        </w:rPr>
        <w:t xml:space="preserve"> открывает предзаказ на </w:t>
      </w:r>
      <w:r w:rsidR="00CA42F7" w:rsidRPr="0072508D">
        <w:rPr>
          <w:rFonts w:eastAsia="Malgun Gothic"/>
          <w:b/>
          <w:bCs/>
          <w:caps/>
          <w:sz w:val="28"/>
          <w:szCs w:val="28"/>
          <w:lang w:val="ru-RU" w:eastAsia="ko-KR"/>
        </w:rPr>
        <w:t xml:space="preserve">НОВЫЕ ЧАСЫ </w:t>
      </w:r>
      <w:r w:rsidR="00FB4EF8" w:rsidRPr="0072508D">
        <w:rPr>
          <w:rFonts w:eastAsia="Malgun Gothic"/>
          <w:b/>
          <w:bCs/>
          <w:caps/>
          <w:sz w:val="28"/>
          <w:szCs w:val="28"/>
          <w:lang w:eastAsia="ko-KR"/>
        </w:rPr>
        <w:t>LG</w:t>
      </w:r>
      <w:r w:rsidR="00AE7882" w:rsidRPr="0072508D">
        <w:rPr>
          <w:rFonts w:eastAsia="Malgun Gothic"/>
          <w:b/>
          <w:bCs/>
          <w:caps/>
          <w:sz w:val="28"/>
          <w:szCs w:val="28"/>
          <w:lang w:val="ru-RU" w:eastAsia="ko-KR"/>
        </w:rPr>
        <w:t xml:space="preserve"> </w:t>
      </w:r>
      <w:r w:rsidR="00FB4EF8" w:rsidRPr="0072508D">
        <w:rPr>
          <w:rFonts w:eastAsia="Malgun Gothic"/>
          <w:b/>
          <w:bCs/>
          <w:caps/>
          <w:sz w:val="28"/>
          <w:szCs w:val="28"/>
          <w:lang w:eastAsia="ko-KR"/>
        </w:rPr>
        <w:t>WATCH</w:t>
      </w:r>
      <w:r w:rsidR="00AE7882" w:rsidRPr="0072508D">
        <w:rPr>
          <w:rFonts w:eastAsia="Malgun Gothic"/>
          <w:b/>
          <w:bCs/>
          <w:caps/>
          <w:sz w:val="28"/>
          <w:szCs w:val="28"/>
          <w:lang w:val="ru-RU" w:eastAsia="ko-KR"/>
        </w:rPr>
        <w:t xml:space="preserve"> </w:t>
      </w:r>
      <w:r w:rsidR="00FB4EF8" w:rsidRPr="0072508D">
        <w:rPr>
          <w:rFonts w:eastAsia="Malgun Gothic"/>
          <w:b/>
          <w:bCs/>
          <w:caps/>
          <w:sz w:val="28"/>
          <w:szCs w:val="28"/>
          <w:lang w:eastAsia="ko-KR"/>
        </w:rPr>
        <w:t>URBAN</w:t>
      </w:r>
      <w:r>
        <w:rPr>
          <w:rFonts w:eastAsia="Malgun Gothic"/>
          <w:b/>
          <w:bCs/>
          <w:caps/>
          <w:sz w:val="28"/>
          <w:szCs w:val="28"/>
          <w:lang w:eastAsia="ko-KR"/>
        </w:rPr>
        <w:t>E</w:t>
      </w:r>
      <w:r w:rsidR="00AE7882" w:rsidRPr="0072508D">
        <w:rPr>
          <w:rFonts w:eastAsia="Malgun Gothic"/>
          <w:b/>
          <w:bCs/>
          <w:caps/>
          <w:sz w:val="28"/>
          <w:szCs w:val="28"/>
          <w:lang w:val="ru-RU" w:eastAsia="ko-KR"/>
        </w:rPr>
        <w:t xml:space="preserve"> </w:t>
      </w:r>
      <w:bookmarkStart w:id="2" w:name="h.obvexn6f0sv9" w:colFirst="0" w:colLast="0"/>
      <w:bookmarkEnd w:id="2"/>
      <w:r w:rsidR="002F5C56">
        <w:rPr>
          <w:rFonts w:eastAsia="Malgun Gothic"/>
          <w:b/>
          <w:bCs/>
          <w:caps/>
          <w:sz w:val="28"/>
          <w:szCs w:val="28"/>
          <w:lang w:val="ru-RU" w:eastAsia="ko-KR"/>
        </w:rPr>
        <w:t>В РОССИИ</w:t>
      </w:r>
    </w:p>
    <w:p w:rsidR="00D82184" w:rsidRPr="00E275A2" w:rsidRDefault="002F5C56" w:rsidP="00BF2AFD">
      <w:pPr>
        <w:kinsoku w:val="0"/>
        <w:overflowPunct w:val="0"/>
        <w:autoSpaceDE w:val="0"/>
        <w:autoSpaceDN w:val="0"/>
        <w:jc w:val="center"/>
        <w:rPr>
          <w:rFonts w:eastAsia="Malgun Gothic"/>
          <w:bCs/>
          <w:i/>
          <w:lang w:val="ru-RU" w:eastAsia="ko-KR"/>
        </w:rPr>
      </w:pPr>
      <w:r>
        <w:rPr>
          <w:rFonts w:eastAsia="Malgun Gothic"/>
          <w:bCs/>
          <w:i/>
          <w:lang w:val="ru-RU" w:eastAsia="ko-KR"/>
        </w:rPr>
        <w:t>Э</w:t>
      </w:r>
      <w:r w:rsidR="005F4881" w:rsidRPr="00E275A2">
        <w:rPr>
          <w:rFonts w:eastAsia="Malgun Gothic"/>
          <w:bCs/>
          <w:i/>
          <w:lang w:val="ru-RU" w:eastAsia="ko-KR"/>
        </w:rPr>
        <w:t xml:space="preserve">легантные, умные часы </w:t>
      </w:r>
      <w:r w:rsidR="000A4226">
        <w:rPr>
          <w:rFonts w:eastAsia="Malgun Gothic"/>
          <w:bCs/>
          <w:i/>
          <w:lang w:val="ru-RU" w:eastAsia="ko-KR"/>
        </w:rPr>
        <w:t>в металлическом корпусе</w:t>
      </w:r>
      <w:r w:rsidR="000A4226" w:rsidRPr="00E275A2">
        <w:rPr>
          <w:rFonts w:eastAsia="Malgun Gothic"/>
          <w:bCs/>
          <w:i/>
          <w:lang w:val="ru-RU" w:eastAsia="ko-KR"/>
        </w:rPr>
        <w:t xml:space="preserve"> </w:t>
      </w:r>
      <w:r>
        <w:rPr>
          <w:rFonts w:eastAsia="Malgun Gothic"/>
          <w:bCs/>
          <w:i/>
          <w:lang w:val="ru-RU" w:eastAsia="ko-KR"/>
        </w:rPr>
        <w:t xml:space="preserve">доступны для </w:t>
      </w:r>
      <w:proofErr w:type="spellStart"/>
      <w:r>
        <w:rPr>
          <w:rFonts w:eastAsia="Malgun Gothic"/>
          <w:bCs/>
          <w:i/>
          <w:lang w:val="ru-RU" w:eastAsia="ko-KR"/>
        </w:rPr>
        <w:t>предзаказа</w:t>
      </w:r>
      <w:proofErr w:type="spellEnd"/>
      <w:r>
        <w:rPr>
          <w:rFonts w:eastAsia="Malgun Gothic"/>
          <w:bCs/>
          <w:i/>
          <w:lang w:val="ru-RU" w:eastAsia="ko-KR"/>
        </w:rPr>
        <w:t xml:space="preserve"> в </w:t>
      </w:r>
      <w:proofErr w:type="spellStart"/>
      <w:proofErr w:type="gramStart"/>
      <w:r>
        <w:rPr>
          <w:rFonts w:eastAsia="Malgun Gothic"/>
          <w:bCs/>
          <w:i/>
          <w:lang w:val="ru-RU" w:eastAsia="ko-KR"/>
        </w:rPr>
        <w:t>интернет-магазине</w:t>
      </w:r>
      <w:proofErr w:type="spellEnd"/>
      <w:proofErr w:type="gramEnd"/>
      <w:r>
        <w:rPr>
          <w:rFonts w:eastAsia="Malgun Gothic"/>
          <w:bCs/>
          <w:i/>
          <w:lang w:val="ru-RU" w:eastAsia="ko-KR"/>
        </w:rPr>
        <w:t xml:space="preserve"> компании «Связной»</w:t>
      </w:r>
    </w:p>
    <w:p w:rsidR="00235A2C" w:rsidRPr="00E275A2" w:rsidRDefault="00235A2C" w:rsidP="00BF2AFD">
      <w:pPr>
        <w:kinsoku w:val="0"/>
        <w:overflowPunct w:val="0"/>
        <w:autoSpaceDE w:val="0"/>
        <w:autoSpaceDN w:val="0"/>
        <w:rPr>
          <w:rFonts w:eastAsia="Malgun Gothic"/>
          <w:bCs/>
          <w:sz w:val="36"/>
          <w:szCs w:val="36"/>
          <w:lang w:val="ru-RU" w:eastAsia="ko-KR"/>
        </w:rPr>
      </w:pPr>
    </w:p>
    <w:p w:rsidR="002F5C56" w:rsidRDefault="005E62B1" w:rsidP="00BF2AFD">
      <w:pPr>
        <w:kinsoku w:val="0"/>
        <w:overflowPunct w:val="0"/>
        <w:autoSpaceDE w:val="0"/>
        <w:autoSpaceDN w:val="0"/>
        <w:spacing w:line="360" w:lineRule="auto"/>
        <w:jc w:val="both"/>
        <w:rPr>
          <w:rFonts w:eastAsia="Malgun Gothic"/>
          <w:color w:val="000000"/>
          <w:lang w:val="ru-RU" w:eastAsia="ko-KR"/>
        </w:rPr>
      </w:pPr>
      <w:r>
        <w:rPr>
          <w:rFonts w:eastAsia="Malgun Gothic"/>
          <w:b/>
          <w:bCs/>
          <w:color w:val="000000"/>
          <w:lang w:val="ru-RU" w:eastAsia="ko-KR"/>
        </w:rPr>
        <w:t>МОСКВА</w:t>
      </w:r>
      <w:r w:rsidR="005F4881" w:rsidRPr="00E275A2">
        <w:rPr>
          <w:rFonts w:eastAsia="Malgun Gothic"/>
          <w:b/>
          <w:bCs/>
          <w:color w:val="000000"/>
          <w:lang w:val="ru-RU" w:eastAsia="en-US"/>
        </w:rPr>
        <w:t>,</w:t>
      </w:r>
      <w:r w:rsidR="00D7051D" w:rsidRPr="00E275A2">
        <w:rPr>
          <w:rFonts w:eastAsia="Malgun Gothic"/>
          <w:b/>
          <w:bCs/>
          <w:color w:val="000000"/>
          <w:lang w:val="ru-RU" w:eastAsia="ko-KR"/>
        </w:rPr>
        <w:t xml:space="preserve"> </w:t>
      </w:r>
      <w:r w:rsidR="002F5C56">
        <w:rPr>
          <w:rFonts w:eastAsia="Malgun Gothic"/>
          <w:b/>
          <w:bCs/>
          <w:color w:val="000000"/>
          <w:lang w:val="ru-RU" w:eastAsia="ko-KR"/>
        </w:rPr>
        <w:t>2</w:t>
      </w:r>
      <w:r w:rsidR="00A836DD">
        <w:rPr>
          <w:rFonts w:eastAsia="Malgun Gothic"/>
          <w:b/>
          <w:bCs/>
          <w:color w:val="000000"/>
          <w:lang w:val="ru-RU" w:eastAsia="ko-KR"/>
        </w:rPr>
        <w:t>9</w:t>
      </w:r>
      <w:r w:rsidR="005F4881" w:rsidRPr="00E275A2">
        <w:rPr>
          <w:rFonts w:eastAsia="Malgun Gothic"/>
          <w:b/>
          <w:bCs/>
          <w:color w:val="000000"/>
          <w:lang w:val="ru-RU" w:eastAsia="en-US"/>
        </w:rPr>
        <w:t xml:space="preserve"> </w:t>
      </w:r>
      <w:r w:rsidR="002F5C56">
        <w:rPr>
          <w:rFonts w:eastAsia="Malgun Gothic"/>
          <w:b/>
          <w:bCs/>
          <w:color w:val="000000"/>
          <w:lang w:val="ru-RU" w:eastAsia="en-US"/>
        </w:rPr>
        <w:t>апреля</w:t>
      </w:r>
      <w:r w:rsidR="002F5C56" w:rsidRPr="00E275A2">
        <w:rPr>
          <w:rFonts w:eastAsia="Malgun Gothic"/>
          <w:b/>
          <w:bCs/>
          <w:color w:val="000000"/>
          <w:lang w:val="ru-RU" w:eastAsia="en-US"/>
        </w:rPr>
        <w:t xml:space="preserve"> </w:t>
      </w:r>
      <w:r w:rsidR="00D7051D" w:rsidRPr="00E275A2">
        <w:rPr>
          <w:rFonts w:eastAsia="Malgun Gothic"/>
          <w:b/>
          <w:bCs/>
          <w:color w:val="000000"/>
          <w:lang w:val="ru-RU" w:eastAsia="en-US"/>
        </w:rPr>
        <w:t>2015</w:t>
      </w:r>
      <w:r w:rsidR="00CB6EF6" w:rsidRPr="00CB6EF6">
        <w:rPr>
          <w:rFonts w:eastAsia="Malgun Gothic"/>
          <w:b/>
          <w:bCs/>
          <w:color w:val="000000"/>
          <w:lang w:val="ru-RU" w:eastAsia="en-US"/>
        </w:rPr>
        <w:t xml:space="preserve"> </w:t>
      </w:r>
      <w:r w:rsidR="005F4881" w:rsidRPr="00E275A2">
        <w:rPr>
          <w:rFonts w:eastAsia="Malgun Gothic"/>
          <w:b/>
          <w:bCs/>
          <w:color w:val="000000"/>
          <w:lang w:val="ru-RU" w:eastAsia="en-US"/>
        </w:rPr>
        <w:t>г.</w:t>
      </w:r>
      <w:r w:rsidR="00D7051D" w:rsidRPr="00E275A2">
        <w:rPr>
          <w:rFonts w:eastAsia="Malgun Gothic"/>
          <w:b/>
          <w:bCs/>
          <w:color w:val="000000"/>
          <w:lang w:val="ru-RU" w:eastAsia="en-US"/>
        </w:rPr>
        <w:t xml:space="preserve"> —</w:t>
      </w:r>
      <w:r w:rsidR="00D66BE5" w:rsidRPr="00E275A2">
        <w:rPr>
          <w:rFonts w:eastAsia="Malgun Gothic"/>
          <w:bCs/>
          <w:color w:val="000000"/>
          <w:lang w:val="ru-RU" w:eastAsia="ko-KR"/>
        </w:rPr>
        <w:t xml:space="preserve"> </w:t>
      </w:r>
      <w:r w:rsidR="005F4881" w:rsidRPr="00E275A2">
        <w:rPr>
          <w:rFonts w:eastAsia="Malgun Gothic"/>
          <w:bCs/>
          <w:color w:val="000000"/>
          <w:lang w:val="ru-RU" w:eastAsia="ko-KR"/>
        </w:rPr>
        <w:t>Компани</w:t>
      </w:r>
      <w:r w:rsidR="002F5C56">
        <w:rPr>
          <w:rFonts w:eastAsia="Malgun Gothic"/>
          <w:bCs/>
          <w:color w:val="000000"/>
          <w:lang w:val="ru-RU" w:eastAsia="ko-KR"/>
        </w:rPr>
        <w:t>и</w:t>
      </w:r>
      <w:r w:rsidR="005F4881" w:rsidRPr="00E275A2">
        <w:rPr>
          <w:rFonts w:eastAsia="Malgun Gothic"/>
          <w:b/>
          <w:bCs/>
          <w:color w:val="000000"/>
          <w:lang w:val="ru-RU" w:eastAsia="ko-KR"/>
        </w:rPr>
        <w:t xml:space="preserve"> </w:t>
      </w:r>
      <w:r w:rsidR="00CD23BC" w:rsidRPr="00E275A2">
        <w:rPr>
          <w:rFonts w:eastAsia="Malgun Gothic"/>
          <w:color w:val="000000"/>
          <w:lang w:val="ru-RU" w:eastAsia="ko-KR"/>
        </w:rPr>
        <w:t xml:space="preserve">LG </w:t>
      </w:r>
      <w:proofErr w:type="spellStart"/>
      <w:r w:rsidR="00CD23BC" w:rsidRPr="00E275A2">
        <w:rPr>
          <w:rFonts w:eastAsia="Malgun Gothic"/>
          <w:color w:val="000000"/>
          <w:lang w:val="ru-RU" w:eastAsia="ko-KR"/>
        </w:rPr>
        <w:t>Electronics</w:t>
      </w:r>
      <w:proofErr w:type="spellEnd"/>
      <w:r w:rsidR="00CD23BC" w:rsidRPr="00E275A2">
        <w:rPr>
          <w:rFonts w:eastAsia="Malgun Gothic"/>
          <w:color w:val="000000"/>
          <w:lang w:val="ru-RU" w:eastAsia="ko-KR"/>
        </w:rPr>
        <w:t xml:space="preserve"> (LG) </w:t>
      </w:r>
      <w:r w:rsidR="002F5C56">
        <w:rPr>
          <w:rFonts w:eastAsia="Malgun Gothic"/>
          <w:color w:val="000000"/>
          <w:lang w:val="ru-RU" w:eastAsia="ko-KR"/>
        </w:rPr>
        <w:t>и «Связной» о</w:t>
      </w:r>
      <w:r w:rsidR="002F5C56">
        <w:rPr>
          <w:rFonts w:eastAsia="Malgun Gothic"/>
          <w:color w:val="000000"/>
          <w:lang w:val="ru-RU" w:eastAsia="ko-KR"/>
        </w:rPr>
        <w:t>т</w:t>
      </w:r>
      <w:r w:rsidR="002F5C56">
        <w:rPr>
          <w:rFonts w:eastAsia="Malgun Gothic"/>
          <w:color w:val="000000"/>
          <w:lang w:val="ru-RU" w:eastAsia="ko-KR"/>
        </w:rPr>
        <w:t xml:space="preserve">крывают </w:t>
      </w:r>
      <w:proofErr w:type="spellStart"/>
      <w:r w:rsidR="002F5C56">
        <w:rPr>
          <w:rFonts w:eastAsia="Malgun Gothic"/>
          <w:color w:val="000000"/>
          <w:lang w:val="ru-RU" w:eastAsia="ko-KR"/>
        </w:rPr>
        <w:t>предзаказ</w:t>
      </w:r>
      <w:proofErr w:type="spellEnd"/>
      <w:r w:rsidR="002F5C56">
        <w:rPr>
          <w:rFonts w:eastAsia="Malgun Gothic"/>
          <w:color w:val="000000"/>
          <w:lang w:val="ru-RU" w:eastAsia="ko-KR"/>
        </w:rPr>
        <w:t xml:space="preserve"> на</w:t>
      </w:r>
      <w:r w:rsidR="0072508D">
        <w:rPr>
          <w:rFonts w:eastAsia="Malgun Gothic"/>
          <w:color w:val="000000"/>
          <w:lang w:val="ru-RU" w:eastAsia="ko-KR"/>
        </w:rPr>
        <w:t xml:space="preserve"> </w:t>
      </w:r>
      <w:r w:rsidR="002F5C56">
        <w:rPr>
          <w:rFonts w:eastAsia="Malgun Gothic"/>
          <w:color w:val="000000"/>
          <w:lang w:val="ru-RU" w:eastAsia="ko-KR"/>
        </w:rPr>
        <w:t xml:space="preserve">умные часы </w:t>
      </w:r>
      <w:r w:rsidR="002F1677">
        <w:rPr>
          <w:rFonts w:eastAsia="Malgun Gothic"/>
          <w:color w:val="000000"/>
          <w:lang w:val="ru-RU" w:eastAsia="ko-KR"/>
        </w:rPr>
        <w:t>п</w:t>
      </w:r>
      <w:r w:rsidR="00EF46C9">
        <w:rPr>
          <w:rFonts w:eastAsia="Malgun Gothic"/>
          <w:color w:val="000000"/>
          <w:lang w:val="ru-RU" w:eastAsia="ko-KR"/>
        </w:rPr>
        <w:t>ремиум-</w:t>
      </w:r>
      <w:r w:rsidR="002F1677">
        <w:rPr>
          <w:rFonts w:eastAsia="Malgun Gothic"/>
          <w:color w:val="000000"/>
          <w:lang w:val="ru-RU" w:eastAsia="ko-KR"/>
        </w:rPr>
        <w:t>класса</w:t>
      </w:r>
      <w:r w:rsidR="005F4881" w:rsidRPr="00E275A2">
        <w:rPr>
          <w:rFonts w:eastAsia="Malgun Gothic"/>
          <w:color w:val="000000"/>
          <w:lang w:val="ru-RU" w:eastAsia="ko-KR"/>
        </w:rPr>
        <w:t xml:space="preserve"> </w:t>
      </w:r>
      <w:r w:rsidR="000A4226">
        <w:rPr>
          <w:rFonts w:eastAsia="Malgun Gothic"/>
          <w:color w:val="000000"/>
          <w:lang w:val="ru-RU" w:eastAsia="ko-KR"/>
        </w:rPr>
        <w:t>в металлическом корпусе</w:t>
      </w:r>
      <w:r w:rsidR="005F4881" w:rsidRPr="00E275A2">
        <w:rPr>
          <w:rFonts w:eastAsia="Malgun Gothic" w:hint="eastAsia"/>
          <w:color w:val="000000"/>
          <w:lang w:val="ru-RU" w:eastAsia="ko-KR"/>
        </w:rPr>
        <w:t xml:space="preserve"> </w:t>
      </w:r>
      <w:r w:rsidR="00EB2366" w:rsidRPr="00E275A2">
        <w:rPr>
          <w:rFonts w:eastAsia="Malgun Gothic" w:hint="eastAsia"/>
          <w:color w:val="000000"/>
          <w:lang w:val="ru-RU" w:eastAsia="ko-KR"/>
        </w:rPr>
        <w:t>LG</w:t>
      </w:r>
      <w:r w:rsidR="005F4881" w:rsidRPr="00E275A2">
        <w:rPr>
          <w:rFonts w:eastAsia="Malgun Gothic"/>
          <w:color w:val="000000"/>
          <w:lang w:val="ru-RU" w:eastAsia="ko-KR"/>
        </w:rPr>
        <w:t xml:space="preserve"> </w:t>
      </w:r>
      <w:proofErr w:type="spellStart"/>
      <w:r w:rsidR="00CD23BC" w:rsidRPr="00E275A2">
        <w:rPr>
          <w:rFonts w:eastAsia="Malgun Gothic"/>
          <w:color w:val="000000"/>
          <w:lang w:val="ru-RU" w:eastAsia="ko-KR"/>
        </w:rPr>
        <w:t>Watch</w:t>
      </w:r>
      <w:proofErr w:type="spellEnd"/>
      <w:r w:rsidR="00CD23BC" w:rsidRPr="00E275A2">
        <w:rPr>
          <w:rFonts w:eastAsia="Malgun Gothic"/>
          <w:color w:val="000000"/>
          <w:lang w:val="ru-RU" w:eastAsia="ko-KR"/>
        </w:rPr>
        <w:t xml:space="preserve"> </w:t>
      </w:r>
      <w:proofErr w:type="spellStart"/>
      <w:r w:rsidR="00CD23BC" w:rsidRPr="00E275A2">
        <w:rPr>
          <w:rFonts w:eastAsia="Malgun Gothic"/>
          <w:color w:val="000000"/>
          <w:lang w:val="ru-RU" w:eastAsia="ko-KR"/>
        </w:rPr>
        <w:t>Urbane</w:t>
      </w:r>
      <w:proofErr w:type="spellEnd"/>
      <w:r w:rsidR="009E1443">
        <w:rPr>
          <w:rFonts w:eastAsia="Malgun Gothic"/>
          <w:color w:val="000000"/>
          <w:lang w:val="ru-RU" w:eastAsia="ko-KR"/>
        </w:rPr>
        <w:t>, работающ</w:t>
      </w:r>
      <w:r w:rsidR="002F5C56">
        <w:rPr>
          <w:rFonts w:eastAsia="Malgun Gothic"/>
          <w:color w:val="000000"/>
          <w:lang w:val="ru-RU" w:eastAsia="ko-KR"/>
        </w:rPr>
        <w:t>и</w:t>
      </w:r>
      <w:r w:rsidR="009E1443">
        <w:rPr>
          <w:rFonts w:eastAsia="Malgun Gothic"/>
          <w:color w:val="000000"/>
          <w:lang w:val="ru-RU" w:eastAsia="ko-KR"/>
        </w:rPr>
        <w:t xml:space="preserve">е на операционной системе </w:t>
      </w:r>
      <w:r w:rsidR="009E1443">
        <w:rPr>
          <w:rFonts w:eastAsia="Malgun Gothic"/>
          <w:color w:val="000000"/>
          <w:lang w:eastAsia="ko-KR"/>
        </w:rPr>
        <w:t>Android</w:t>
      </w:r>
      <w:r w:rsidR="009E1443" w:rsidRPr="009E1443">
        <w:rPr>
          <w:rFonts w:eastAsia="Malgun Gothic"/>
          <w:color w:val="000000"/>
          <w:lang w:val="ru-RU" w:eastAsia="ko-KR"/>
        </w:rPr>
        <w:t xml:space="preserve"> </w:t>
      </w:r>
      <w:r w:rsidR="009E1443">
        <w:rPr>
          <w:rFonts w:eastAsia="Malgun Gothic"/>
          <w:color w:val="000000"/>
          <w:lang w:eastAsia="ko-KR"/>
        </w:rPr>
        <w:t>Wear</w:t>
      </w:r>
      <w:r w:rsidR="002F5C56">
        <w:rPr>
          <w:rFonts w:eastAsia="Malgun Gothic"/>
          <w:color w:val="000000"/>
          <w:lang w:val="ru-RU" w:eastAsia="ko-KR"/>
        </w:rPr>
        <w:t>. Новое носи</w:t>
      </w:r>
      <w:r w:rsidR="002F5C56" w:rsidRPr="00647EB5">
        <w:rPr>
          <w:rFonts w:eastAsia="Malgun Gothic"/>
          <w:lang w:val="ru-RU" w:eastAsia="ko-KR"/>
        </w:rPr>
        <w:t xml:space="preserve">мое устройство доступно для </w:t>
      </w:r>
      <w:proofErr w:type="spellStart"/>
      <w:r w:rsidR="002F5C56" w:rsidRPr="00647EB5">
        <w:rPr>
          <w:rFonts w:eastAsia="Malgun Gothic"/>
          <w:lang w:val="ru-RU" w:eastAsia="ko-KR"/>
        </w:rPr>
        <w:t>предзаказа</w:t>
      </w:r>
      <w:proofErr w:type="spellEnd"/>
      <w:r w:rsidR="002F5C56" w:rsidRPr="00647EB5">
        <w:rPr>
          <w:rFonts w:eastAsia="Malgun Gothic"/>
          <w:lang w:val="ru-RU" w:eastAsia="ko-KR"/>
        </w:rPr>
        <w:t xml:space="preserve"> </w:t>
      </w:r>
      <w:r w:rsidR="00647EB5" w:rsidRPr="00647EB5">
        <w:rPr>
          <w:lang w:val="ru-RU"/>
        </w:rPr>
        <w:t xml:space="preserve">жителям всех регионов России </w:t>
      </w:r>
      <w:r w:rsidR="002F5C56" w:rsidRPr="00647EB5">
        <w:rPr>
          <w:rFonts w:eastAsia="Malgun Gothic"/>
          <w:lang w:val="ru-RU" w:eastAsia="ko-KR"/>
        </w:rPr>
        <w:t xml:space="preserve">в </w:t>
      </w:r>
      <w:proofErr w:type="spellStart"/>
      <w:proofErr w:type="gramStart"/>
      <w:r w:rsidR="002F5C56" w:rsidRPr="00647EB5">
        <w:rPr>
          <w:rFonts w:eastAsia="Malgun Gothic"/>
          <w:lang w:val="ru-RU" w:eastAsia="ko-KR"/>
        </w:rPr>
        <w:t>интер</w:t>
      </w:r>
      <w:r w:rsidR="002F5C56">
        <w:rPr>
          <w:rFonts w:eastAsia="Malgun Gothic"/>
          <w:color w:val="000000"/>
          <w:lang w:val="ru-RU" w:eastAsia="ko-KR"/>
        </w:rPr>
        <w:t>нет-магазине</w:t>
      </w:r>
      <w:proofErr w:type="spellEnd"/>
      <w:proofErr w:type="gramEnd"/>
      <w:r w:rsidR="002F5C56">
        <w:rPr>
          <w:rFonts w:eastAsia="Malgun Gothic"/>
          <w:color w:val="000000"/>
          <w:lang w:val="ru-RU" w:eastAsia="ko-KR"/>
        </w:rPr>
        <w:t xml:space="preserve"> компании «Связной» в двух </w:t>
      </w:r>
      <w:r w:rsidR="00B97EE6">
        <w:rPr>
          <w:rFonts w:eastAsia="Malgun Gothic"/>
          <w:color w:val="000000"/>
          <w:lang w:val="ru-RU" w:eastAsia="ko-KR"/>
        </w:rPr>
        <w:t xml:space="preserve">цветовых </w:t>
      </w:r>
      <w:r w:rsidR="002F5C56">
        <w:rPr>
          <w:rFonts w:eastAsia="Malgun Gothic"/>
          <w:color w:val="000000"/>
          <w:lang w:val="ru-RU" w:eastAsia="ko-KR"/>
        </w:rPr>
        <w:t xml:space="preserve">решениях: в </w:t>
      </w:r>
      <w:r w:rsidR="000D57C3">
        <w:rPr>
          <w:rFonts w:eastAsia="Malgun Gothic"/>
          <w:color w:val="000000"/>
          <w:lang w:val="ru-RU" w:eastAsia="ko-KR"/>
        </w:rPr>
        <w:t xml:space="preserve">серебряном </w:t>
      </w:r>
      <w:r w:rsidR="002F5C56">
        <w:rPr>
          <w:rFonts w:eastAsia="Malgun Gothic"/>
          <w:color w:val="000000"/>
          <w:lang w:val="ru-RU" w:eastAsia="ko-KR"/>
        </w:rPr>
        <w:t>ко</w:t>
      </w:r>
      <w:r w:rsidR="002F5C56">
        <w:rPr>
          <w:rFonts w:eastAsia="Malgun Gothic"/>
          <w:color w:val="000000"/>
          <w:lang w:val="ru-RU" w:eastAsia="ko-KR"/>
        </w:rPr>
        <w:t>р</w:t>
      </w:r>
      <w:r w:rsidR="002F5C56">
        <w:rPr>
          <w:rFonts w:eastAsia="Malgun Gothic"/>
          <w:color w:val="000000"/>
          <w:lang w:val="ru-RU" w:eastAsia="ko-KR"/>
        </w:rPr>
        <w:t>пусе по цене 19 990 рублей и в золотистом – 24 990 рублей.</w:t>
      </w:r>
    </w:p>
    <w:p w:rsidR="00B9348D" w:rsidRPr="00E275A2" w:rsidRDefault="00B9348D" w:rsidP="00BF2AFD">
      <w:pPr>
        <w:kinsoku w:val="0"/>
        <w:overflowPunct w:val="0"/>
        <w:autoSpaceDE w:val="0"/>
        <w:autoSpaceDN w:val="0"/>
        <w:spacing w:line="360" w:lineRule="auto"/>
        <w:jc w:val="both"/>
        <w:rPr>
          <w:rFonts w:eastAsia="Malgun Gothic"/>
          <w:color w:val="000000"/>
          <w:lang w:val="ru-RU" w:eastAsia="ko-KR"/>
        </w:rPr>
      </w:pPr>
    </w:p>
    <w:p w:rsidR="003A40E8" w:rsidRPr="00E275A2" w:rsidRDefault="00B50548" w:rsidP="00BF2AFD">
      <w:pPr>
        <w:kinsoku w:val="0"/>
        <w:overflowPunct w:val="0"/>
        <w:autoSpaceDE w:val="0"/>
        <w:autoSpaceDN w:val="0"/>
        <w:spacing w:line="360" w:lineRule="auto"/>
        <w:jc w:val="both"/>
        <w:rPr>
          <w:rFonts w:eastAsia="Malgun Gothic"/>
          <w:bCs/>
          <w:color w:val="000000"/>
          <w:lang w:val="ru-RU" w:eastAsia="ko-KR"/>
        </w:rPr>
      </w:pPr>
      <w:r>
        <w:rPr>
          <w:rFonts w:eastAsia="Malgun Gothic"/>
          <w:bCs/>
          <w:color w:val="000000"/>
          <w:lang w:val="ru-RU" w:eastAsia="ko-KR"/>
        </w:rPr>
        <w:t xml:space="preserve">Часы </w:t>
      </w:r>
      <w:r w:rsidR="00460EB5" w:rsidRPr="00E275A2">
        <w:rPr>
          <w:rFonts w:eastAsia="Malgun Gothic"/>
          <w:bCs/>
          <w:color w:val="000000"/>
          <w:lang w:val="ru-RU" w:eastAsia="ko-KR"/>
        </w:rPr>
        <w:t xml:space="preserve">LG </w:t>
      </w:r>
      <w:proofErr w:type="spellStart"/>
      <w:r w:rsidR="00460EB5" w:rsidRPr="00E275A2">
        <w:rPr>
          <w:rFonts w:eastAsia="Malgun Gothic"/>
          <w:bCs/>
          <w:color w:val="000000"/>
          <w:lang w:val="ru-RU" w:eastAsia="ko-KR"/>
        </w:rPr>
        <w:t>Watch</w:t>
      </w:r>
      <w:proofErr w:type="spellEnd"/>
      <w:r w:rsidR="00460EB5" w:rsidRPr="00E275A2">
        <w:rPr>
          <w:rFonts w:eastAsia="Malgun Gothic"/>
          <w:bCs/>
          <w:color w:val="000000"/>
          <w:lang w:val="ru-RU" w:eastAsia="ko-KR"/>
        </w:rPr>
        <w:t xml:space="preserve"> </w:t>
      </w:r>
      <w:proofErr w:type="spellStart"/>
      <w:r w:rsidR="00460EB5" w:rsidRPr="00E275A2">
        <w:rPr>
          <w:rFonts w:eastAsia="Malgun Gothic"/>
          <w:bCs/>
          <w:color w:val="000000"/>
          <w:lang w:val="ru-RU" w:eastAsia="ko-KR"/>
        </w:rPr>
        <w:t>Urbane</w:t>
      </w:r>
      <w:proofErr w:type="spellEnd"/>
      <w:r w:rsidR="00460EB5" w:rsidRPr="00E275A2">
        <w:rPr>
          <w:rFonts w:eastAsia="Malgun Gothic"/>
          <w:bCs/>
          <w:color w:val="000000"/>
          <w:lang w:val="ru-RU" w:eastAsia="ko-KR"/>
        </w:rPr>
        <w:t xml:space="preserve"> </w:t>
      </w:r>
      <w:r w:rsidR="000B157F">
        <w:rPr>
          <w:rFonts w:eastAsia="Malgun Gothic"/>
          <w:bCs/>
          <w:color w:val="000000"/>
          <w:lang w:val="ru-RU" w:eastAsia="ko-KR"/>
        </w:rPr>
        <w:t xml:space="preserve">оснащены </w:t>
      </w:r>
      <w:r w:rsidR="00CF206D" w:rsidRPr="00E275A2">
        <w:rPr>
          <w:rFonts w:eastAsia="Malgun Gothic"/>
          <w:bCs/>
          <w:color w:val="000000"/>
          <w:lang w:val="ru-RU" w:eastAsia="ko-KR"/>
        </w:rPr>
        <w:t>1.3-</w:t>
      </w:r>
      <w:r w:rsidR="000B157F" w:rsidRPr="00E275A2">
        <w:rPr>
          <w:rFonts w:eastAsia="Malgun Gothic"/>
          <w:bCs/>
          <w:color w:val="000000"/>
          <w:lang w:val="ru-RU" w:eastAsia="ko-KR"/>
        </w:rPr>
        <w:t>дюймов</w:t>
      </w:r>
      <w:r w:rsidR="000B157F">
        <w:rPr>
          <w:rFonts w:eastAsia="Malgun Gothic"/>
          <w:bCs/>
          <w:color w:val="000000"/>
          <w:lang w:val="ru-RU" w:eastAsia="ko-KR"/>
        </w:rPr>
        <w:t>ым</w:t>
      </w:r>
      <w:r w:rsidR="000B157F" w:rsidRPr="00E275A2">
        <w:rPr>
          <w:rFonts w:eastAsia="Malgun Gothic"/>
          <w:bCs/>
          <w:color w:val="000000"/>
          <w:lang w:val="ru-RU" w:eastAsia="ko-KR"/>
        </w:rPr>
        <w:t xml:space="preserve"> круглы</w:t>
      </w:r>
      <w:r w:rsidR="000B157F">
        <w:rPr>
          <w:rFonts w:eastAsia="Malgun Gothic"/>
          <w:bCs/>
          <w:color w:val="000000"/>
          <w:lang w:val="ru-RU" w:eastAsia="ko-KR"/>
        </w:rPr>
        <w:t>м</w:t>
      </w:r>
      <w:r w:rsidR="000B157F" w:rsidRPr="00E275A2">
        <w:rPr>
          <w:rFonts w:eastAsia="Malgun Gothic"/>
          <w:bCs/>
          <w:color w:val="000000"/>
          <w:lang w:val="ru-RU" w:eastAsia="ko-KR"/>
        </w:rPr>
        <w:t xml:space="preserve"> </w:t>
      </w:r>
      <w:r w:rsidR="00460EB5" w:rsidRPr="00E275A2">
        <w:rPr>
          <w:rFonts w:eastAsia="Malgun Gothic"/>
          <w:bCs/>
          <w:color w:val="000000"/>
          <w:lang w:val="ru-RU" w:eastAsia="ko-KR"/>
        </w:rPr>
        <w:t xml:space="preserve">P-OLED </w:t>
      </w:r>
      <w:r w:rsidR="00CF206D" w:rsidRPr="00E275A2">
        <w:rPr>
          <w:rFonts w:eastAsia="Malgun Gothic"/>
          <w:bCs/>
          <w:color w:val="000000"/>
          <w:lang w:val="ru-RU" w:eastAsia="ko-KR"/>
        </w:rPr>
        <w:t>экран</w:t>
      </w:r>
      <w:r w:rsidR="000B157F">
        <w:rPr>
          <w:rFonts w:eastAsia="Malgun Gothic"/>
          <w:bCs/>
          <w:color w:val="000000"/>
          <w:lang w:val="ru-RU" w:eastAsia="ko-KR"/>
        </w:rPr>
        <w:t>ом</w:t>
      </w:r>
      <w:r w:rsidR="00CF206D" w:rsidRPr="00E275A2">
        <w:rPr>
          <w:rFonts w:eastAsia="Malgun Gothic"/>
          <w:bCs/>
          <w:color w:val="000000"/>
          <w:lang w:val="ru-RU" w:eastAsia="ko-KR"/>
        </w:rPr>
        <w:t xml:space="preserve">, </w:t>
      </w:r>
      <w:r w:rsidR="00135E55">
        <w:rPr>
          <w:rFonts w:eastAsia="Malgun Gothic"/>
          <w:bCs/>
          <w:color w:val="000000"/>
          <w:lang w:val="ru-RU" w:eastAsia="ko-KR"/>
        </w:rPr>
        <w:t>что</w:t>
      </w:r>
      <w:r w:rsidR="00CF206D" w:rsidRPr="00E275A2">
        <w:rPr>
          <w:rFonts w:eastAsia="Malgun Gothic"/>
          <w:bCs/>
          <w:color w:val="000000"/>
          <w:lang w:val="ru-RU" w:eastAsia="ko-KR"/>
        </w:rPr>
        <w:t xml:space="preserve"> и</w:t>
      </w:r>
      <w:r w:rsidR="00460EB5" w:rsidRPr="00E275A2">
        <w:rPr>
          <w:rFonts w:eastAsia="Malgun Gothic"/>
          <w:bCs/>
          <w:color w:val="000000"/>
          <w:lang w:val="ru-RU" w:eastAsia="ko-KR"/>
        </w:rPr>
        <w:t xml:space="preserve"> LG </w:t>
      </w:r>
      <w:proofErr w:type="spellStart"/>
      <w:r w:rsidR="00460EB5" w:rsidRPr="00E275A2">
        <w:rPr>
          <w:rFonts w:eastAsia="Malgun Gothic"/>
          <w:bCs/>
          <w:color w:val="000000"/>
          <w:lang w:val="ru-RU" w:eastAsia="ko-KR"/>
        </w:rPr>
        <w:t>Watch</w:t>
      </w:r>
      <w:proofErr w:type="spellEnd"/>
      <w:r w:rsidR="00460EB5" w:rsidRPr="00E275A2">
        <w:rPr>
          <w:rFonts w:eastAsia="Malgun Gothic"/>
          <w:bCs/>
          <w:color w:val="000000"/>
          <w:lang w:val="ru-RU" w:eastAsia="ko-KR"/>
        </w:rPr>
        <w:t xml:space="preserve"> R</w:t>
      </w:r>
      <w:r w:rsidR="00CF206D" w:rsidRPr="00E275A2">
        <w:rPr>
          <w:rFonts w:eastAsia="Malgun Gothic"/>
          <w:bCs/>
          <w:color w:val="000000"/>
          <w:lang w:val="ru-RU" w:eastAsia="ko-KR"/>
        </w:rPr>
        <w:t xml:space="preserve">, </w:t>
      </w:r>
      <w:r w:rsidR="000B157F">
        <w:rPr>
          <w:rFonts w:eastAsia="Malgun Gothic"/>
          <w:bCs/>
          <w:color w:val="000000"/>
          <w:lang w:val="ru-RU" w:eastAsia="ko-KR"/>
        </w:rPr>
        <w:t>о</w:t>
      </w:r>
      <w:r w:rsidR="00804B86">
        <w:rPr>
          <w:rFonts w:eastAsia="Malgun Gothic"/>
          <w:bCs/>
          <w:color w:val="000000"/>
          <w:lang w:val="ru-RU" w:eastAsia="ko-KR"/>
        </w:rPr>
        <w:t>днако новая модель</w:t>
      </w:r>
      <w:r w:rsidR="00CF206D" w:rsidRPr="00E275A2">
        <w:rPr>
          <w:rFonts w:eastAsia="Malgun Gothic"/>
          <w:bCs/>
          <w:color w:val="000000"/>
          <w:lang w:val="ru-RU" w:eastAsia="ko-KR"/>
        </w:rPr>
        <w:t xml:space="preserve"> отлича</w:t>
      </w:r>
      <w:r w:rsidR="00804B86">
        <w:rPr>
          <w:rFonts w:eastAsia="Malgun Gothic"/>
          <w:bCs/>
          <w:color w:val="000000"/>
          <w:lang w:val="ru-RU" w:eastAsia="ko-KR"/>
        </w:rPr>
        <w:t>е</w:t>
      </w:r>
      <w:r w:rsidR="00CF206D" w:rsidRPr="00E275A2">
        <w:rPr>
          <w:rFonts w:eastAsia="Malgun Gothic"/>
          <w:bCs/>
          <w:color w:val="000000"/>
          <w:lang w:val="ru-RU" w:eastAsia="ko-KR"/>
        </w:rPr>
        <w:t xml:space="preserve">тся более </w:t>
      </w:r>
      <w:r w:rsidR="002F5C56">
        <w:rPr>
          <w:rFonts w:eastAsia="Malgun Gothic"/>
          <w:bCs/>
          <w:color w:val="000000"/>
          <w:lang w:val="ru-RU" w:eastAsia="ko-KR"/>
        </w:rPr>
        <w:t>тонким корпусом</w:t>
      </w:r>
      <w:r w:rsidR="00CF206D" w:rsidRPr="00E275A2">
        <w:rPr>
          <w:rFonts w:eastAsia="Malgun Gothic"/>
          <w:bCs/>
          <w:color w:val="000000"/>
          <w:lang w:val="ru-RU" w:eastAsia="ko-KR"/>
        </w:rPr>
        <w:t>, что прид</w:t>
      </w:r>
      <w:r w:rsidR="00CF206D" w:rsidRPr="00E275A2">
        <w:rPr>
          <w:rFonts w:eastAsia="Malgun Gothic"/>
          <w:bCs/>
          <w:color w:val="000000"/>
          <w:lang w:val="ru-RU" w:eastAsia="ko-KR"/>
        </w:rPr>
        <w:t>а</w:t>
      </w:r>
      <w:r w:rsidR="00CF206D" w:rsidRPr="00E275A2">
        <w:rPr>
          <w:rFonts w:eastAsia="Malgun Gothic"/>
          <w:bCs/>
          <w:color w:val="000000"/>
          <w:lang w:val="ru-RU" w:eastAsia="ko-KR"/>
        </w:rPr>
        <w:t xml:space="preserve">ет </w:t>
      </w:r>
      <w:r w:rsidR="00804B86">
        <w:rPr>
          <w:rFonts w:eastAsia="Malgun Gothic"/>
          <w:bCs/>
          <w:color w:val="000000"/>
          <w:lang w:val="ru-RU" w:eastAsia="ko-KR"/>
        </w:rPr>
        <w:t>ей</w:t>
      </w:r>
      <w:r w:rsidR="00804B86" w:rsidRPr="00E275A2">
        <w:rPr>
          <w:rFonts w:eastAsia="Malgun Gothic"/>
          <w:bCs/>
          <w:color w:val="000000"/>
          <w:lang w:val="ru-RU" w:eastAsia="ko-KR"/>
        </w:rPr>
        <w:t xml:space="preserve"> </w:t>
      </w:r>
      <w:r w:rsidR="00CF206D" w:rsidRPr="00E275A2">
        <w:rPr>
          <w:rFonts w:eastAsia="Malgun Gothic"/>
          <w:bCs/>
          <w:color w:val="000000"/>
          <w:lang w:val="ru-RU" w:eastAsia="ko-KR"/>
        </w:rPr>
        <w:t xml:space="preserve">утонченный </w:t>
      </w:r>
      <w:r w:rsidR="00135E55">
        <w:rPr>
          <w:rFonts w:eastAsia="Malgun Gothic"/>
          <w:bCs/>
          <w:color w:val="000000"/>
          <w:lang w:val="ru-RU" w:eastAsia="ko-KR"/>
        </w:rPr>
        <w:t>вид</w:t>
      </w:r>
      <w:r w:rsidR="00CF206D" w:rsidRPr="00E275A2">
        <w:rPr>
          <w:rFonts w:eastAsia="Malgun Gothic"/>
          <w:bCs/>
          <w:color w:val="000000"/>
          <w:lang w:val="ru-RU" w:eastAsia="ko-KR"/>
        </w:rPr>
        <w:t xml:space="preserve">, что делает их </w:t>
      </w:r>
      <w:r w:rsidR="00135E55">
        <w:rPr>
          <w:rFonts w:eastAsia="Malgun Gothic"/>
          <w:bCs/>
          <w:color w:val="000000"/>
          <w:lang w:val="ru-RU" w:eastAsia="ko-KR"/>
        </w:rPr>
        <w:t>безупречным</w:t>
      </w:r>
      <w:r w:rsidR="00CF206D" w:rsidRPr="00E275A2">
        <w:rPr>
          <w:rFonts w:eastAsia="Malgun Gothic"/>
          <w:bCs/>
          <w:color w:val="000000"/>
          <w:lang w:val="ru-RU" w:eastAsia="ko-KR"/>
        </w:rPr>
        <w:t xml:space="preserve"> модным аксессуаром. Корпус из нержавеющей стали представлен в серебряном </w:t>
      </w:r>
      <w:r w:rsidR="00971B84">
        <w:rPr>
          <w:rFonts w:eastAsia="Malgun Gothic"/>
          <w:bCs/>
          <w:color w:val="000000"/>
          <w:lang w:val="ru-RU" w:eastAsia="ko-KR"/>
        </w:rPr>
        <w:t xml:space="preserve">и </w:t>
      </w:r>
      <w:r w:rsidR="00CF206D" w:rsidRPr="00E275A2">
        <w:rPr>
          <w:rFonts w:eastAsia="Malgun Gothic"/>
          <w:bCs/>
          <w:color w:val="000000"/>
          <w:lang w:val="ru-RU" w:eastAsia="ko-KR"/>
        </w:rPr>
        <w:t>золот</w:t>
      </w:r>
      <w:r w:rsidR="00135E55">
        <w:rPr>
          <w:rFonts w:eastAsia="Malgun Gothic"/>
          <w:bCs/>
          <w:color w:val="000000"/>
          <w:lang w:val="ru-RU" w:eastAsia="ko-KR"/>
        </w:rPr>
        <w:t>ист</w:t>
      </w:r>
      <w:r w:rsidR="00CF206D" w:rsidRPr="00E275A2">
        <w:rPr>
          <w:rFonts w:eastAsia="Malgun Gothic"/>
          <w:bCs/>
          <w:color w:val="000000"/>
          <w:lang w:val="ru-RU" w:eastAsia="ko-KR"/>
        </w:rPr>
        <w:t xml:space="preserve">ом цвете и дополнен красиво отстроченным ремешком </w:t>
      </w:r>
      <w:r w:rsidR="00135E55">
        <w:rPr>
          <w:rFonts w:eastAsia="Malgun Gothic"/>
          <w:bCs/>
          <w:color w:val="000000"/>
          <w:lang w:val="ru-RU" w:eastAsia="ko-KR"/>
        </w:rPr>
        <w:t xml:space="preserve">классического фасона </w:t>
      </w:r>
      <w:r w:rsidR="00CF206D" w:rsidRPr="00E275A2">
        <w:rPr>
          <w:rFonts w:eastAsia="Malgun Gothic"/>
          <w:bCs/>
          <w:color w:val="000000"/>
          <w:lang w:val="ru-RU" w:eastAsia="ko-KR"/>
        </w:rPr>
        <w:t xml:space="preserve">из натуральной кожи. С часами можно использовать любой </w:t>
      </w:r>
      <w:r w:rsidR="00135E55">
        <w:rPr>
          <w:rFonts w:eastAsia="Malgun Gothic"/>
          <w:bCs/>
          <w:color w:val="000000"/>
          <w:lang w:val="ru-RU" w:eastAsia="ko-KR"/>
        </w:rPr>
        <w:t xml:space="preserve">другой </w:t>
      </w:r>
      <w:r w:rsidR="00CF206D" w:rsidRPr="00E275A2">
        <w:rPr>
          <w:rFonts w:eastAsia="Malgun Gothic"/>
          <w:bCs/>
          <w:color w:val="000000"/>
          <w:lang w:val="ru-RU" w:eastAsia="ko-KR"/>
        </w:rPr>
        <w:t>ремешок</w:t>
      </w:r>
      <w:r w:rsidR="00686E69">
        <w:rPr>
          <w:rFonts w:eastAsia="Malgun Gothic"/>
          <w:bCs/>
          <w:color w:val="000000"/>
          <w:lang w:val="ru-RU" w:eastAsia="ko-KR"/>
        </w:rPr>
        <w:t xml:space="preserve"> шириной 22 мм</w:t>
      </w:r>
      <w:r w:rsidR="00CF206D" w:rsidRPr="00E275A2">
        <w:rPr>
          <w:rFonts w:eastAsia="Malgun Gothic"/>
          <w:bCs/>
          <w:color w:val="000000"/>
          <w:lang w:val="ru-RU" w:eastAsia="ko-KR"/>
        </w:rPr>
        <w:t xml:space="preserve"> в зависим</w:t>
      </w:r>
      <w:r w:rsidR="00CF206D" w:rsidRPr="00E275A2">
        <w:rPr>
          <w:rFonts w:eastAsia="Malgun Gothic"/>
          <w:bCs/>
          <w:color w:val="000000"/>
          <w:lang w:val="ru-RU" w:eastAsia="ko-KR"/>
        </w:rPr>
        <w:t>о</w:t>
      </w:r>
      <w:r w:rsidR="00CF206D" w:rsidRPr="00E275A2">
        <w:rPr>
          <w:rFonts w:eastAsia="Malgun Gothic"/>
          <w:bCs/>
          <w:color w:val="000000"/>
          <w:lang w:val="ru-RU" w:eastAsia="ko-KR"/>
        </w:rPr>
        <w:t xml:space="preserve">сти от ситуации или настроения. </w:t>
      </w:r>
      <w:proofErr w:type="gramStart"/>
      <w:r w:rsidR="00CF206D" w:rsidRPr="00E275A2">
        <w:rPr>
          <w:rFonts w:eastAsia="Malgun Gothic"/>
          <w:bCs/>
          <w:color w:val="000000"/>
          <w:lang w:val="ru-RU" w:eastAsia="ko-KR"/>
        </w:rPr>
        <w:t xml:space="preserve">LG </w:t>
      </w:r>
      <w:proofErr w:type="spellStart"/>
      <w:r w:rsidR="00CF206D" w:rsidRPr="00E275A2">
        <w:rPr>
          <w:rFonts w:eastAsia="Malgun Gothic"/>
          <w:bCs/>
          <w:color w:val="000000"/>
          <w:lang w:val="ru-RU" w:eastAsia="ko-KR"/>
        </w:rPr>
        <w:t>Watch</w:t>
      </w:r>
      <w:proofErr w:type="spellEnd"/>
      <w:r w:rsidR="00CF206D" w:rsidRPr="00E275A2">
        <w:rPr>
          <w:rFonts w:eastAsia="Malgun Gothic"/>
          <w:bCs/>
          <w:color w:val="000000"/>
          <w:lang w:val="ru-RU" w:eastAsia="ko-KR"/>
        </w:rPr>
        <w:t xml:space="preserve"> </w:t>
      </w:r>
      <w:proofErr w:type="spellStart"/>
      <w:r w:rsidR="00CF206D" w:rsidRPr="00E275A2">
        <w:rPr>
          <w:rFonts w:eastAsia="Malgun Gothic"/>
          <w:bCs/>
          <w:color w:val="000000"/>
          <w:lang w:val="ru-RU" w:eastAsia="ko-KR"/>
        </w:rPr>
        <w:t>Urbane</w:t>
      </w:r>
      <w:proofErr w:type="spellEnd"/>
      <w:r w:rsidR="00CF206D" w:rsidRPr="00E275A2">
        <w:rPr>
          <w:rFonts w:eastAsia="Malgun Gothic"/>
          <w:bCs/>
          <w:color w:val="000000"/>
          <w:lang w:val="ru-RU" w:eastAsia="ko-KR"/>
        </w:rPr>
        <w:t xml:space="preserve"> </w:t>
      </w:r>
      <w:r w:rsidR="00234519">
        <w:rPr>
          <w:rFonts w:eastAsia="Malgun Gothic"/>
          <w:bCs/>
          <w:color w:val="000000"/>
          <w:lang w:val="ru-RU" w:eastAsia="ko-KR"/>
        </w:rPr>
        <w:t>с</w:t>
      </w:r>
      <w:r w:rsidR="00CF206D" w:rsidRPr="00E275A2">
        <w:rPr>
          <w:rFonts w:eastAsia="Malgun Gothic"/>
          <w:bCs/>
          <w:color w:val="000000"/>
          <w:lang w:val="ru-RU" w:eastAsia="ko-KR"/>
        </w:rPr>
        <w:t xml:space="preserve"> интуитивно</w:t>
      </w:r>
      <w:r w:rsidR="00234519">
        <w:rPr>
          <w:rFonts w:eastAsia="Malgun Gothic"/>
          <w:bCs/>
          <w:color w:val="000000"/>
          <w:lang w:val="ru-RU" w:eastAsia="ko-KR"/>
        </w:rPr>
        <w:t xml:space="preserve"> понятным</w:t>
      </w:r>
      <w:r w:rsidR="00CF206D" w:rsidRPr="00E275A2">
        <w:rPr>
          <w:rFonts w:eastAsia="Malgun Gothic"/>
          <w:bCs/>
          <w:color w:val="000000"/>
          <w:lang w:val="ru-RU" w:eastAsia="ko-KR"/>
        </w:rPr>
        <w:t xml:space="preserve"> пол</w:t>
      </w:r>
      <w:r w:rsidR="00CF206D" w:rsidRPr="00E275A2">
        <w:rPr>
          <w:rFonts w:eastAsia="Malgun Gothic"/>
          <w:bCs/>
          <w:color w:val="000000"/>
          <w:lang w:val="ru-RU" w:eastAsia="ko-KR"/>
        </w:rPr>
        <w:t>ь</w:t>
      </w:r>
      <w:r w:rsidR="00CF206D" w:rsidRPr="00E275A2">
        <w:rPr>
          <w:rFonts w:eastAsia="Malgun Gothic"/>
          <w:bCs/>
          <w:color w:val="000000"/>
          <w:lang w:val="ru-RU" w:eastAsia="ko-KR"/>
        </w:rPr>
        <w:t>зовательск</w:t>
      </w:r>
      <w:r w:rsidR="00234519">
        <w:rPr>
          <w:rFonts w:eastAsia="Malgun Gothic"/>
          <w:bCs/>
          <w:color w:val="000000"/>
          <w:lang w:val="ru-RU" w:eastAsia="ko-KR"/>
        </w:rPr>
        <w:t>им</w:t>
      </w:r>
      <w:r w:rsidR="00CF206D" w:rsidRPr="00E275A2">
        <w:rPr>
          <w:rFonts w:eastAsia="Malgun Gothic"/>
          <w:bCs/>
          <w:color w:val="000000"/>
          <w:lang w:val="ru-RU" w:eastAsia="ko-KR"/>
        </w:rPr>
        <w:t xml:space="preserve"> интерфейс</w:t>
      </w:r>
      <w:r w:rsidR="00234519">
        <w:rPr>
          <w:rFonts w:eastAsia="Malgun Gothic"/>
          <w:bCs/>
          <w:color w:val="000000"/>
          <w:lang w:val="ru-RU" w:eastAsia="ko-KR"/>
        </w:rPr>
        <w:t>ом</w:t>
      </w:r>
      <w:r w:rsidR="00CF206D" w:rsidRPr="00E275A2">
        <w:rPr>
          <w:rFonts w:eastAsia="Malgun Gothic"/>
          <w:bCs/>
          <w:color w:val="000000"/>
          <w:lang w:val="ru-RU" w:eastAsia="ko-KR"/>
        </w:rPr>
        <w:t xml:space="preserve"> на основе сенсорного управления, совместимы со смартфонами</w:t>
      </w:r>
      <w:r w:rsidR="00F9535A">
        <w:rPr>
          <w:rFonts w:eastAsia="Malgun Gothic"/>
          <w:bCs/>
          <w:color w:val="000000"/>
          <w:lang w:val="ru-RU" w:eastAsia="ko-KR"/>
        </w:rPr>
        <w:t xml:space="preserve"> </w:t>
      </w:r>
      <w:r w:rsidR="00234519">
        <w:rPr>
          <w:rFonts w:eastAsia="Malgun Gothic"/>
          <w:bCs/>
          <w:color w:val="000000"/>
          <w:lang w:val="ru-RU" w:eastAsia="ko-KR"/>
        </w:rPr>
        <w:t>на операционной системе</w:t>
      </w:r>
      <w:r w:rsidR="00CF206D" w:rsidRPr="00E275A2">
        <w:rPr>
          <w:rFonts w:eastAsia="Malgun Gothic"/>
          <w:bCs/>
          <w:color w:val="000000"/>
          <w:lang w:val="ru-RU" w:eastAsia="ko-KR"/>
        </w:rPr>
        <w:t xml:space="preserve"> </w:t>
      </w:r>
      <w:proofErr w:type="spellStart"/>
      <w:r w:rsidR="006C5EFD" w:rsidRPr="00E275A2">
        <w:rPr>
          <w:rFonts w:eastAsia="Malgun Gothic"/>
          <w:bCs/>
          <w:color w:val="000000"/>
          <w:lang w:val="ru-RU" w:eastAsia="ko-KR"/>
        </w:rPr>
        <w:t>Android</w:t>
      </w:r>
      <w:proofErr w:type="spellEnd"/>
      <w:r w:rsidR="006C5EFD" w:rsidRPr="00E275A2">
        <w:rPr>
          <w:rFonts w:eastAsia="Malgun Gothic"/>
          <w:bCs/>
          <w:color w:val="000000"/>
          <w:lang w:val="ru-RU" w:eastAsia="ko-KR"/>
        </w:rPr>
        <w:t xml:space="preserve"> 4.3 </w:t>
      </w:r>
      <w:r w:rsidR="00CF206D" w:rsidRPr="00E275A2">
        <w:rPr>
          <w:rFonts w:eastAsia="Malgun Gothic"/>
          <w:bCs/>
          <w:color w:val="000000"/>
          <w:lang w:val="ru-RU" w:eastAsia="ko-KR"/>
        </w:rPr>
        <w:t>и выше.</w:t>
      </w:r>
      <w:proofErr w:type="gramEnd"/>
      <w:r w:rsidR="007907CB" w:rsidRPr="00E275A2">
        <w:rPr>
          <w:rFonts w:eastAsia="Malgun Gothic"/>
          <w:bCs/>
          <w:color w:val="000000"/>
          <w:lang w:val="ru-RU" w:eastAsia="ko-KR"/>
        </w:rPr>
        <w:t xml:space="preserve"> </w:t>
      </w:r>
      <w:r w:rsidR="003A40E8">
        <w:rPr>
          <w:color w:val="000000"/>
          <w:lang w:val="ru-RU"/>
        </w:rPr>
        <w:t xml:space="preserve">С выходом новой </w:t>
      </w:r>
      <w:r w:rsidR="003A40E8" w:rsidRPr="009B13FA">
        <w:rPr>
          <w:color w:val="000000"/>
          <w:lang w:val="ru-RU"/>
        </w:rPr>
        <w:t xml:space="preserve">ОС </w:t>
      </w:r>
      <w:r w:rsidR="003A40E8">
        <w:rPr>
          <w:color w:val="000000"/>
        </w:rPr>
        <w:t>Android</w:t>
      </w:r>
      <w:r w:rsidR="003A40E8" w:rsidRPr="009B13FA">
        <w:rPr>
          <w:color w:val="000000"/>
          <w:lang w:val="ru-RU"/>
        </w:rPr>
        <w:t xml:space="preserve"> </w:t>
      </w:r>
      <w:r w:rsidR="003A40E8">
        <w:rPr>
          <w:color w:val="000000"/>
        </w:rPr>
        <w:t>Wear</w:t>
      </w:r>
      <w:r w:rsidR="003A40E8">
        <w:rPr>
          <w:color w:val="000000"/>
          <w:lang w:val="ru-RU"/>
        </w:rPr>
        <w:t xml:space="preserve"> несколько</w:t>
      </w:r>
      <w:r w:rsidR="003A40E8" w:rsidRPr="009B13FA">
        <w:rPr>
          <w:color w:val="000000"/>
          <w:lang w:val="ru-RU"/>
        </w:rPr>
        <w:t xml:space="preserve"> функци</w:t>
      </w:r>
      <w:r w:rsidR="003A40E8">
        <w:rPr>
          <w:color w:val="000000"/>
          <w:lang w:val="ru-RU"/>
        </w:rPr>
        <w:t>й</w:t>
      </w:r>
      <w:r w:rsidR="003A40E8" w:rsidRPr="009B13FA">
        <w:rPr>
          <w:color w:val="000000"/>
          <w:lang w:val="ru-RU"/>
        </w:rPr>
        <w:t xml:space="preserve"> стали доступны</w:t>
      </w:r>
      <w:r w:rsidR="003A40E8" w:rsidRPr="009B13FA">
        <w:rPr>
          <w:rFonts w:hint="eastAsia"/>
          <w:color w:val="000000"/>
          <w:lang w:val="ru-RU"/>
        </w:rPr>
        <w:t xml:space="preserve"> </w:t>
      </w:r>
      <w:r w:rsidR="003A40E8" w:rsidRPr="009B13FA">
        <w:rPr>
          <w:color w:val="000000"/>
          <w:lang w:val="ru-RU"/>
        </w:rPr>
        <w:t>впервые</w:t>
      </w:r>
      <w:r w:rsidR="0048426B">
        <w:rPr>
          <w:color w:val="000000"/>
          <w:lang w:val="ru-RU"/>
        </w:rPr>
        <w:t xml:space="preserve">, такие как </w:t>
      </w:r>
      <w:r w:rsidR="003A40E8" w:rsidRPr="009B13FA">
        <w:rPr>
          <w:color w:val="000000"/>
          <w:lang w:val="ru-RU"/>
        </w:rPr>
        <w:t>возмо</w:t>
      </w:r>
      <w:r w:rsidR="003A40E8" w:rsidRPr="009B13FA">
        <w:rPr>
          <w:color w:val="000000"/>
          <w:lang w:val="ru-RU"/>
        </w:rPr>
        <w:t>ж</w:t>
      </w:r>
      <w:r w:rsidR="003A40E8" w:rsidRPr="009B13FA">
        <w:rPr>
          <w:color w:val="000000"/>
          <w:lang w:val="ru-RU"/>
        </w:rPr>
        <w:t xml:space="preserve">ность </w:t>
      </w:r>
      <w:proofErr w:type="gramStart"/>
      <w:r w:rsidR="003A40E8" w:rsidRPr="009B13FA">
        <w:rPr>
          <w:color w:val="000000"/>
          <w:lang w:val="ru-RU"/>
        </w:rPr>
        <w:t>подключения</w:t>
      </w:r>
      <w:proofErr w:type="gramEnd"/>
      <w:r w:rsidR="003A40E8" w:rsidRPr="009B13FA">
        <w:rPr>
          <w:color w:val="000000"/>
          <w:lang w:val="ru-RU"/>
        </w:rPr>
        <w:t xml:space="preserve"> к </w:t>
      </w:r>
      <w:r w:rsidR="00C6362E">
        <w:rPr>
          <w:color w:val="000000"/>
          <w:lang w:val="ru-RU"/>
        </w:rPr>
        <w:t>смартфону через сеть</w:t>
      </w:r>
      <w:r w:rsidR="00C6362E" w:rsidRPr="009B13FA">
        <w:rPr>
          <w:color w:val="000000"/>
          <w:lang w:val="ru-RU"/>
        </w:rPr>
        <w:t xml:space="preserve"> </w:t>
      </w:r>
      <w:r w:rsidR="003A40E8">
        <w:rPr>
          <w:color w:val="000000"/>
        </w:rPr>
        <w:t>Wi</w:t>
      </w:r>
      <w:r w:rsidR="003A40E8" w:rsidRPr="009B13FA">
        <w:rPr>
          <w:color w:val="000000"/>
          <w:lang w:val="ru-RU"/>
        </w:rPr>
        <w:t>-</w:t>
      </w:r>
      <w:r w:rsidR="003A40E8">
        <w:rPr>
          <w:color w:val="000000"/>
        </w:rPr>
        <w:t>Fi</w:t>
      </w:r>
      <w:r w:rsidR="0048426B">
        <w:rPr>
          <w:color w:val="000000"/>
          <w:lang w:val="ru-RU"/>
        </w:rPr>
        <w:t>,</w:t>
      </w:r>
      <w:r w:rsidR="00A836DD">
        <w:rPr>
          <w:color w:val="000000"/>
          <w:lang w:val="ru-RU"/>
        </w:rPr>
        <w:t xml:space="preserve"> </w:t>
      </w:r>
      <w:r w:rsidR="00D43294">
        <w:rPr>
          <w:color w:val="000000"/>
          <w:lang w:val="ru-RU"/>
        </w:rPr>
        <w:t xml:space="preserve">создание </w:t>
      </w:r>
      <w:proofErr w:type="spellStart"/>
      <w:r w:rsidR="00D43294">
        <w:rPr>
          <w:color w:val="000000"/>
          <w:lang w:val="ru-RU"/>
        </w:rPr>
        <w:t>смайлов</w:t>
      </w:r>
      <w:proofErr w:type="spellEnd"/>
      <w:r w:rsidR="00764331">
        <w:rPr>
          <w:color w:val="000000"/>
          <w:lang w:val="ru-RU"/>
        </w:rPr>
        <w:t xml:space="preserve"> в ответ на сообщения</w:t>
      </w:r>
      <w:r w:rsidR="003A40E8" w:rsidRPr="009B13FA">
        <w:rPr>
          <w:color w:val="000000"/>
          <w:lang w:val="ru-RU"/>
        </w:rPr>
        <w:t xml:space="preserve">; благодаря </w:t>
      </w:r>
      <w:r w:rsidR="003A40E8" w:rsidRPr="00B82AB7">
        <w:rPr>
          <w:color w:val="000000"/>
          <w:lang w:val="ru-RU"/>
        </w:rPr>
        <w:t xml:space="preserve">усовершенствованной </w:t>
      </w:r>
      <w:r w:rsidR="003A40E8">
        <w:rPr>
          <w:color w:val="000000"/>
          <w:lang w:val="ru-RU"/>
        </w:rPr>
        <w:t>функциональности</w:t>
      </w:r>
      <w:r w:rsidR="003A40E8" w:rsidRPr="009B13FA">
        <w:rPr>
          <w:color w:val="000000"/>
          <w:lang w:val="ru-RU"/>
        </w:rPr>
        <w:t xml:space="preserve"> запускать пр</w:t>
      </w:r>
      <w:r w:rsidR="003A40E8" w:rsidRPr="009B13FA">
        <w:rPr>
          <w:color w:val="000000"/>
          <w:lang w:val="ru-RU"/>
        </w:rPr>
        <w:t>и</w:t>
      </w:r>
      <w:r w:rsidR="003A40E8" w:rsidRPr="009B13FA">
        <w:rPr>
          <w:color w:val="000000"/>
          <w:lang w:val="ru-RU"/>
        </w:rPr>
        <w:t>ложения и связываться с друзьями стало еще проще.</w:t>
      </w:r>
    </w:p>
    <w:p w:rsidR="00C63835" w:rsidRPr="00E275A2" w:rsidRDefault="00C63835" w:rsidP="00BF2AFD">
      <w:pPr>
        <w:kinsoku w:val="0"/>
        <w:overflowPunct w:val="0"/>
        <w:autoSpaceDE w:val="0"/>
        <w:autoSpaceDN w:val="0"/>
        <w:spacing w:line="360" w:lineRule="auto"/>
        <w:jc w:val="both"/>
        <w:rPr>
          <w:rFonts w:eastAsia="Malgun Gothic"/>
          <w:bCs/>
          <w:color w:val="000000"/>
          <w:lang w:val="ru-RU" w:eastAsia="ko-KR"/>
        </w:rPr>
      </w:pPr>
    </w:p>
    <w:p w:rsidR="003A40E8" w:rsidRPr="001E02A4" w:rsidRDefault="003A40E8" w:rsidP="003A40E8">
      <w:pPr>
        <w:spacing w:line="360" w:lineRule="auto"/>
        <w:jc w:val="both"/>
        <w:rPr>
          <w:rFonts w:eastAsia="Malgun Gothic"/>
          <w:bCs/>
          <w:color w:val="000000"/>
          <w:lang w:val="ru-RU"/>
        </w:rPr>
      </w:pPr>
      <w:r w:rsidRPr="001E02A4">
        <w:rPr>
          <w:color w:val="000000"/>
          <w:lang w:val="ru-RU"/>
        </w:rPr>
        <w:t xml:space="preserve">Последняя версия ОС позволяет пользователям отправлять </w:t>
      </w:r>
      <w:proofErr w:type="spellStart"/>
      <w:r w:rsidRPr="001E02A4">
        <w:rPr>
          <w:color w:val="000000"/>
          <w:lang w:val="ru-RU"/>
        </w:rPr>
        <w:t>смайлы</w:t>
      </w:r>
      <w:proofErr w:type="spellEnd"/>
      <w:r w:rsidRPr="001E02A4">
        <w:rPr>
          <w:color w:val="000000"/>
          <w:lang w:val="ru-RU"/>
        </w:rPr>
        <w:t xml:space="preserve"> </w:t>
      </w:r>
      <w:proofErr w:type="spellStart"/>
      <w:r>
        <w:rPr>
          <w:color w:val="000000"/>
        </w:rPr>
        <w:t>Emoji</w:t>
      </w:r>
      <w:proofErr w:type="spellEnd"/>
      <w:r w:rsidRPr="001E02A4">
        <w:rPr>
          <w:color w:val="000000"/>
          <w:lang w:val="ru-RU"/>
        </w:rPr>
        <w:t>, рисуя их прямо на экране часов. Нарисуйте смайлик, часы</w:t>
      </w:r>
      <w:r>
        <w:rPr>
          <w:color w:val="000000"/>
          <w:lang w:val="ru-RU"/>
        </w:rPr>
        <w:t xml:space="preserve"> со стрелками </w:t>
      </w:r>
      <w:r w:rsidRPr="001E02A4">
        <w:rPr>
          <w:color w:val="000000"/>
          <w:lang w:val="ru-RU"/>
        </w:rPr>
        <w:t xml:space="preserve">или любое другое изображение, и </w:t>
      </w:r>
      <w:r>
        <w:rPr>
          <w:color w:val="000000"/>
        </w:rPr>
        <w:t>Android</w:t>
      </w:r>
      <w:r w:rsidRPr="001E02A4">
        <w:rPr>
          <w:color w:val="000000"/>
          <w:lang w:val="ru-RU"/>
        </w:rPr>
        <w:t xml:space="preserve"> </w:t>
      </w:r>
      <w:r>
        <w:rPr>
          <w:color w:val="000000"/>
        </w:rPr>
        <w:t>Wear</w:t>
      </w:r>
      <w:r w:rsidRPr="001E02A4">
        <w:rPr>
          <w:color w:val="000000"/>
          <w:lang w:val="ru-RU"/>
        </w:rPr>
        <w:t xml:space="preserve"> найдет наиболее похожий </w:t>
      </w:r>
      <w:proofErr w:type="spellStart"/>
      <w:r w:rsidRPr="001E02A4">
        <w:rPr>
          <w:color w:val="000000"/>
          <w:lang w:val="ru-RU"/>
        </w:rPr>
        <w:t>смайл</w:t>
      </w:r>
      <w:proofErr w:type="spellEnd"/>
      <w:r w:rsidRPr="001E02A4">
        <w:rPr>
          <w:color w:val="000000"/>
          <w:lang w:val="ru-RU"/>
        </w:rPr>
        <w:t xml:space="preserve"> </w:t>
      </w:r>
      <w:proofErr w:type="spellStart"/>
      <w:r>
        <w:rPr>
          <w:color w:val="000000"/>
        </w:rPr>
        <w:t>Emoji</w:t>
      </w:r>
      <w:proofErr w:type="spellEnd"/>
      <w:r w:rsidRPr="001E02A4">
        <w:rPr>
          <w:color w:val="000000"/>
          <w:lang w:val="ru-RU"/>
        </w:rPr>
        <w:t xml:space="preserve"> в код</w:t>
      </w:r>
      <w:r w:rsidRPr="001E02A4">
        <w:rPr>
          <w:color w:val="000000"/>
          <w:lang w:val="ru-RU"/>
        </w:rPr>
        <w:t>и</w:t>
      </w:r>
      <w:r w:rsidRPr="001E02A4">
        <w:rPr>
          <w:color w:val="000000"/>
          <w:lang w:val="ru-RU"/>
        </w:rPr>
        <w:t xml:space="preserve">ровке </w:t>
      </w:r>
      <w:r>
        <w:rPr>
          <w:color w:val="000000"/>
        </w:rPr>
        <w:t>Unicode</w:t>
      </w:r>
      <w:r w:rsidRPr="001E02A4">
        <w:rPr>
          <w:color w:val="000000"/>
          <w:lang w:val="ru-RU"/>
        </w:rPr>
        <w:t xml:space="preserve">, который можно отправить на другие часы </w:t>
      </w:r>
      <w:r>
        <w:rPr>
          <w:color w:val="000000"/>
        </w:rPr>
        <w:t>Android</w:t>
      </w:r>
      <w:r w:rsidRPr="001E02A4">
        <w:rPr>
          <w:color w:val="000000"/>
          <w:lang w:val="ru-RU"/>
        </w:rPr>
        <w:t xml:space="preserve"> </w:t>
      </w:r>
      <w:r>
        <w:rPr>
          <w:color w:val="000000"/>
        </w:rPr>
        <w:t>Wear</w:t>
      </w:r>
      <w:r w:rsidRPr="001E02A4">
        <w:rPr>
          <w:color w:val="000000"/>
          <w:lang w:val="ru-RU"/>
        </w:rPr>
        <w:t xml:space="preserve">, </w:t>
      </w:r>
      <w:r w:rsidRPr="001E02A4">
        <w:rPr>
          <w:color w:val="000000"/>
          <w:lang w:val="ru-RU"/>
        </w:rPr>
        <w:lastRenderedPageBreak/>
        <w:t>смартфон или компьютер. Другие улучшения включают возможность изменения размера шрифта и просмотр уведомлений даже при использовании другой функции, н</w:t>
      </w:r>
      <w:r w:rsidRPr="001E02A4">
        <w:rPr>
          <w:color w:val="000000"/>
          <w:lang w:val="ru-RU"/>
        </w:rPr>
        <w:t>а</w:t>
      </w:r>
      <w:r w:rsidRPr="001E02A4">
        <w:rPr>
          <w:color w:val="000000"/>
          <w:lang w:val="ru-RU"/>
        </w:rPr>
        <w:t xml:space="preserve">пример, навигации. Кроме того, теперь можно настроить </w:t>
      </w:r>
      <w:r>
        <w:rPr>
          <w:color w:val="000000"/>
        </w:rPr>
        <w:t>LG</w:t>
      </w:r>
      <w:r w:rsidRPr="001E02A4">
        <w:rPr>
          <w:color w:val="000000"/>
          <w:lang w:val="ru-RU"/>
        </w:rPr>
        <w:t xml:space="preserve"> </w:t>
      </w:r>
      <w:r>
        <w:rPr>
          <w:color w:val="000000"/>
        </w:rPr>
        <w:t>Watch</w:t>
      </w:r>
      <w:r w:rsidRPr="001E02A4">
        <w:rPr>
          <w:color w:val="000000"/>
          <w:lang w:val="ru-RU"/>
        </w:rPr>
        <w:t xml:space="preserve"> </w:t>
      </w:r>
      <w:r>
        <w:rPr>
          <w:color w:val="000000"/>
        </w:rPr>
        <w:t>Urbane</w:t>
      </w:r>
      <w:r w:rsidRPr="001E02A4">
        <w:rPr>
          <w:color w:val="000000"/>
          <w:lang w:val="ru-RU"/>
        </w:rPr>
        <w:t xml:space="preserve"> так, чтобы </w:t>
      </w:r>
      <w:r>
        <w:rPr>
          <w:color w:val="000000"/>
          <w:lang w:val="ru-RU"/>
        </w:rPr>
        <w:t>дисплей</w:t>
      </w:r>
      <w:r w:rsidRPr="001E02A4">
        <w:rPr>
          <w:color w:val="000000"/>
          <w:lang w:val="ru-RU"/>
        </w:rPr>
        <w:t xml:space="preserve"> автоматически блокировался при снятии часов с</w:t>
      </w:r>
      <w:r>
        <w:rPr>
          <w:color w:val="000000"/>
          <w:lang w:val="ru-RU"/>
        </w:rPr>
        <w:t xml:space="preserve"> запястья</w:t>
      </w:r>
      <w:r w:rsidRPr="001E02A4">
        <w:rPr>
          <w:color w:val="000000"/>
          <w:lang w:val="ru-RU"/>
        </w:rPr>
        <w:t>.</w:t>
      </w:r>
    </w:p>
    <w:p w:rsidR="003A40E8" w:rsidRPr="001E02A4" w:rsidRDefault="003A40E8" w:rsidP="003A40E8">
      <w:pPr>
        <w:spacing w:line="360" w:lineRule="auto"/>
        <w:jc w:val="both"/>
        <w:rPr>
          <w:rFonts w:eastAsia="Malgun Gothic"/>
          <w:bCs/>
          <w:color w:val="000000"/>
          <w:lang w:val="ru-RU"/>
        </w:rPr>
      </w:pPr>
    </w:p>
    <w:p w:rsidR="0006310F" w:rsidRPr="00E275A2" w:rsidRDefault="003A40E8" w:rsidP="003A40E8">
      <w:pPr>
        <w:kinsoku w:val="0"/>
        <w:overflowPunct w:val="0"/>
        <w:autoSpaceDE w:val="0"/>
        <w:autoSpaceDN w:val="0"/>
        <w:spacing w:line="360" w:lineRule="auto"/>
        <w:jc w:val="both"/>
        <w:rPr>
          <w:rFonts w:eastAsia="Malgun Gothic"/>
          <w:bCs/>
          <w:color w:val="000000"/>
          <w:lang w:val="ru-RU" w:eastAsia="ko-KR"/>
        </w:rPr>
      </w:pPr>
      <w:r>
        <w:rPr>
          <w:color w:val="000000"/>
        </w:rPr>
        <w:t>LG</w:t>
      </w:r>
      <w:r w:rsidRPr="001E02A4">
        <w:rPr>
          <w:color w:val="000000"/>
          <w:lang w:val="ru-RU"/>
        </w:rPr>
        <w:t xml:space="preserve"> </w:t>
      </w:r>
      <w:r>
        <w:rPr>
          <w:color w:val="000000"/>
        </w:rPr>
        <w:t>Watch</w:t>
      </w:r>
      <w:r w:rsidRPr="001E02A4">
        <w:rPr>
          <w:color w:val="000000"/>
          <w:lang w:val="ru-RU"/>
        </w:rPr>
        <w:t xml:space="preserve"> </w:t>
      </w:r>
      <w:r>
        <w:rPr>
          <w:color w:val="000000"/>
        </w:rPr>
        <w:t>Urbane</w:t>
      </w:r>
      <w:r w:rsidRPr="001E02A4">
        <w:rPr>
          <w:color w:val="000000"/>
          <w:lang w:val="ru-RU"/>
        </w:rPr>
        <w:t xml:space="preserve"> </w:t>
      </w:r>
      <w:r>
        <w:rPr>
          <w:color w:val="000000"/>
          <w:lang w:val="ru-RU"/>
        </w:rPr>
        <w:t>оснащены</w:t>
      </w:r>
      <w:r w:rsidRPr="001E02A4">
        <w:rPr>
          <w:color w:val="000000"/>
          <w:lang w:val="ru-RU"/>
        </w:rPr>
        <w:t xml:space="preserve"> дв</w:t>
      </w:r>
      <w:r>
        <w:rPr>
          <w:color w:val="000000"/>
          <w:lang w:val="ru-RU"/>
        </w:rPr>
        <w:t>умя</w:t>
      </w:r>
      <w:r w:rsidRPr="001E02A4">
        <w:rPr>
          <w:color w:val="000000"/>
          <w:lang w:val="ru-RU"/>
        </w:rPr>
        <w:t xml:space="preserve"> новы</w:t>
      </w:r>
      <w:r>
        <w:rPr>
          <w:color w:val="000000"/>
          <w:lang w:val="ru-RU"/>
        </w:rPr>
        <w:t>ми</w:t>
      </w:r>
      <w:r w:rsidRPr="001E02A4">
        <w:rPr>
          <w:color w:val="000000"/>
          <w:lang w:val="ru-RU"/>
        </w:rPr>
        <w:t xml:space="preserve"> полезны</w:t>
      </w:r>
      <w:r>
        <w:rPr>
          <w:color w:val="000000"/>
          <w:lang w:val="ru-RU"/>
        </w:rPr>
        <w:t>ми</w:t>
      </w:r>
      <w:r w:rsidRPr="001E02A4">
        <w:rPr>
          <w:color w:val="000000"/>
          <w:lang w:val="ru-RU"/>
        </w:rPr>
        <w:t xml:space="preserve"> функци</w:t>
      </w:r>
      <w:r>
        <w:rPr>
          <w:color w:val="000000"/>
          <w:lang w:val="ru-RU"/>
        </w:rPr>
        <w:t>ями</w:t>
      </w:r>
      <w:r w:rsidRPr="001E02A4">
        <w:rPr>
          <w:color w:val="000000"/>
          <w:lang w:val="ru-RU"/>
        </w:rPr>
        <w:t>:</w:t>
      </w:r>
      <w:r>
        <w:rPr>
          <w:color w:val="000000"/>
          <w:lang w:val="ru-RU"/>
        </w:rPr>
        <w:t xml:space="preserve"> «Вызов» </w:t>
      </w:r>
      <w:r w:rsidRPr="001E02A4">
        <w:rPr>
          <w:color w:val="000000"/>
          <w:lang w:val="ru-RU"/>
        </w:rPr>
        <w:t xml:space="preserve">и </w:t>
      </w:r>
      <w:r>
        <w:rPr>
          <w:color w:val="000000"/>
          <w:lang w:val="ru-RU"/>
        </w:rPr>
        <w:t>«</w:t>
      </w:r>
      <w:r>
        <w:rPr>
          <w:color w:val="000000"/>
        </w:rPr>
        <w:t>LG</w:t>
      </w:r>
      <w:r w:rsidRPr="001E02A4">
        <w:rPr>
          <w:color w:val="000000"/>
          <w:lang w:val="ru-RU"/>
        </w:rPr>
        <w:t xml:space="preserve"> </w:t>
      </w:r>
      <w:r>
        <w:rPr>
          <w:color w:val="000000"/>
          <w:lang w:val="ru-RU"/>
        </w:rPr>
        <w:t>Пульс»</w:t>
      </w:r>
      <w:r w:rsidRPr="001E02A4">
        <w:rPr>
          <w:color w:val="000000"/>
          <w:lang w:val="ru-RU"/>
        </w:rPr>
        <w:t xml:space="preserve">. </w:t>
      </w:r>
      <w:r>
        <w:rPr>
          <w:color w:val="000000"/>
          <w:lang w:val="ru-RU"/>
        </w:rPr>
        <w:t>Функция «Вызов»</w:t>
      </w:r>
      <w:r w:rsidRPr="001E02A4">
        <w:rPr>
          <w:color w:val="000000"/>
          <w:lang w:val="ru-RU"/>
        </w:rPr>
        <w:t xml:space="preserve"> </w:t>
      </w:r>
      <w:r>
        <w:rPr>
          <w:color w:val="000000"/>
          <w:lang w:val="ru-RU"/>
        </w:rPr>
        <w:t>обеспечивает</w:t>
      </w:r>
      <w:r w:rsidRPr="001E02A4">
        <w:rPr>
          <w:color w:val="000000"/>
          <w:lang w:val="ru-RU"/>
        </w:rPr>
        <w:t xml:space="preserve"> доступ к последним звонкам и избранным контактам смартфона</w:t>
      </w:r>
      <w:r>
        <w:rPr>
          <w:color w:val="000000"/>
          <w:lang w:val="ru-RU"/>
        </w:rPr>
        <w:t>, таким образом</w:t>
      </w:r>
      <w:r w:rsidR="0080296C">
        <w:rPr>
          <w:color w:val="000000"/>
          <w:lang w:val="ru-RU"/>
        </w:rPr>
        <w:t>,</w:t>
      </w:r>
      <w:r w:rsidRPr="001E02A4">
        <w:rPr>
          <w:color w:val="000000"/>
          <w:lang w:val="ru-RU"/>
        </w:rPr>
        <w:t xml:space="preserve"> вы можете совершать звонки пр</w:t>
      </w:r>
      <w:r w:rsidRPr="001E02A4">
        <w:rPr>
          <w:color w:val="000000"/>
          <w:lang w:val="ru-RU"/>
        </w:rPr>
        <w:t>я</w:t>
      </w:r>
      <w:r w:rsidRPr="001E02A4">
        <w:rPr>
          <w:color w:val="000000"/>
          <w:lang w:val="ru-RU"/>
        </w:rPr>
        <w:t xml:space="preserve">мо с часов. При подключении гарнитуры </w:t>
      </w:r>
      <w:r>
        <w:rPr>
          <w:color w:val="000000"/>
        </w:rPr>
        <w:t>Bluetooth</w:t>
      </w:r>
      <w:r w:rsidRPr="001E02A4">
        <w:rPr>
          <w:color w:val="000000"/>
          <w:lang w:val="ru-RU"/>
        </w:rPr>
        <w:t xml:space="preserve"> нет необходимости доставать телефон из кармана, чтобы сделать звонок.</w:t>
      </w:r>
      <w:r w:rsidR="0080296C">
        <w:rPr>
          <w:color w:val="000000"/>
          <w:lang w:val="ru-RU"/>
        </w:rPr>
        <w:t xml:space="preserve"> </w:t>
      </w:r>
      <w:r>
        <w:rPr>
          <w:color w:val="000000"/>
          <w:lang w:val="ru-RU"/>
        </w:rPr>
        <w:t>Ф</w:t>
      </w:r>
      <w:r w:rsidRPr="001E02A4">
        <w:rPr>
          <w:color w:val="000000"/>
          <w:lang w:val="ru-RU"/>
        </w:rPr>
        <w:t xml:space="preserve">ункция </w:t>
      </w:r>
      <w:r>
        <w:rPr>
          <w:color w:val="000000"/>
          <w:lang w:val="ru-RU"/>
        </w:rPr>
        <w:t>«</w:t>
      </w:r>
      <w:r>
        <w:rPr>
          <w:color w:val="000000"/>
        </w:rPr>
        <w:t>LG</w:t>
      </w:r>
      <w:r w:rsidRPr="001E02A4">
        <w:rPr>
          <w:color w:val="000000"/>
          <w:lang w:val="ru-RU"/>
        </w:rPr>
        <w:t xml:space="preserve"> </w:t>
      </w:r>
      <w:r>
        <w:rPr>
          <w:color w:val="000000"/>
          <w:lang w:val="ru-RU"/>
        </w:rPr>
        <w:t>Пульс»</w:t>
      </w:r>
      <w:r w:rsidRPr="001E02A4">
        <w:rPr>
          <w:color w:val="000000"/>
          <w:lang w:val="ru-RU"/>
        </w:rPr>
        <w:t xml:space="preserve"> переносит м</w:t>
      </w:r>
      <w:r w:rsidRPr="001E02A4">
        <w:rPr>
          <w:color w:val="000000"/>
          <w:lang w:val="ru-RU"/>
        </w:rPr>
        <w:t>о</w:t>
      </w:r>
      <w:r w:rsidRPr="001E02A4">
        <w:rPr>
          <w:color w:val="000000"/>
          <w:lang w:val="ru-RU"/>
        </w:rPr>
        <w:t xml:space="preserve">ниторинг здоровья на совершенно новый уровень: часы </w:t>
      </w:r>
      <w:proofErr w:type="gramStart"/>
      <w:r w:rsidRPr="001E02A4">
        <w:rPr>
          <w:color w:val="000000"/>
          <w:lang w:val="ru-RU"/>
        </w:rPr>
        <w:t>замеряют</w:t>
      </w:r>
      <w:proofErr w:type="gramEnd"/>
      <w:r w:rsidRPr="001E02A4">
        <w:rPr>
          <w:color w:val="000000"/>
          <w:lang w:val="ru-RU"/>
        </w:rPr>
        <w:t xml:space="preserve"> пульс пользов</w:t>
      </w:r>
      <w:r w:rsidRPr="001E02A4">
        <w:rPr>
          <w:color w:val="000000"/>
          <w:lang w:val="ru-RU"/>
        </w:rPr>
        <w:t>а</w:t>
      </w:r>
      <w:r w:rsidRPr="001E02A4">
        <w:rPr>
          <w:color w:val="000000"/>
          <w:lang w:val="ru-RU"/>
        </w:rPr>
        <w:t>теля каждую секунду во время упражнени</w:t>
      </w:r>
      <w:r>
        <w:rPr>
          <w:color w:val="000000"/>
          <w:lang w:val="ru-RU"/>
        </w:rPr>
        <w:t>й</w:t>
      </w:r>
      <w:r w:rsidRPr="001E02A4">
        <w:rPr>
          <w:color w:val="000000"/>
          <w:lang w:val="ru-RU"/>
        </w:rPr>
        <w:t xml:space="preserve"> без ограничения времени. В конце з</w:t>
      </w:r>
      <w:r w:rsidRPr="001E02A4">
        <w:rPr>
          <w:color w:val="000000"/>
          <w:lang w:val="ru-RU"/>
        </w:rPr>
        <w:t>а</w:t>
      </w:r>
      <w:r w:rsidRPr="001E02A4">
        <w:rPr>
          <w:color w:val="000000"/>
          <w:lang w:val="ru-RU"/>
        </w:rPr>
        <w:t xml:space="preserve">нятий </w:t>
      </w:r>
      <w:r>
        <w:rPr>
          <w:color w:val="000000"/>
          <w:lang w:val="ru-RU"/>
        </w:rPr>
        <w:t>«</w:t>
      </w:r>
      <w:r>
        <w:rPr>
          <w:color w:val="000000"/>
        </w:rPr>
        <w:t>LG</w:t>
      </w:r>
      <w:r w:rsidRPr="001E02A4">
        <w:rPr>
          <w:color w:val="000000"/>
          <w:lang w:val="ru-RU"/>
        </w:rPr>
        <w:t xml:space="preserve"> </w:t>
      </w:r>
      <w:r>
        <w:rPr>
          <w:color w:val="000000"/>
          <w:lang w:val="ru-RU"/>
        </w:rPr>
        <w:t>Пульс»</w:t>
      </w:r>
      <w:r w:rsidRPr="001E02A4">
        <w:rPr>
          <w:color w:val="000000"/>
          <w:lang w:val="ru-RU"/>
        </w:rPr>
        <w:t xml:space="preserve"> определит средний пульс за все время тренировки и выведет на экран график</w:t>
      </w:r>
      <w:r>
        <w:rPr>
          <w:color w:val="000000"/>
          <w:lang w:val="ru-RU"/>
        </w:rPr>
        <w:t xml:space="preserve"> с</w:t>
      </w:r>
      <w:r w:rsidRPr="001E02A4">
        <w:rPr>
          <w:color w:val="000000"/>
          <w:lang w:val="ru-RU"/>
        </w:rPr>
        <w:t xml:space="preserve"> </w:t>
      </w:r>
      <w:r>
        <w:rPr>
          <w:color w:val="000000"/>
          <w:lang w:val="ru-RU"/>
        </w:rPr>
        <w:t xml:space="preserve">измерениями </w:t>
      </w:r>
      <w:r w:rsidRPr="001E02A4">
        <w:rPr>
          <w:color w:val="000000"/>
          <w:lang w:val="ru-RU"/>
        </w:rPr>
        <w:t xml:space="preserve">пульса через </w:t>
      </w:r>
      <w:r>
        <w:rPr>
          <w:color w:val="000000"/>
          <w:lang w:val="ru-RU"/>
        </w:rPr>
        <w:t xml:space="preserve">предустановленное приложение </w:t>
      </w:r>
      <w:r>
        <w:rPr>
          <w:color w:val="000000"/>
        </w:rPr>
        <w:t>LG</w:t>
      </w:r>
      <w:r w:rsidRPr="001E02A4">
        <w:rPr>
          <w:color w:val="000000"/>
          <w:lang w:val="ru-RU"/>
        </w:rPr>
        <w:t xml:space="preserve"> </w:t>
      </w:r>
      <w:r>
        <w:rPr>
          <w:color w:val="000000"/>
        </w:rPr>
        <w:t>Health</w:t>
      </w:r>
      <w:r>
        <w:rPr>
          <w:color w:val="000000"/>
          <w:lang w:val="ru-RU"/>
        </w:rPr>
        <w:t xml:space="preserve"> на смартфоне</w:t>
      </w:r>
      <w:r w:rsidRPr="001E02A4">
        <w:rPr>
          <w:color w:val="000000"/>
          <w:lang w:val="ru-RU"/>
        </w:rPr>
        <w:t xml:space="preserve"> (</w:t>
      </w:r>
      <w:r>
        <w:rPr>
          <w:color w:val="000000"/>
          <w:lang w:val="ru-RU"/>
        </w:rPr>
        <w:t>функция будет доступна</w:t>
      </w:r>
      <w:r w:rsidRPr="001E02A4">
        <w:rPr>
          <w:color w:val="000000"/>
          <w:lang w:val="ru-RU"/>
        </w:rPr>
        <w:t xml:space="preserve"> </w:t>
      </w:r>
      <w:r>
        <w:rPr>
          <w:color w:val="000000"/>
          <w:lang w:val="ru-RU"/>
        </w:rPr>
        <w:t xml:space="preserve">в </w:t>
      </w:r>
      <w:r w:rsidRPr="001E02A4">
        <w:rPr>
          <w:color w:val="000000"/>
          <w:lang w:val="ru-RU"/>
        </w:rPr>
        <w:t xml:space="preserve"> ближайшее время). </w:t>
      </w:r>
    </w:p>
    <w:p w:rsidR="00CD23BC" w:rsidRPr="00E275A2" w:rsidRDefault="00CD23BC" w:rsidP="00BF2AFD">
      <w:pPr>
        <w:kinsoku w:val="0"/>
        <w:overflowPunct w:val="0"/>
        <w:autoSpaceDE w:val="0"/>
        <w:autoSpaceDN w:val="0"/>
        <w:spacing w:line="360" w:lineRule="auto"/>
        <w:jc w:val="both"/>
        <w:rPr>
          <w:rFonts w:eastAsia="Malgun Gothic"/>
          <w:bCs/>
          <w:color w:val="000000"/>
          <w:lang w:val="ru-RU" w:eastAsia="ko-KR"/>
        </w:rPr>
      </w:pPr>
    </w:p>
    <w:p w:rsidR="00733E32" w:rsidRPr="00E275A2" w:rsidRDefault="002F3C28" w:rsidP="00BF2AFD">
      <w:pPr>
        <w:kinsoku w:val="0"/>
        <w:overflowPunct w:val="0"/>
        <w:autoSpaceDE w:val="0"/>
        <w:autoSpaceDN w:val="0"/>
        <w:spacing w:line="360" w:lineRule="auto"/>
        <w:jc w:val="both"/>
        <w:rPr>
          <w:rFonts w:eastAsiaTheme="minorEastAsia"/>
          <w:lang w:val="ru-RU" w:eastAsia="ko-KR"/>
        </w:rPr>
      </w:pPr>
      <w:r w:rsidRPr="00E275A2">
        <w:rPr>
          <w:rFonts w:eastAsiaTheme="minorEastAsia"/>
          <w:b/>
          <w:bCs/>
          <w:lang w:val="ru-RU" w:eastAsia="ko-KR"/>
        </w:rPr>
        <w:t>Технические характеристики</w:t>
      </w:r>
      <w:r w:rsidR="00733E32" w:rsidRPr="00E275A2">
        <w:rPr>
          <w:rFonts w:eastAsiaTheme="minorEastAsia"/>
          <w:b/>
          <w:bCs/>
          <w:lang w:val="ru-RU" w:eastAsia="ko-KR"/>
        </w:rPr>
        <w:t>:</w:t>
      </w:r>
    </w:p>
    <w:p w:rsidR="00733E32" w:rsidRPr="00E275A2" w:rsidRDefault="00CB6EF6"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Pr>
          <w:rFonts w:ascii="Times New Roman" w:eastAsia="SimSun" w:hAnsi="Times New Roman" w:cs="Times New Roman"/>
          <w:shd w:val="clear" w:color="auto" w:fill="FFFFFF"/>
          <w:lang w:val="ru-RU" w:eastAsia="zh-CN"/>
        </w:rPr>
        <w:t>Процессор: 1</w:t>
      </w:r>
      <w:r>
        <w:rPr>
          <w:rFonts w:ascii="Times New Roman" w:eastAsia="SimSun" w:hAnsi="Times New Roman" w:cs="Times New Roman"/>
          <w:shd w:val="clear" w:color="auto" w:fill="FFFFFF"/>
          <w:lang w:eastAsia="zh-CN"/>
        </w:rPr>
        <w:t>,</w:t>
      </w:r>
      <w:r w:rsidR="002F3C28" w:rsidRPr="00E275A2">
        <w:rPr>
          <w:rFonts w:ascii="Times New Roman" w:eastAsia="SimSun" w:hAnsi="Times New Roman" w:cs="Times New Roman"/>
          <w:shd w:val="clear" w:color="auto" w:fill="FFFFFF"/>
          <w:lang w:val="ru-RU" w:eastAsia="zh-CN"/>
        </w:rPr>
        <w:t>2</w:t>
      </w:r>
      <w:r>
        <w:rPr>
          <w:rFonts w:ascii="Times New Roman" w:eastAsia="SimSun" w:hAnsi="Times New Roman" w:cs="Times New Roman"/>
          <w:shd w:val="clear" w:color="auto" w:fill="FFFFFF"/>
          <w:lang w:eastAsia="zh-CN"/>
        </w:rPr>
        <w:t xml:space="preserve"> </w:t>
      </w:r>
      <w:r w:rsidR="002F3C28" w:rsidRPr="00E275A2">
        <w:rPr>
          <w:rFonts w:ascii="Times New Roman" w:eastAsia="SimSun" w:hAnsi="Times New Roman" w:cs="Times New Roman"/>
          <w:shd w:val="clear" w:color="auto" w:fill="FFFFFF"/>
          <w:lang w:val="ru-RU" w:eastAsia="zh-CN"/>
        </w:rPr>
        <w:t>ГГц</w:t>
      </w:r>
      <w:r w:rsidR="00733E32" w:rsidRPr="00E275A2">
        <w:rPr>
          <w:rFonts w:ascii="Times New Roman" w:eastAsia="SimSun" w:hAnsi="Times New Roman" w:cs="Times New Roman"/>
          <w:shd w:val="clear" w:color="auto" w:fill="FFFFFF"/>
          <w:lang w:val="ru-RU" w:eastAsia="zh-CN"/>
        </w:rPr>
        <w:t xml:space="preserve"> </w:t>
      </w:r>
      <w:proofErr w:type="spellStart"/>
      <w:r w:rsidR="00733E32" w:rsidRPr="00E275A2">
        <w:rPr>
          <w:rFonts w:ascii="Times New Roman" w:eastAsia="SimSun" w:hAnsi="Times New Roman" w:cs="Times New Roman"/>
          <w:shd w:val="clear" w:color="auto" w:fill="FFFFFF"/>
          <w:lang w:val="ru-RU" w:eastAsia="zh-CN"/>
        </w:rPr>
        <w:t>Qualcomm</w:t>
      </w:r>
      <w:proofErr w:type="spellEnd"/>
      <w:r w:rsidR="00733E32" w:rsidRPr="00E275A2">
        <w:rPr>
          <w:rFonts w:ascii="Times New Roman" w:eastAsia="SimSun" w:hAnsi="Times New Roman" w:cs="Times New Roman"/>
          <w:shd w:val="clear" w:color="auto" w:fill="FFFFFF"/>
          <w:vertAlign w:val="superscript"/>
          <w:lang w:val="ru-RU" w:eastAsia="zh-CN"/>
        </w:rPr>
        <w:t>®</w:t>
      </w:r>
      <w:r w:rsidR="00733E32" w:rsidRPr="00E275A2">
        <w:rPr>
          <w:rFonts w:ascii="Times New Roman" w:eastAsia="SimSun" w:hAnsi="Times New Roman" w:cs="Times New Roman"/>
          <w:shd w:val="clear" w:color="auto" w:fill="FFFFFF"/>
          <w:lang w:val="ru-RU" w:eastAsia="zh-CN"/>
        </w:rPr>
        <w:t xml:space="preserve"> </w:t>
      </w:r>
      <w:proofErr w:type="spellStart"/>
      <w:r w:rsidR="00733E32" w:rsidRPr="00E275A2">
        <w:rPr>
          <w:rFonts w:ascii="Times New Roman" w:eastAsia="SimSun" w:hAnsi="Times New Roman" w:cs="Times New Roman"/>
          <w:shd w:val="clear" w:color="auto" w:fill="FFFFFF"/>
          <w:lang w:val="ru-RU" w:eastAsia="zh-CN"/>
        </w:rPr>
        <w:t>Snapdragon</w:t>
      </w:r>
      <w:proofErr w:type="spellEnd"/>
      <w:r w:rsidR="00733E32" w:rsidRPr="00E275A2">
        <w:rPr>
          <w:rFonts w:ascii="Times New Roman" w:eastAsia="SimSun" w:hAnsi="Times New Roman" w:cs="Times New Roman"/>
          <w:shd w:val="clear" w:color="auto" w:fill="FFFFFF"/>
          <w:lang w:val="ru-RU" w:eastAsia="zh-CN"/>
        </w:rPr>
        <w:t>™ 400</w:t>
      </w:r>
      <w:r w:rsidR="006634D8" w:rsidRPr="00E275A2">
        <w:rPr>
          <w:rFonts w:ascii="Times New Roman" w:eastAsia="SimSun" w:hAnsi="Times New Roman" w:cs="Times New Roman"/>
          <w:shd w:val="clear" w:color="auto" w:fill="FFFFFF"/>
          <w:lang w:val="ru-RU" w:eastAsia="zh-CN"/>
        </w:rPr>
        <w:t xml:space="preserve"> </w:t>
      </w:r>
    </w:p>
    <w:p w:rsidR="00733E32" w:rsidRPr="00E275A2" w:rsidRDefault="002F3C28"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sidRPr="00E275A2">
        <w:rPr>
          <w:rFonts w:ascii="Times New Roman" w:eastAsia="SimSun" w:hAnsi="Times New Roman" w:cs="Times New Roman"/>
          <w:shd w:val="clear" w:color="auto" w:fill="FFFFFF"/>
          <w:lang w:val="ru-RU" w:eastAsia="zh-CN"/>
        </w:rPr>
        <w:t>Операционная система</w:t>
      </w:r>
      <w:r w:rsidR="006634D8" w:rsidRPr="00E275A2">
        <w:rPr>
          <w:rFonts w:ascii="Times New Roman" w:eastAsia="SimSun" w:hAnsi="Times New Roman" w:cs="Times New Roman"/>
          <w:shd w:val="clear" w:color="auto" w:fill="FFFFFF"/>
          <w:lang w:val="ru-RU" w:eastAsia="zh-CN"/>
        </w:rPr>
        <w:t>: Android Wear™</w:t>
      </w:r>
    </w:p>
    <w:p w:rsidR="00733E32" w:rsidRPr="00E275A2" w:rsidRDefault="00CB6EF6"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Pr>
          <w:rFonts w:ascii="Times New Roman" w:eastAsia="SimSun" w:hAnsi="Times New Roman" w:cs="Times New Roman"/>
          <w:shd w:val="clear" w:color="auto" w:fill="FFFFFF"/>
          <w:lang w:val="ru-RU" w:eastAsia="zh-CN"/>
        </w:rPr>
        <w:t>Экран: 1</w:t>
      </w:r>
      <w:r w:rsidRPr="00CB6EF6">
        <w:rPr>
          <w:rFonts w:ascii="Times New Roman" w:eastAsia="SimSun" w:hAnsi="Times New Roman" w:cs="Times New Roman"/>
          <w:shd w:val="clear" w:color="auto" w:fill="FFFFFF"/>
          <w:lang w:val="ru-RU" w:eastAsia="zh-CN"/>
        </w:rPr>
        <w:t>,</w:t>
      </w:r>
      <w:r w:rsidR="002F3C28" w:rsidRPr="00E275A2">
        <w:rPr>
          <w:rFonts w:ascii="Times New Roman" w:eastAsia="SimSun" w:hAnsi="Times New Roman" w:cs="Times New Roman"/>
          <w:shd w:val="clear" w:color="auto" w:fill="FFFFFF"/>
          <w:lang w:val="ru-RU" w:eastAsia="zh-CN"/>
        </w:rPr>
        <w:t>3-дюймовый</w:t>
      </w:r>
      <w:r w:rsidR="00733E32" w:rsidRPr="00E275A2">
        <w:rPr>
          <w:rFonts w:ascii="Times New Roman" w:eastAsia="SimSun" w:hAnsi="Times New Roman" w:cs="Times New Roman"/>
          <w:shd w:val="clear" w:color="auto" w:fill="FFFFFF"/>
          <w:lang w:val="ru-RU" w:eastAsia="zh-CN"/>
        </w:rPr>
        <w:t xml:space="preserve"> </w:t>
      </w:r>
      <w:r w:rsidR="006634D8" w:rsidRPr="00E275A2">
        <w:rPr>
          <w:rFonts w:ascii="Times New Roman" w:eastAsia="SimSun" w:hAnsi="Times New Roman" w:cs="Times New Roman"/>
          <w:shd w:val="clear" w:color="auto" w:fill="FFFFFF"/>
          <w:lang w:val="ru-RU" w:eastAsia="zh-CN"/>
        </w:rPr>
        <w:t>P</w:t>
      </w:r>
      <w:r w:rsidR="00D4063C" w:rsidRPr="00E275A2">
        <w:rPr>
          <w:rFonts w:ascii="Times New Roman" w:eastAsiaTheme="minorEastAsia" w:hAnsi="Times New Roman" w:cs="Times New Roman"/>
          <w:shd w:val="clear" w:color="auto" w:fill="FFFFFF"/>
          <w:lang w:val="ru-RU"/>
        </w:rPr>
        <w:t>-</w:t>
      </w:r>
      <w:r w:rsidR="002F3C28" w:rsidRPr="00E275A2">
        <w:rPr>
          <w:rFonts w:ascii="Times New Roman" w:eastAsia="SimSun" w:hAnsi="Times New Roman" w:cs="Times New Roman"/>
          <w:shd w:val="clear" w:color="auto" w:fill="FFFFFF"/>
          <w:lang w:val="ru-RU" w:eastAsia="zh-CN"/>
        </w:rPr>
        <w:t>OLED экран</w:t>
      </w:r>
      <w:r w:rsidR="00733E32" w:rsidRPr="00E275A2">
        <w:rPr>
          <w:rFonts w:ascii="Times New Roman" w:eastAsia="SimSun" w:hAnsi="Times New Roman" w:cs="Times New Roman"/>
          <w:shd w:val="clear" w:color="auto" w:fill="FFFFFF"/>
          <w:lang w:val="ru-RU" w:eastAsia="zh-CN"/>
        </w:rPr>
        <w:t xml:space="preserve"> (320 </w:t>
      </w:r>
      <w:proofErr w:type="spellStart"/>
      <w:r w:rsidR="00733E32" w:rsidRPr="00E275A2">
        <w:rPr>
          <w:rFonts w:ascii="Times New Roman" w:eastAsia="SimSun" w:hAnsi="Times New Roman" w:cs="Times New Roman"/>
          <w:shd w:val="clear" w:color="auto" w:fill="FFFFFF"/>
          <w:lang w:val="ru-RU" w:eastAsia="zh-CN"/>
        </w:rPr>
        <w:t>x</w:t>
      </w:r>
      <w:proofErr w:type="spellEnd"/>
      <w:r w:rsidR="00733E32" w:rsidRPr="00E275A2">
        <w:rPr>
          <w:rFonts w:ascii="Times New Roman" w:eastAsia="SimSun" w:hAnsi="Times New Roman" w:cs="Times New Roman"/>
          <w:shd w:val="clear" w:color="auto" w:fill="FFFFFF"/>
          <w:lang w:val="ru-RU" w:eastAsia="zh-CN"/>
        </w:rPr>
        <w:t xml:space="preserve"> 320</w:t>
      </w:r>
      <w:r w:rsidR="00733E32" w:rsidRPr="00E275A2">
        <w:rPr>
          <w:rFonts w:ascii="Times New Roman" w:eastAsiaTheme="minorEastAsia" w:hAnsi="Times New Roman" w:cs="Times New Roman"/>
          <w:shd w:val="clear" w:color="auto" w:fill="FFFFFF"/>
          <w:lang w:val="ru-RU"/>
        </w:rPr>
        <w:t>, 245</w:t>
      </w:r>
      <w:r w:rsidRPr="00CB6EF6">
        <w:rPr>
          <w:rFonts w:ascii="Times New Roman" w:eastAsiaTheme="minorEastAsia" w:hAnsi="Times New Roman" w:cs="Times New Roman"/>
          <w:shd w:val="clear" w:color="auto" w:fill="FFFFFF"/>
          <w:lang w:val="ru-RU"/>
        </w:rPr>
        <w:t xml:space="preserve"> </w:t>
      </w:r>
      <w:proofErr w:type="spellStart"/>
      <w:r w:rsidR="00733E32" w:rsidRPr="00E275A2">
        <w:rPr>
          <w:rFonts w:ascii="Times New Roman" w:eastAsiaTheme="minorEastAsia" w:hAnsi="Times New Roman" w:cs="Times New Roman"/>
          <w:shd w:val="clear" w:color="auto" w:fill="FFFFFF"/>
          <w:lang w:val="ru-RU"/>
        </w:rPr>
        <w:t>ppi</w:t>
      </w:r>
      <w:proofErr w:type="spellEnd"/>
      <w:r w:rsidR="00733E32" w:rsidRPr="00E275A2">
        <w:rPr>
          <w:rFonts w:ascii="Times New Roman" w:eastAsia="SimSun" w:hAnsi="Times New Roman" w:cs="Times New Roman"/>
          <w:shd w:val="clear" w:color="auto" w:fill="FFFFFF"/>
          <w:lang w:val="ru-RU" w:eastAsia="zh-CN"/>
        </w:rPr>
        <w:t>)</w:t>
      </w:r>
    </w:p>
    <w:p w:rsidR="00F25F8A" w:rsidRPr="00E275A2" w:rsidRDefault="00CB6EF6"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Pr>
          <w:rFonts w:ascii="Times New Roman" w:eastAsiaTheme="minorEastAsia" w:hAnsi="Times New Roman" w:cs="Times New Roman"/>
          <w:shd w:val="clear" w:color="auto" w:fill="FFFFFF"/>
          <w:lang w:val="ru-RU"/>
        </w:rPr>
        <w:t>Размеры: 45</w:t>
      </w:r>
      <w:r>
        <w:rPr>
          <w:rFonts w:ascii="Times New Roman" w:eastAsiaTheme="minorEastAsia" w:hAnsi="Times New Roman" w:cs="Times New Roman"/>
          <w:shd w:val="clear" w:color="auto" w:fill="FFFFFF"/>
        </w:rPr>
        <w:t>,</w:t>
      </w:r>
      <w:r>
        <w:rPr>
          <w:rFonts w:ascii="Times New Roman" w:eastAsiaTheme="minorEastAsia" w:hAnsi="Times New Roman" w:cs="Times New Roman"/>
          <w:shd w:val="clear" w:color="auto" w:fill="FFFFFF"/>
          <w:lang w:val="ru-RU"/>
        </w:rPr>
        <w:t xml:space="preserve">5 </w:t>
      </w:r>
      <w:proofErr w:type="spellStart"/>
      <w:r>
        <w:rPr>
          <w:rFonts w:ascii="Times New Roman" w:eastAsiaTheme="minorEastAsia" w:hAnsi="Times New Roman" w:cs="Times New Roman"/>
          <w:shd w:val="clear" w:color="auto" w:fill="FFFFFF"/>
          <w:lang w:val="ru-RU"/>
        </w:rPr>
        <w:t>x</w:t>
      </w:r>
      <w:proofErr w:type="spellEnd"/>
      <w:r>
        <w:rPr>
          <w:rFonts w:ascii="Times New Roman" w:eastAsiaTheme="minorEastAsia" w:hAnsi="Times New Roman" w:cs="Times New Roman"/>
          <w:shd w:val="clear" w:color="auto" w:fill="FFFFFF"/>
          <w:lang w:val="ru-RU"/>
        </w:rPr>
        <w:t xml:space="preserve"> 52</w:t>
      </w:r>
      <w:r>
        <w:rPr>
          <w:rFonts w:ascii="Times New Roman" w:eastAsiaTheme="minorEastAsia" w:hAnsi="Times New Roman" w:cs="Times New Roman"/>
          <w:shd w:val="clear" w:color="auto" w:fill="FFFFFF"/>
        </w:rPr>
        <w:t>,</w:t>
      </w:r>
      <w:r>
        <w:rPr>
          <w:rFonts w:ascii="Times New Roman" w:eastAsiaTheme="minorEastAsia" w:hAnsi="Times New Roman" w:cs="Times New Roman"/>
          <w:shd w:val="clear" w:color="auto" w:fill="FFFFFF"/>
          <w:lang w:val="ru-RU"/>
        </w:rPr>
        <w:t xml:space="preserve">2 </w:t>
      </w:r>
      <w:proofErr w:type="spellStart"/>
      <w:r>
        <w:rPr>
          <w:rFonts w:ascii="Times New Roman" w:eastAsiaTheme="minorEastAsia" w:hAnsi="Times New Roman" w:cs="Times New Roman"/>
          <w:shd w:val="clear" w:color="auto" w:fill="FFFFFF"/>
          <w:lang w:val="ru-RU"/>
        </w:rPr>
        <w:t>x</w:t>
      </w:r>
      <w:proofErr w:type="spellEnd"/>
      <w:r>
        <w:rPr>
          <w:rFonts w:ascii="Times New Roman" w:eastAsiaTheme="minorEastAsia" w:hAnsi="Times New Roman" w:cs="Times New Roman"/>
          <w:shd w:val="clear" w:color="auto" w:fill="FFFFFF"/>
          <w:lang w:val="ru-RU"/>
        </w:rPr>
        <w:t xml:space="preserve"> 10</w:t>
      </w:r>
      <w:r>
        <w:rPr>
          <w:rFonts w:ascii="Times New Roman" w:eastAsiaTheme="minorEastAsia" w:hAnsi="Times New Roman" w:cs="Times New Roman"/>
          <w:shd w:val="clear" w:color="auto" w:fill="FFFFFF"/>
        </w:rPr>
        <w:t>,</w:t>
      </w:r>
      <w:r w:rsidR="002F3C28" w:rsidRPr="00E275A2">
        <w:rPr>
          <w:rFonts w:ascii="Times New Roman" w:eastAsiaTheme="minorEastAsia" w:hAnsi="Times New Roman" w:cs="Times New Roman"/>
          <w:shd w:val="clear" w:color="auto" w:fill="FFFFFF"/>
          <w:lang w:val="ru-RU"/>
        </w:rPr>
        <w:t>9</w:t>
      </w:r>
      <w:r>
        <w:rPr>
          <w:rFonts w:ascii="Times New Roman" w:eastAsiaTheme="minorEastAsia" w:hAnsi="Times New Roman" w:cs="Times New Roman"/>
          <w:shd w:val="clear" w:color="auto" w:fill="FFFFFF"/>
        </w:rPr>
        <w:t xml:space="preserve"> </w:t>
      </w:r>
      <w:r w:rsidR="002F3C28" w:rsidRPr="00E275A2">
        <w:rPr>
          <w:rFonts w:ascii="Times New Roman" w:eastAsiaTheme="minorEastAsia" w:hAnsi="Times New Roman" w:cs="Times New Roman"/>
          <w:shd w:val="clear" w:color="auto" w:fill="FFFFFF"/>
          <w:lang w:val="ru-RU"/>
        </w:rPr>
        <w:t>мм</w:t>
      </w:r>
    </w:p>
    <w:p w:rsidR="00733E32" w:rsidRPr="00E275A2" w:rsidRDefault="002F3C28"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sidRPr="00E275A2">
        <w:rPr>
          <w:rFonts w:ascii="Times New Roman" w:eastAsia="SimSun" w:hAnsi="Times New Roman" w:cs="Times New Roman"/>
          <w:shd w:val="clear" w:color="auto" w:fill="FFFFFF"/>
          <w:lang w:val="ru-RU" w:eastAsia="zh-CN"/>
        </w:rPr>
        <w:t>Память</w:t>
      </w:r>
      <w:r w:rsidR="00733E32" w:rsidRPr="00E275A2">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4</w:t>
      </w:r>
      <w:r w:rsidR="00CB6EF6" w:rsidRPr="00CB6EF6">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Гб</w:t>
      </w:r>
      <w:r w:rsidR="00D4063C" w:rsidRPr="00E275A2">
        <w:rPr>
          <w:rFonts w:ascii="Times New Roman" w:eastAsia="SimSun" w:hAnsi="Times New Roman" w:cs="Times New Roman"/>
          <w:shd w:val="clear" w:color="auto" w:fill="FFFFFF"/>
          <w:lang w:val="ru-RU" w:eastAsia="zh-CN"/>
        </w:rPr>
        <w:t xml:space="preserve"> </w:t>
      </w:r>
      <w:proofErr w:type="spellStart"/>
      <w:r w:rsidR="00D4063C" w:rsidRPr="00E275A2">
        <w:rPr>
          <w:rFonts w:ascii="Times New Roman" w:eastAsia="SimSun" w:hAnsi="Times New Roman" w:cs="Times New Roman"/>
          <w:shd w:val="clear" w:color="auto" w:fill="FFFFFF"/>
          <w:lang w:val="ru-RU" w:eastAsia="zh-CN"/>
        </w:rPr>
        <w:t>eMMC</w:t>
      </w:r>
      <w:proofErr w:type="spellEnd"/>
      <w:r w:rsidR="00D4063C" w:rsidRPr="00E275A2">
        <w:rPr>
          <w:rFonts w:ascii="Times New Roman" w:eastAsiaTheme="minorEastAsia" w:hAnsi="Times New Roman" w:cs="Times New Roman"/>
          <w:shd w:val="clear" w:color="auto" w:fill="FFFFFF"/>
          <w:lang w:val="ru-RU"/>
        </w:rPr>
        <w:t xml:space="preserve"> / </w:t>
      </w:r>
      <w:r w:rsidRPr="00E275A2">
        <w:rPr>
          <w:rFonts w:ascii="Times New Roman" w:eastAsia="SimSun" w:hAnsi="Times New Roman" w:cs="Times New Roman"/>
          <w:shd w:val="clear" w:color="auto" w:fill="FFFFFF"/>
          <w:lang w:val="ru-RU" w:eastAsia="zh-CN"/>
        </w:rPr>
        <w:t>512</w:t>
      </w:r>
      <w:r w:rsidR="00CB6EF6" w:rsidRPr="00CB6EF6">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Мб</w:t>
      </w:r>
      <w:r w:rsidR="00733E32" w:rsidRPr="00E275A2">
        <w:rPr>
          <w:rFonts w:ascii="Times New Roman" w:eastAsia="SimSun" w:hAnsi="Times New Roman" w:cs="Times New Roman"/>
          <w:shd w:val="clear" w:color="auto" w:fill="FFFFFF"/>
          <w:lang w:val="ru-RU" w:eastAsia="zh-CN"/>
        </w:rPr>
        <w:t xml:space="preserve"> </w:t>
      </w:r>
      <w:r w:rsidR="006634D8" w:rsidRPr="00E275A2">
        <w:rPr>
          <w:rFonts w:ascii="Times New Roman" w:eastAsia="SimSun" w:hAnsi="Times New Roman" w:cs="Times New Roman"/>
          <w:shd w:val="clear" w:color="auto" w:fill="FFFFFF"/>
          <w:lang w:val="ru-RU" w:eastAsia="zh-CN"/>
        </w:rPr>
        <w:t>LPDDR2</w:t>
      </w:r>
    </w:p>
    <w:p w:rsidR="00D4063C" w:rsidRPr="00E275A2" w:rsidRDefault="002F3C28" w:rsidP="00D4063C">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sidRPr="00E275A2">
        <w:rPr>
          <w:rFonts w:ascii="Times New Roman" w:eastAsia="SimSun" w:hAnsi="Times New Roman" w:cs="Times New Roman"/>
          <w:shd w:val="clear" w:color="auto" w:fill="FFFFFF"/>
          <w:lang w:val="ru-RU" w:eastAsia="zh-CN"/>
        </w:rPr>
        <w:t>Батарейка: 410</w:t>
      </w:r>
      <w:r w:rsidR="00CB6EF6">
        <w:rPr>
          <w:rFonts w:ascii="Times New Roman" w:eastAsia="SimSun" w:hAnsi="Times New Roman" w:cs="Times New Roman"/>
          <w:shd w:val="clear" w:color="auto" w:fill="FFFFFF"/>
          <w:lang w:eastAsia="zh-CN"/>
        </w:rPr>
        <w:t xml:space="preserve"> </w:t>
      </w:r>
      <w:proofErr w:type="spellStart"/>
      <w:r w:rsidRPr="00E275A2">
        <w:rPr>
          <w:rFonts w:ascii="Times New Roman" w:eastAsia="SimSun" w:hAnsi="Times New Roman" w:cs="Times New Roman"/>
          <w:shd w:val="clear" w:color="auto" w:fill="FFFFFF"/>
          <w:lang w:val="ru-RU" w:eastAsia="zh-CN"/>
        </w:rPr>
        <w:t>мА</w:t>
      </w:r>
      <w:r w:rsidR="00D201BC">
        <w:rPr>
          <w:rFonts w:ascii="Times New Roman" w:eastAsia="SimSun" w:hAnsi="Times New Roman" w:cs="Times New Roman"/>
          <w:shd w:val="clear" w:color="auto" w:fill="FFFFFF"/>
          <w:lang w:val="ru-RU" w:eastAsia="zh-CN"/>
        </w:rPr>
        <w:t>ч</w:t>
      </w:r>
      <w:proofErr w:type="spellEnd"/>
    </w:p>
    <w:p w:rsidR="00D4063C" w:rsidRPr="00E275A2" w:rsidRDefault="002F3C28"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sidRPr="00E275A2">
        <w:rPr>
          <w:rFonts w:ascii="Times New Roman" w:eastAsia="SimSun" w:hAnsi="Times New Roman" w:cs="Times New Roman"/>
          <w:shd w:val="clear" w:color="auto" w:fill="FFFFFF"/>
          <w:lang w:val="ru-RU" w:eastAsia="zh-CN"/>
        </w:rPr>
        <w:t>Сенсоны: 9-осевой (Гиро</w:t>
      </w:r>
      <w:r w:rsidR="00D4063C" w:rsidRPr="00E275A2">
        <w:rPr>
          <w:rFonts w:ascii="Times New Roman" w:eastAsiaTheme="minorEastAsia" w:hAnsi="Times New Roman" w:cs="Times New Roman"/>
          <w:shd w:val="clear" w:color="auto" w:fill="FFFFFF"/>
          <w:lang w:val="ru-RU"/>
        </w:rPr>
        <w:t xml:space="preserve"> </w:t>
      </w:r>
      <w:r w:rsidRPr="00E275A2">
        <w:rPr>
          <w:rFonts w:ascii="Times New Roman" w:eastAsia="SimSun" w:hAnsi="Times New Roman" w:cs="Times New Roman"/>
          <w:shd w:val="clear" w:color="auto" w:fill="FFFFFF"/>
          <w:lang w:val="ru-RU" w:eastAsia="zh-CN"/>
        </w:rPr>
        <w:t>/ Акселерометр</w:t>
      </w:r>
      <w:r w:rsidR="00D4063C" w:rsidRPr="00E275A2">
        <w:rPr>
          <w:rFonts w:ascii="Times New Roman" w:eastAsiaTheme="minorEastAsia" w:hAnsi="Times New Roman" w:cs="Times New Roman"/>
          <w:shd w:val="clear" w:color="auto" w:fill="FFFFFF"/>
          <w:lang w:val="ru-RU"/>
        </w:rPr>
        <w:t xml:space="preserve"> </w:t>
      </w:r>
      <w:r w:rsidR="00733E32" w:rsidRPr="00E275A2">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Компас</w:t>
      </w:r>
      <w:r w:rsidR="00D4063C" w:rsidRPr="00E275A2">
        <w:rPr>
          <w:rFonts w:ascii="Times New Roman" w:eastAsia="SimSun" w:hAnsi="Times New Roman" w:cs="Times New Roman"/>
          <w:shd w:val="clear" w:color="auto" w:fill="FFFFFF"/>
          <w:lang w:val="ru-RU" w:eastAsia="zh-CN"/>
        </w:rPr>
        <w:t>)</w:t>
      </w:r>
      <w:r w:rsidR="00D4063C" w:rsidRPr="00E275A2">
        <w:rPr>
          <w:rFonts w:ascii="Times New Roman" w:eastAsiaTheme="minorEastAsia" w:hAnsi="Times New Roman" w:cs="Times New Roman"/>
          <w:shd w:val="clear" w:color="auto" w:fill="FFFFFF"/>
          <w:lang w:val="ru-RU"/>
        </w:rPr>
        <w:t xml:space="preserve"> / </w:t>
      </w:r>
      <w:r w:rsidRPr="00E275A2">
        <w:rPr>
          <w:rFonts w:ascii="Times New Roman" w:eastAsiaTheme="minorEastAsia" w:hAnsi="Times New Roman" w:cs="Times New Roman"/>
          <w:shd w:val="clear" w:color="auto" w:fill="FFFFFF"/>
          <w:lang w:val="ru-RU"/>
        </w:rPr>
        <w:t>Барометр</w:t>
      </w:r>
      <w:r w:rsidR="00D4063C" w:rsidRPr="00E275A2">
        <w:rPr>
          <w:rFonts w:ascii="Times New Roman" w:eastAsiaTheme="minorEastAsia" w:hAnsi="Times New Roman" w:cs="Times New Roman"/>
          <w:shd w:val="clear" w:color="auto" w:fill="FFFFFF"/>
          <w:lang w:val="ru-RU"/>
        </w:rPr>
        <w:t xml:space="preserve"> / </w:t>
      </w:r>
    </w:p>
    <w:p w:rsidR="00733E32" w:rsidRPr="00E275A2" w:rsidRDefault="003A40E8" w:rsidP="00BF2AFD">
      <w:pPr>
        <w:pStyle w:val="af1"/>
        <w:keepNext/>
        <w:keepLines/>
        <w:kinsoku w:val="0"/>
        <w:overflowPunct w:val="0"/>
        <w:autoSpaceDE w:val="0"/>
        <w:autoSpaceDN w:val="0"/>
        <w:spacing w:before="0" w:beforeAutospacing="0" w:after="0" w:afterAutospacing="0"/>
        <w:ind w:left="782"/>
        <w:rPr>
          <w:rFonts w:ascii="Times New Roman" w:eastAsia="SimSun" w:hAnsi="Times New Roman" w:cs="Times New Roman"/>
          <w:shd w:val="clear" w:color="auto" w:fill="FFFFFF"/>
          <w:lang w:val="ru-RU" w:eastAsia="zh-CN"/>
        </w:rPr>
      </w:pPr>
      <w:r>
        <w:rPr>
          <w:rFonts w:ascii="Times New Roman" w:eastAsiaTheme="minorEastAsia" w:hAnsi="Times New Roman" w:cs="Times New Roman"/>
          <w:shd w:val="clear" w:color="auto" w:fill="FFFFFF"/>
          <w:lang w:val="ru-RU"/>
        </w:rPr>
        <w:t>датчик измерения сердечного ритма</w:t>
      </w:r>
    </w:p>
    <w:p w:rsidR="00D4063C" w:rsidRPr="00E275A2" w:rsidRDefault="002F3C28"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eastAsia="SimSun" w:hAnsi="Times New Roman" w:cs="Times New Roman"/>
          <w:shd w:val="clear" w:color="auto" w:fill="FFFFFF"/>
          <w:lang w:val="ru-RU" w:eastAsia="zh-CN"/>
        </w:rPr>
      </w:pPr>
      <w:r w:rsidRPr="00E275A2">
        <w:rPr>
          <w:rFonts w:ascii="Times New Roman" w:eastAsia="SimSun" w:hAnsi="Times New Roman" w:cs="Times New Roman"/>
          <w:shd w:val="clear" w:color="auto" w:fill="FFFFFF"/>
          <w:lang w:val="ru-RU" w:eastAsia="zh-CN"/>
        </w:rPr>
        <w:t>Цвета</w:t>
      </w:r>
      <w:r w:rsidR="00D4063C" w:rsidRPr="00E275A2">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 xml:space="preserve">Золотой/Серебряный </w:t>
      </w:r>
    </w:p>
    <w:p w:rsidR="00733E32" w:rsidRPr="00E275A2" w:rsidRDefault="002F3C28" w:rsidP="00BF2AFD">
      <w:pPr>
        <w:pStyle w:val="af1"/>
        <w:keepNext/>
        <w:keepLines/>
        <w:numPr>
          <w:ilvl w:val="0"/>
          <w:numId w:val="21"/>
        </w:numPr>
        <w:kinsoku w:val="0"/>
        <w:overflowPunct w:val="0"/>
        <w:autoSpaceDE w:val="0"/>
        <w:autoSpaceDN w:val="0"/>
        <w:spacing w:before="0" w:beforeAutospacing="0" w:after="0" w:afterAutospacing="0"/>
        <w:ind w:left="782" w:hanging="357"/>
        <w:rPr>
          <w:rFonts w:ascii="Times New Roman" w:hAnsi="Times New Roman"/>
          <w:bCs/>
          <w:color w:val="000000"/>
          <w:lang w:val="ru-RU"/>
        </w:rPr>
      </w:pPr>
      <w:r w:rsidRPr="00E275A2">
        <w:rPr>
          <w:rFonts w:ascii="Times New Roman" w:eastAsia="SimSun" w:hAnsi="Times New Roman" w:cs="Times New Roman"/>
          <w:shd w:val="clear" w:color="auto" w:fill="FFFFFF"/>
          <w:lang w:val="ru-RU" w:eastAsia="zh-CN"/>
        </w:rPr>
        <w:t>Другое</w:t>
      </w:r>
      <w:r w:rsidR="00D4063C" w:rsidRPr="00E275A2">
        <w:rPr>
          <w:rFonts w:ascii="Times New Roman" w:eastAsia="SimSun" w:hAnsi="Times New Roman" w:cs="Times New Roman"/>
          <w:shd w:val="clear" w:color="auto" w:fill="FFFFFF"/>
          <w:lang w:val="ru-RU" w:eastAsia="zh-CN"/>
        </w:rPr>
        <w:t xml:space="preserve">: </w:t>
      </w:r>
      <w:r w:rsidRPr="00E275A2">
        <w:rPr>
          <w:rFonts w:ascii="Times New Roman" w:eastAsia="SimSun" w:hAnsi="Times New Roman" w:cs="Times New Roman"/>
          <w:shd w:val="clear" w:color="auto" w:fill="FFFFFF"/>
          <w:lang w:val="ru-RU" w:eastAsia="zh-CN"/>
        </w:rPr>
        <w:t>Пыле- и Влагоустойчивость</w:t>
      </w:r>
      <w:r w:rsidR="00D4063C" w:rsidRPr="00E275A2">
        <w:rPr>
          <w:rFonts w:ascii="Times New Roman" w:eastAsia="SimSun" w:hAnsi="Times New Roman" w:cs="Times New Roman"/>
          <w:shd w:val="clear" w:color="auto" w:fill="FFFFFF"/>
          <w:lang w:val="ru-RU" w:eastAsia="zh-CN"/>
        </w:rPr>
        <w:t xml:space="preserve"> (IP67)</w:t>
      </w:r>
    </w:p>
    <w:p w:rsidR="00945809" w:rsidRPr="000A4226" w:rsidRDefault="00945809" w:rsidP="00BF2AFD">
      <w:pPr>
        <w:kinsoku w:val="0"/>
        <w:overflowPunct w:val="0"/>
        <w:autoSpaceDE w:val="0"/>
        <w:autoSpaceDN w:val="0"/>
        <w:spacing w:line="360" w:lineRule="auto"/>
        <w:jc w:val="both"/>
        <w:rPr>
          <w:rFonts w:eastAsia="Malgun Gothic"/>
          <w:color w:val="000000"/>
          <w:lang w:val="ru-RU" w:eastAsia="ko-KR"/>
        </w:rPr>
      </w:pPr>
    </w:p>
    <w:p w:rsidR="001C1A4C" w:rsidRDefault="006634D8" w:rsidP="00BF2AFD">
      <w:pPr>
        <w:kinsoku w:val="0"/>
        <w:overflowPunct w:val="0"/>
        <w:autoSpaceDE w:val="0"/>
        <w:autoSpaceDN w:val="0"/>
        <w:spacing w:line="360" w:lineRule="auto"/>
        <w:jc w:val="center"/>
        <w:rPr>
          <w:rFonts w:eastAsiaTheme="minorEastAsia"/>
          <w:b/>
          <w:color w:val="C5003D"/>
          <w:sz w:val="18"/>
          <w:szCs w:val="18"/>
          <w:shd w:val="clear" w:color="auto" w:fill="FFFFFF"/>
          <w:lang w:eastAsia="ko-KR"/>
        </w:rPr>
      </w:pPr>
      <w:r>
        <w:rPr>
          <w:rFonts w:eastAsia="Malgun Gothic"/>
          <w:color w:val="000000"/>
          <w:lang w:eastAsia="ko-KR"/>
        </w:rPr>
        <w:t>#</w:t>
      </w:r>
      <w:r w:rsidR="00C63835">
        <w:rPr>
          <w:rFonts w:eastAsia="Malgun Gothic" w:hint="eastAsia"/>
          <w:color w:val="000000"/>
          <w:lang w:eastAsia="ko-KR"/>
        </w:rPr>
        <w:t xml:space="preserve"> </w:t>
      </w:r>
      <w:r>
        <w:rPr>
          <w:rFonts w:eastAsia="Malgun Gothic"/>
          <w:color w:val="000000"/>
          <w:lang w:eastAsia="ko-KR"/>
        </w:rPr>
        <w:t>#</w:t>
      </w:r>
      <w:r w:rsidR="00C63835">
        <w:rPr>
          <w:rFonts w:eastAsia="Malgun Gothic" w:hint="eastAsia"/>
          <w:color w:val="000000"/>
          <w:lang w:eastAsia="ko-KR"/>
        </w:rPr>
        <w:t xml:space="preserve"> </w:t>
      </w:r>
      <w:r>
        <w:rPr>
          <w:rFonts w:eastAsia="Malgun Gothic"/>
          <w:color w:val="000000"/>
          <w:lang w:eastAsia="ko-KR"/>
        </w:rPr>
        <w:t>#</w:t>
      </w:r>
    </w:p>
    <w:p w:rsidR="007F6332" w:rsidRDefault="007F6332">
      <w:pPr>
        <w:rPr>
          <w:rFonts w:eastAsia="Times New Roman"/>
          <w:b/>
          <w:color w:val="C5003D"/>
          <w:sz w:val="18"/>
          <w:szCs w:val="18"/>
          <w:shd w:val="clear" w:color="auto" w:fill="FFFFFF"/>
        </w:rPr>
      </w:pPr>
      <w:r>
        <w:rPr>
          <w:rFonts w:eastAsia="Times New Roman"/>
          <w:b/>
          <w:color w:val="C5003D"/>
          <w:sz w:val="18"/>
          <w:szCs w:val="18"/>
          <w:shd w:val="clear" w:color="auto" w:fill="FFFFFF"/>
        </w:rPr>
        <w:br w:type="page"/>
      </w:r>
    </w:p>
    <w:p w:rsidR="008736CC" w:rsidRPr="00EB0789" w:rsidRDefault="00D7051D" w:rsidP="00BF2AFD">
      <w:pPr>
        <w:keepNext/>
        <w:keepLines/>
        <w:tabs>
          <w:tab w:val="left" w:pos="6300"/>
        </w:tabs>
        <w:kinsoku w:val="0"/>
        <w:overflowPunct w:val="0"/>
        <w:autoSpaceDE w:val="0"/>
        <w:autoSpaceDN w:val="0"/>
        <w:jc w:val="both"/>
        <w:rPr>
          <w:rFonts w:eastAsia="Times New Roman"/>
          <w:b/>
          <w:color w:val="C5003D"/>
          <w:sz w:val="18"/>
          <w:szCs w:val="18"/>
          <w:shd w:val="clear" w:color="auto" w:fill="FFFFFF"/>
        </w:rPr>
      </w:pPr>
      <w:r w:rsidRPr="00D7051D">
        <w:rPr>
          <w:rFonts w:eastAsia="Times New Roman"/>
          <w:b/>
          <w:color w:val="C5003D"/>
          <w:sz w:val="18"/>
          <w:szCs w:val="18"/>
          <w:shd w:val="clear" w:color="auto" w:fill="FFFFFF"/>
        </w:rPr>
        <w:lastRenderedPageBreak/>
        <w:t>About LG Electronics, Inc.</w:t>
      </w:r>
    </w:p>
    <w:p w:rsidR="00967F69" w:rsidRPr="00EB0789" w:rsidRDefault="00967F69" w:rsidP="00BF2AFD">
      <w:pPr>
        <w:keepNext/>
        <w:keepLines/>
        <w:kinsoku w:val="0"/>
        <w:overflowPunct w:val="0"/>
        <w:autoSpaceDE w:val="0"/>
        <w:autoSpaceDN w:val="0"/>
        <w:jc w:val="both"/>
        <w:rPr>
          <w:rFonts w:eastAsia="Malgun Gothic"/>
          <w:sz w:val="18"/>
          <w:szCs w:val="18"/>
          <w:shd w:val="clear" w:color="auto" w:fill="FFFFFF"/>
          <w:lang w:eastAsia="ko-KR"/>
        </w:rPr>
      </w:pPr>
      <w:r w:rsidRPr="00EB0789">
        <w:rPr>
          <w:rFonts w:eastAsia="Times New Roman"/>
          <w:sz w:val="18"/>
          <w:szCs w:val="18"/>
          <w:shd w:val="clear" w:color="auto" w:fill="FFFFFF"/>
        </w:rPr>
        <w:t xml:space="preserve">LG Electronics, Inc. (KSE: 066570.KS) is a global leader and technology innovator in consumer electronics, mobile communications and home appliances, employing 82,000 people working in 119 locations around the world. </w:t>
      </w:r>
      <w:r w:rsidR="00192450" w:rsidRPr="00EB0789">
        <w:rPr>
          <w:rFonts w:eastAsia="Times New Roman"/>
          <w:sz w:val="18"/>
          <w:szCs w:val="18"/>
          <w:shd w:val="clear" w:color="auto" w:fill="FFFFFF"/>
        </w:rPr>
        <w:t>With 2014 global sales of USD 55.91 billion (KRW 59.04 trillion)</w:t>
      </w:r>
      <w:r w:rsidRPr="00EB0789">
        <w:rPr>
          <w:rFonts w:eastAsia="Times New Roman"/>
          <w:sz w:val="18"/>
          <w:szCs w:val="18"/>
          <w:shd w:val="clear" w:color="auto" w:fill="FFFFFF"/>
        </w:rPr>
        <w:t>, LG comprises four business units ― Home Entertai</w:t>
      </w:r>
      <w:r w:rsidRPr="00EB0789">
        <w:rPr>
          <w:rFonts w:eastAsia="Times New Roman"/>
          <w:sz w:val="18"/>
          <w:szCs w:val="18"/>
          <w:shd w:val="clear" w:color="auto" w:fill="FFFFFF"/>
        </w:rPr>
        <w:t>n</w:t>
      </w:r>
      <w:r w:rsidRPr="00EB0789">
        <w:rPr>
          <w:rFonts w:eastAsia="Times New Roman"/>
          <w:sz w:val="18"/>
          <w:szCs w:val="18"/>
          <w:shd w:val="clear" w:color="auto" w:fill="FFFFFF"/>
        </w:rPr>
        <w:t>ment, Mobile Communications, Home Appliance &amp; Air Solution, and Vehicle Components ― and is one of the world’s leading producers of flat panel TVs, mobile devices, air conditioners, washing machines and refrigerators. LG Electronics is a 2014 ENERGY STAR Partner of the Year. For more news and information on LG Electronics, please visit www.LGnewsroom.com.</w:t>
      </w:r>
    </w:p>
    <w:p w:rsidR="00732F5B" w:rsidRDefault="00732F5B" w:rsidP="00BF2AFD">
      <w:pPr>
        <w:kinsoku w:val="0"/>
        <w:overflowPunct w:val="0"/>
        <w:autoSpaceDE w:val="0"/>
        <w:autoSpaceDN w:val="0"/>
        <w:jc w:val="both"/>
        <w:rPr>
          <w:rFonts w:eastAsia="Times New Roman"/>
          <w:sz w:val="18"/>
          <w:szCs w:val="18"/>
          <w:shd w:val="clear" w:color="auto" w:fill="FFFFFF"/>
        </w:rPr>
      </w:pPr>
    </w:p>
    <w:p w:rsidR="00732F5B" w:rsidRDefault="00D7051D" w:rsidP="00BF2AFD">
      <w:pPr>
        <w:keepNext/>
        <w:keepLines/>
        <w:tabs>
          <w:tab w:val="left" w:pos="6300"/>
        </w:tabs>
        <w:kinsoku w:val="0"/>
        <w:overflowPunct w:val="0"/>
        <w:autoSpaceDE w:val="0"/>
        <w:autoSpaceDN w:val="0"/>
        <w:jc w:val="both"/>
        <w:rPr>
          <w:rFonts w:eastAsia="Times New Roman"/>
          <w:b/>
          <w:color w:val="C5003D"/>
          <w:sz w:val="18"/>
          <w:szCs w:val="18"/>
          <w:shd w:val="clear" w:color="auto" w:fill="FFFFFF"/>
        </w:rPr>
      </w:pPr>
      <w:r w:rsidRPr="00D7051D">
        <w:rPr>
          <w:rFonts w:eastAsia="Times New Roman"/>
          <w:b/>
          <w:color w:val="C5003D"/>
          <w:sz w:val="18"/>
          <w:szCs w:val="18"/>
          <w:shd w:val="clear" w:color="auto" w:fill="FFFFFF"/>
        </w:rPr>
        <w:t>About LG Electronics Mobile Communications Company</w:t>
      </w:r>
    </w:p>
    <w:p w:rsidR="00732F5B" w:rsidRDefault="00F13159" w:rsidP="00BF2AFD">
      <w:pPr>
        <w:keepNext/>
        <w:keepLines/>
        <w:kinsoku w:val="0"/>
        <w:overflowPunct w:val="0"/>
        <w:autoSpaceDE w:val="0"/>
        <w:autoSpaceDN w:val="0"/>
        <w:jc w:val="both"/>
        <w:rPr>
          <w:rFonts w:eastAsia="MD아트체"/>
          <w:bCs/>
          <w:sz w:val="18"/>
          <w:szCs w:val="18"/>
          <w:lang w:eastAsia="ko-KR"/>
        </w:rPr>
      </w:pPr>
      <w:r w:rsidRPr="00EB0789">
        <w:rPr>
          <w:rFonts w:eastAsia="MD아트체"/>
          <w:bCs/>
          <w:sz w:val="18"/>
          <w:szCs w:val="18"/>
        </w:rPr>
        <w:t>LG Electronics Mobile Communications Company is a global leader and trend setter in the mobile and wearable i</w:t>
      </w:r>
      <w:r w:rsidRPr="00EB0789">
        <w:rPr>
          <w:rFonts w:eastAsia="MD아트체"/>
          <w:bCs/>
          <w:sz w:val="18"/>
          <w:szCs w:val="18"/>
        </w:rPr>
        <w:t>n</w:t>
      </w:r>
      <w:r w:rsidRPr="00EB0789">
        <w:rPr>
          <w:rFonts w:eastAsia="MD아트체"/>
          <w:bCs/>
          <w:sz w:val="18"/>
          <w:szCs w:val="18"/>
        </w:rPr>
        <w:t>dustry with breakthrough technologies and innovative designs. By continually developing highly competitive core technologies in the areas of display, battery, camera optics and LTE technology, LG creates handsets and wearables that fit the lifestyles of a wide range of people all over the world. While helping to enhance the mobile user experience by incorporating unique, sophisticated designs and intuitive UX features, LG is also committed to guiding co</w:t>
      </w:r>
      <w:r w:rsidRPr="00EB0789">
        <w:rPr>
          <w:rFonts w:eastAsia="MD아트체"/>
          <w:bCs/>
          <w:sz w:val="18"/>
          <w:szCs w:val="18"/>
        </w:rPr>
        <w:t>n</w:t>
      </w:r>
      <w:r w:rsidRPr="00EB0789">
        <w:rPr>
          <w:rFonts w:eastAsia="MD아트체"/>
          <w:bCs/>
          <w:sz w:val="18"/>
          <w:szCs w:val="18"/>
        </w:rPr>
        <w:t>sumers into the era of convergence and Internet of Things, maximizing inter-device connectivity between a wide range of smartphones, tablets, wearables, home and portable electronics products. For more information, please visit</w:t>
      </w:r>
      <w:r w:rsidRPr="00EB0789">
        <w:rPr>
          <w:rFonts w:eastAsia="MD아트체"/>
          <w:bCs/>
          <w:sz w:val="18"/>
          <w:szCs w:val="18"/>
          <w:lang w:eastAsia="ko-KR"/>
        </w:rPr>
        <w:t xml:space="preserve"> www.LG.com.</w:t>
      </w:r>
    </w:p>
    <w:p w:rsidR="00732F5B" w:rsidRDefault="00732F5B" w:rsidP="00BF2AFD">
      <w:pPr>
        <w:kinsoku w:val="0"/>
        <w:overflowPunct w:val="0"/>
        <w:autoSpaceDE w:val="0"/>
        <w:autoSpaceDN w:val="0"/>
        <w:jc w:val="both"/>
        <w:rPr>
          <w:rFonts w:eastAsia="MD아트체"/>
          <w:sz w:val="18"/>
          <w:szCs w:val="18"/>
          <w:lang w:eastAsia="ko-KR"/>
        </w:rPr>
      </w:pPr>
    </w:p>
    <w:p w:rsidR="00E64E5B" w:rsidRPr="00647EB5" w:rsidRDefault="00E64E5B" w:rsidP="00E64E5B">
      <w:pPr>
        <w:spacing w:before="100" w:beforeAutospacing="1" w:after="198" w:line="276" w:lineRule="auto"/>
        <w:jc w:val="both"/>
        <w:rPr>
          <w:color w:val="C5003D"/>
        </w:rPr>
      </w:pPr>
      <w:r w:rsidRPr="00E64E5B">
        <w:rPr>
          <w:b/>
          <w:bCs/>
          <w:color w:val="C5003D"/>
          <w:sz w:val="18"/>
          <w:szCs w:val="18"/>
          <w:lang w:val="ru-RU"/>
        </w:rPr>
        <w:t>О</w:t>
      </w:r>
      <w:r w:rsidRPr="00647EB5">
        <w:rPr>
          <w:b/>
          <w:bCs/>
          <w:color w:val="C5003D"/>
          <w:sz w:val="18"/>
          <w:szCs w:val="18"/>
        </w:rPr>
        <w:t xml:space="preserve"> </w:t>
      </w:r>
      <w:r w:rsidRPr="00E64E5B">
        <w:rPr>
          <w:b/>
          <w:bCs/>
          <w:color w:val="C5003D"/>
          <w:sz w:val="18"/>
          <w:szCs w:val="18"/>
          <w:lang w:val="ru-RU"/>
        </w:rPr>
        <w:t>компании</w:t>
      </w:r>
      <w:r w:rsidRPr="00647EB5">
        <w:rPr>
          <w:b/>
          <w:bCs/>
          <w:color w:val="C5003D"/>
          <w:sz w:val="18"/>
          <w:szCs w:val="18"/>
        </w:rPr>
        <w:t xml:space="preserve"> «</w:t>
      </w:r>
      <w:r w:rsidRPr="00E64E5B">
        <w:rPr>
          <w:b/>
          <w:bCs/>
          <w:color w:val="C5003D"/>
          <w:sz w:val="18"/>
          <w:szCs w:val="18"/>
          <w:lang w:val="ru-RU"/>
        </w:rPr>
        <w:t>Связной</w:t>
      </w:r>
      <w:r w:rsidRPr="00647EB5">
        <w:rPr>
          <w:b/>
          <w:bCs/>
          <w:color w:val="C5003D"/>
          <w:sz w:val="18"/>
          <w:szCs w:val="18"/>
        </w:rPr>
        <w:t>»</w:t>
      </w:r>
    </w:p>
    <w:p w:rsidR="00E64E5B" w:rsidRPr="00E64E5B" w:rsidRDefault="00E64E5B" w:rsidP="00E64E5B">
      <w:pPr>
        <w:spacing w:before="28" w:after="198" w:line="261" w:lineRule="atLeast"/>
        <w:jc w:val="both"/>
        <w:rPr>
          <w:rFonts w:ascii="Calibri" w:hAnsi="Calibri" w:cs="Calibri"/>
          <w:color w:val="000000"/>
          <w:sz w:val="22"/>
          <w:szCs w:val="22"/>
          <w:lang w:val="ru-RU"/>
        </w:rPr>
      </w:pPr>
      <w:r w:rsidRPr="00E64E5B">
        <w:rPr>
          <w:color w:val="000000"/>
          <w:sz w:val="18"/>
          <w:szCs w:val="18"/>
          <w:lang w:val="ru-RU"/>
        </w:rPr>
        <w:t xml:space="preserve">«Связной» (ЗАО «Связной Логистика») – крупнейший в России мультиканальный </w:t>
      </w:r>
      <w:proofErr w:type="spellStart"/>
      <w:r w:rsidRPr="00E64E5B">
        <w:rPr>
          <w:color w:val="000000"/>
          <w:sz w:val="18"/>
          <w:szCs w:val="18"/>
          <w:lang w:val="ru-RU"/>
        </w:rPr>
        <w:t>ритейлер</w:t>
      </w:r>
      <w:proofErr w:type="spellEnd"/>
      <w:r w:rsidRPr="00E64E5B">
        <w:rPr>
          <w:color w:val="000000"/>
          <w:sz w:val="18"/>
          <w:szCs w:val="18"/>
          <w:lang w:val="ru-RU"/>
        </w:rPr>
        <w:t xml:space="preserve"> федерального масштаба. Начал свою работу в России в 1995 году. На территории России открыто порядка</w:t>
      </w:r>
      <w:r>
        <w:rPr>
          <w:color w:val="000000"/>
          <w:sz w:val="18"/>
          <w:szCs w:val="18"/>
        </w:rPr>
        <w:t> </w:t>
      </w:r>
      <w:r w:rsidRPr="00E64E5B">
        <w:rPr>
          <w:color w:val="000000"/>
          <w:sz w:val="18"/>
          <w:szCs w:val="18"/>
          <w:lang w:val="ru-RU"/>
        </w:rPr>
        <w:t>3 000 магазинов «Связной», которые ежедневно посещает более 1,5 млн. человек.</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В магазинах «Связной», помимо мобильных телефонов, смартфонов и услуг операторов сотовой связи, представлены следующие товарные категории: планшетные компьютеры, устройства для доступа в интернет (м</w:t>
      </w:r>
      <w:r w:rsidRPr="00E64E5B">
        <w:rPr>
          <w:color w:val="000000"/>
          <w:sz w:val="18"/>
          <w:szCs w:val="18"/>
          <w:lang w:val="ru-RU"/>
        </w:rPr>
        <w:t>о</w:t>
      </w:r>
      <w:r w:rsidRPr="00E64E5B">
        <w:rPr>
          <w:color w:val="000000"/>
          <w:sz w:val="18"/>
          <w:szCs w:val="18"/>
          <w:lang w:val="ru-RU"/>
        </w:rPr>
        <w:t xml:space="preserve">демы), фото- и аудио/видео аппаратура, </w:t>
      </w:r>
      <w:r>
        <w:rPr>
          <w:color w:val="000000"/>
          <w:sz w:val="18"/>
          <w:szCs w:val="18"/>
        </w:rPr>
        <w:t>smart</w:t>
      </w:r>
      <w:r w:rsidRPr="00E64E5B">
        <w:rPr>
          <w:color w:val="000000"/>
          <w:sz w:val="18"/>
          <w:szCs w:val="18"/>
          <w:lang w:val="ru-RU"/>
        </w:rPr>
        <w:t xml:space="preserve"> </w:t>
      </w:r>
      <w:proofErr w:type="spellStart"/>
      <w:r>
        <w:rPr>
          <w:color w:val="000000"/>
          <w:sz w:val="18"/>
          <w:szCs w:val="18"/>
        </w:rPr>
        <w:t>wearables</w:t>
      </w:r>
      <w:proofErr w:type="spellEnd"/>
      <w:r w:rsidRPr="00E64E5B">
        <w:rPr>
          <w:color w:val="000000"/>
          <w:sz w:val="18"/>
          <w:szCs w:val="18"/>
          <w:lang w:val="ru-RU"/>
        </w:rPr>
        <w:t>, аксессуары.</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«Связной» предоставляет расширенный спектр услуг, включая дополнительные гарантии на устройства, настройку и установку приложений, оплату Интернета, цифрового ТВ, коммунальных платежей и многого др</w:t>
      </w:r>
      <w:r w:rsidRPr="00E64E5B">
        <w:rPr>
          <w:color w:val="000000"/>
          <w:sz w:val="18"/>
          <w:szCs w:val="18"/>
          <w:lang w:val="ru-RU"/>
        </w:rPr>
        <w:t>у</w:t>
      </w:r>
      <w:r w:rsidRPr="00E64E5B">
        <w:rPr>
          <w:color w:val="000000"/>
          <w:sz w:val="18"/>
          <w:szCs w:val="18"/>
          <w:lang w:val="ru-RU"/>
        </w:rPr>
        <w:t>гого.</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Сеть «Связной» также оказывает финансовые услуги. В частности в магазинах можно получить кредит на товар, оформить</w:t>
      </w:r>
      <w:r>
        <w:rPr>
          <w:color w:val="000000"/>
          <w:sz w:val="18"/>
          <w:szCs w:val="18"/>
        </w:rPr>
        <w:t> </w:t>
      </w:r>
      <w:r w:rsidRPr="00E64E5B">
        <w:rPr>
          <w:color w:val="000000"/>
          <w:sz w:val="18"/>
          <w:szCs w:val="18"/>
          <w:lang w:val="ru-RU"/>
        </w:rPr>
        <w:t>кредитные и дебетовые карты, приобрести страховые продукты, сделать</w:t>
      </w:r>
      <w:r>
        <w:rPr>
          <w:color w:val="000000"/>
          <w:sz w:val="18"/>
          <w:szCs w:val="18"/>
        </w:rPr>
        <w:t> </w:t>
      </w:r>
      <w:r w:rsidRPr="00E64E5B">
        <w:rPr>
          <w:color w:val="000000"/>
          <w:sz w:val="18"/>
          <w:szCs w:val="18"/>
          <w:lang w:val="ru-RU"/>
        </w:rPr>
        <w:t>денежные переводы, погасить кредит.</w:t>
      </w:r>
    </w:p>
    <w:p w:rsidR="00E64E5B" w:rsidRPr="00647EB5" w:rsidRDefault="00E64E5B" w:rsidP="00E64E5B">
      <w:pPr>
        <w:shd w:val="clear" w:color="auto" w:fill="FFFFFF"/>
        <w:jc w:val="both"/>
        <w:rPr>
          <w:color w:val="000000"/>
          <w:lang w:val="ru-RU"/>
        </w:rPr>
      </w:pPr>
      <w:r w:rsidRPr="00E64E5B">
        <w:rPr>
          <w:rFonts w:cs="Arial"/>
          <w:color w:val="000000"/>
          <w:sz w:val="18"/>
          <w:szCs w:val="18"/>
          <w:lang w:val="ru-RU"/>
        </w:rPr>
        <w:t>По итогам 2014 года «Связной» нарастил выручку до 111 млрд</w:t>
      </w:r>
      <w:proofErr w:type="gramStart"/>
      <w:r w:rsidRPr="00E64E5B">
        <w:rPr>
          <w:rFonts w:cs="Arial"/>
          <w:color w:val="000000"/>
          <w:sz w:val="18"/>
          <w:szCs w:val="18"/>
          <w:lang w:val="ru-RU"/>
        </w:rPr>
        <w:t>.р</w:t>
      </w:r>
      <w:proofErr w:type="gramEnd"/>
      <w:r w:rsidRPr="00E64E5B">
        <w:rPr>
          <w:rFonts w:cs="Arial"/>
          <w:color w:val="000000"/>
          <w:sz w:val="18"/>
          <w:szCs w:val="18"/>
          <w:lang w:val="ru-RU"/>
        </w:rPr>
        <w:t xml:space="preserve">ублей (+3% к 2013 году). </w:t>
      </w:r>
      <w:r w:rsidRPr="00647EB5">
        <w:rPr>
          <w:rFonts w:cs="Arial"/>
          <w:color w:val="000000"/>
          <w:sz w:val="18"/>
          <w:szCs w:val="18"/>
          <w:lang w:val="ru-RU"/>
        </w:rPr>
        <w:t xml:space="preserve">Выручка </w:t>
      </w:r>
      <w:proofErr w:type="spellStart"/>
      <w:r>
        <w:rPr>
          <w:rFonts w:cs="Arial"/>
          <w:color w:val="000000"/>
          <w:sz w:val="18"/>
          <w:szCs w:val="18"/>
        </w:rPr>
        <w:t>LfL</w:t>
      </w:r>
      <w:proofErr w:type="spellEnd"/>
      <w:r w:rsidRPr="00647EB5">
        <w:rPr>
          <w:rFonts w:cs="Arial"/>
          <w:color w:val="000000"/>
          <w:sz w:val="18"/>
          <w:szCs w:val="18"/>
          <w:lang w:val="ru-RU"/>
        </w:rPr>
        <w:t xml:space="preserve"> ув</w:t>
      </w:r>
      <w:r w:rsidRPr="00647EB5">
        <w:rPr>
          <w:rFonts w:cs="Arial"/>
          <w:color w:val="000000"/>
          <w:sz w:val="18"/>
          <w:szCs w:val="18"/>
          <w:lang w:val="ru-RU"/>
        </w:rPr>
        <w:t>е</w:t>
      </w:r>
      <w:r w:rsidRPr="00647EB5">
        <w:rPr>
          <w:rFonts w:cs="Arial"/>
          <w:color w:val="000000"/>
          <w:sz w:val="18"/>
          <w:szCs w:val="18"/>
          <w:lang w:val="ru-RU"/>
        </w:rPr>
        <w:t>личилась на 11%.</w:t>
      </w:r>
      <w:r>
        <w:rPr>
          <w:rFonts w:cs="Arial"/>
          <w:color w:val="000000"/>
          <w:sz w:val="18"/>
          <w:szCs w:val="18"/>
        </w:rPr>
        <w:t> </w:t>
      </w:r>
      <w:r w:rsidRPr="00647EB5">
        <w:rPr>
          <w:rFonts w:cs="Arial"/>
          <w:color w:val="000000"/>
          <w:sz w:val="18"/>
          <w:szCs w:val="18"/>
          <w:lang w:val="ru-RU"/>
        </w:rPr>
        <w:t xml:space="preserve">Показатель </w:t>
      </w:r>
      <w:r>
        <w:rPr>
          <w:rFonts w:cs="Arial"/>
          <w:color w:val="000000"/>
          <w:sz w:val="18"/>
          <w:szCs w:val="18"/>
        </w:rPr>
        <w:t>EBITDA</w:t>
      </w:r>
      <w:r w:rsidRPr="00647EB5">
        <w:rPr>
          <w:rFonts w:cs="Arial"/>
          <w:color w:val="000000"/>
          <w:sz w:val="18"/>
          <w:szCs w:val="18"/>
          <w:lang w:val="ru-RU"/>
        </w:rPr>
        <w:t xml:space="preserve"> составил 4,42 млрд</w:t>
      </w:r>
      <w:proofErr w:type="gramStart"/>
      <w:r w:rsidRPr="00647EB5">
        <w:rPr>
          <w:rFonts w:cs="Arial"/>
          <w:color w:val="000000"/>
          <w:sz w:val="18"/>
          <w:szCs w:val="18"/>
          <w:lang w:val="ru-RU"/>
        </w:rPr>
        <w:t>.р</w:t>
      </w:r>
      <w:proofErr w:type="gramEnd"/>
      <w:r w:rsidRPr="00647EB5">
        <w:rPr>
          <w:rFonts w:cs="Arial"/>
          <w:color w:val="000000"/>
          <w:sz w:val="18"/>
          <w:szCs w:val="18"/>
          <w:lang w:val="ru-RU"/>
        </w:rPr>
        <w:t>ублей.</w:t>
      </w:r>
    </w:p>
    <w:p w:rsidR="00E64E5B" w:rsidRPr="00647EB5" w:rsidRDefault="00E64E5B" w:rsidP="00E64E5B">
      <w:pPr>
        <w:shd w:val="clear" w:color="auto" w:fill="FFFFFF"/>
        <w:jc w:val="both"/>
        <w:rPr>
          <w:color w:val="000000"/>
          <w:lang w:val="ru-RU"/>
        </w:rPr>
      </w:pPr>
      <w:r>
        <w:rPr>
          <w:color w:val="000000"/>
          <w:sz w:val="18"/>
          <w:szCs w:val="18"/>
        </w:rPr>
        <w:t> </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 xml:space="preserve">Интернет-магазин </w:t>
      </w:r>
      <w:proofErr w:type="spellStart"/>
      <w:r>
        <w:rPr>
          <w:color w:val="000000"/>
          <w:sz w:val="18"/>
          <w:szCs w:val="18"/>
        </w:rPr>
        <w:t>Svyaznoy</w:t>
      </w:r>
      <w:proofErr w:type="spellEnd"/>
      <w:r w:rsidRPr="00E64E5B">
        <w:rPr>
          <w:color w:val="000000"/>
          <w:sz w:val="18"/>
          <w:szCs w:val="18"/>
          <w:lang w:val="ru-RU"/>
        </w:rPr>
        <w:t>.</w:t>
      </w:r>
      <w:proofErr w:type="spellStart"/>
      <w:r>
        <w:rPr>
          <w:color w:val="000000"/>
          <w:sz w:val="18"/>
          <w:szCs w:val="18"/>
        </w:rPr>
        <w:t>ru</w:t>
      </w:r>
      <w:proofErr w:type="spellEnd"/>
      <w:r w:rsidRPr="00E64E5B">
        <w:rPr>
          <w:color w:val="000000"/>
          <w:sz w:val="18"/>
          <w:szCs w:val="18"/>
          <w:lang w:val="ru-RU"/>
        </w:rPr>
        <w:t xml:space="preserve"> является одним из крупнейших игроков в </w:t>
      </w:r>
      <w:proofErr w:type="spellStart"/>
      <w:r w:rsidRPr="00E64E5B">
        <w:rPr>
          <w:color w:val="000000"/>
          <w:sz w:val="18"/>
          <w:szCs w:val="18"/>
          <w:lang w:val="ru-RU"/>
        </w:rPr>
        <w:t>онлайн-ритейле</w:t>
      </w:r>
      <w:proofErr w:type="spellEnd"/>
      <w:r w:rsidRPr="00E64E5B">
        <w:rPr>
          <w:color w:val="000000"/>
          <w:sz w:val="18"/>
          <w:szCs w:val="18"/>
          <w:lang w:val="ru-RU"/>
        </w:rPr>
        <w:t xml:space="preserve"> с оборотом 22 млрд. рублей и по итогам 2014 года, предлагая не только </w:t>
      </w:r>
      <w:proofErr w:type="spellStart"/>
      <w:r w:rsidRPr="00E64E5B">
        <w:rPr>
          <w:color w:val="000000"/>
          <w:sz w:val="18"/>
          <w:szCs w:val="18"/>
          <w:lang w:val="ru-RU"/>
        </w:rPr>
        <w:t>гаджеты</w:t>
      </w:r>
      <w:proofErr w:type="spellEnd"/>
      <w:r w:rsidRPr="00E64E5B">
        <w:rPr>
          <w:color w:val="000000"/>
          <w:sz w:val="18"/>
          <w:szCs w:val="18"/>
          <w:lang w:val="ru-RU"/>
        </w:rPr>
        <w:t xml:space="preserve"> различных видов, но и услуги – например, оформление кредитов на покупки. За год доходы </w:t>
      </w:r>
      <w:proofErr w:type="spellStart"/>
      <w:r>
        <w:rPr>
          <w:color w:val="000000"/>
          <w:sz w:val="18"/>
          <w:szCs w:val="18"/>
        </w:rPr>
        <w:t>Svyaznoy</w:t>
      </w:r>
      <w:proofErr w:type="spellEnd"/>
      <w:r w:rsidRPr="00E64E5B">
        <w:rPr>
          <w:color w:val="000000"/>
          <w:sz w:val="18"/>
          <w:szCs w:val="18"/>
          <w:lang w:val="ru-RU"/>
        </w:rPr>
        <w:t>.</w:t>
      </w:r>
      <w:proofErr w:type="spellStart"/>
      <w:r>
        <w:rPr>
          <w:color w:val="000000"/>
          <w:sz w:val="18"/>
          <w:szCs w:val="18"/>
        </w:rPr>
        <w:t>ru</w:t>
      </w:r>
      <w:proofErr w:type="spellEnd"/>
      <w:r w:rsidRPr="00E64E5B">
        <w:rPr>
          <w:color w:val="000000"/>
          <w:sz w:val="18"/>
          <w:szCs w:val="18"/>
          <w:lang w:val="ru-RU"/>
        </w:rPr>
        <w:t xml:space="preserve"> выросли на 36%. По итогам 2014 года интернет-магазин </w:t>
      </w:r>
      <w:proofErr w:type="spellStart"/>
      <w:r w:rsidRPr="00E64E5B">
        <w:rPr>
          <w:color w:val="000000"/>
          <w:sz w:val="18"/>
          <w:szCs w:val="18"/>
          <w:lang w:val="ru-RU"/>
        </w:rPr>
        <w:t>ритейлера</w:t>
      </w:r>
      <w:proofErr w:type="spellEnd"/>
      <w:r w:rsidRPr="00E64E5B">
        <w:rPr>
          <w:color w:val="000000"/>
          <w:sz w:val="18"/>
          <w:szCs w:val="18"/>
          <w:lang w:val="ru-RU"/>
        </w:rPr>
        <w:t xml:space="preserve"> занял 16% рынка в сегменте персональной электроники.</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«Связной» находится на лидирующих позициях по продажам смартфонов в стране, занимая по итогам 2014 года 25% российского</w:t>
      </w:r>
      <w:r>
        <w:rPr>
          <w:color w:val="000000"/>
          <w:sz w:val="18"/>
          <w:szCs w:val="18"/>
        </w:rPr>
        <w:t> </w:t>
      </w:r>
      <w:r w:rsidRPr="00E64E5B">
        <w:rPr>
          <w:color w:val="000000"/>
          <w:sz w:val="18"/>
          <w:szCs w:val="18"/>
          <w:lang w:val="ru-RU"/>
        </w:rPr>
        <w:t>рынка в натуральном выражении и 26% в денежном обороте. Кроме того, компания является одним из лидеров в сегменте рынке планшетных компьютеров с долей в сегменте порядка 16% и 14% в штуках и рублях соответственно.</w:t>
      </w:r>
    </w:p>
    <w:p w:rsidR="00E64E5B" w:rsidRPr="00E64E5B" w:rsidRDefault="00E64E5B" w:rsidP="00E64E5B">
      <w:pPr>
        <w:spacing w:before="28" w:after="198" w:line="261" w:lineRule="atLeast"/>
        <w:jc w:val="both"/>
        <w:rPr>
          <w:color w:val="000000"/>
          <w:lang w:val="ru-RU"/>
        </w:rPr>
      </w:pPr>
      <w:r>
        <w:rPr>
          <w:color w:val="000000"/>
          <w:sz w:val="18"/>
          <w:szCs w:val="18"/>
        </w:rPr>
        <w:t> </w:t>
      </w:r>
      <w:proofErr w:type="spellStart"/>
      <w:r w:rsidRPr="00E64E5B">
        <w:rPr>
          <w:color w:val="000000"/>
          <w:sz w:val="18"/>
          <w:szCs w:val="18"/>
          <w:lang w:val="ru-RU"/>
        </w:rPr>
        <w:t>Онлайн-трэвел</w:t>
      </w:r>
      <w:proofErr w:type="spellEnd"/>
      <w:r w:rsidRPr="00E64E5B">
        <w:rPr>
          <w:color w:val="000000"/>
          <w:sz w:val="18"/>
          <w:szCs w:val="18"/>
          <w:lang w:val="ru-RU"/>
        </w:rPr>
        <w:t xml:space="preserve"> агентство «Связной </w:t>
      </w:r>
      <w:proofErr w:type="spellStart"/>
      <w:r w:rsidRPr="00E64E5B">
        <w:rPr>
          <w:color w:val="000000"/>
          <w:sz w:val="18"/>
          <w:szCs w:val="18"/>
          <w:lang w:val="ru-RU"/>
        </w:rPr>
        <w:t>Трэвел</w:t>
      </w:r>
      <w:proofErr w:type="spellEnd"/>
      <w:r w:rsidRPr="00E64E5B">
        <w:rPr>
          <w:color w:val="000000"/>
          <w:sz w:val="18"/>
          <w:szCs w:val="18"/>
          <w:lang w:val="ru-RU"/>
        </w:rPr>
        <w:t xml:space="preserve">» является одним из самых динамично развивающихся проектов в своем сегменте. По итогам 2013 года оборот «Связной </w:t>
      </w:r>
      <w:proofErr w:type="spellStart"/>
      <w:r w:rsidRPr="00E64E5B">
        <w:rPr>
          <w:color w:val="000000"/>
          <w:sz w:val="18"/>
          <w:szCs w:val="18"/>
          <w:lang w:val="ru-RU"/>
        </w:rPr>
        <w:t>Трэвел</w:t>
      </w:r>
      <w:proofErr w:type="spellEnd"/>
      <w:r w:rsidRPr="00E64E5B">
        <w:rPr>
          <w:color w:val="000000"/>
          <w:sz w:val="18"/>
          <w:szCs w:val="18"/>
          <w:lang w:val="ru-RU"/>
        </w:rPr>
        <w:t xml:space="preserve">» вырос в 2,3 раза до 4,1 млрд. рублей. </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lastRenderedPageBreak/>
        <w:t>Бонусная программа «Связной-Клуб» является крупнейшей коалиционной программой лояльности в стране и насчитывает более 20 млн. участников.</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В 2014 году «Связной» снова вошёл в рейтинг 400 крупнейших компаний России по объёму реализации продукции, подготовленный Рейтинговым агентством «Эксперт», заняв место в первой сотне рейтинга и опер</w:t>
      </w:r>
      <w:r w:rsidRPr="00E64E5B">
        <w:rPr>
          <w:color w:val="000000"/>
          <w:sz w:val="18"/>
          <w:szCs w:val="18"/>
          <w:lang w:val="ru-RU"/>
        </w:rPr>
        <w:t>е</w:t>
      </w:r>
      <w:r w:rsidRPr="00E64E5B">
        <w:rPr>
          <w:color w:val="000000"/>
          <w:sz w:val="18"/>
          <w:szCs w:val="18"/>
          <w:lang w:val="ru-RU"/>
        </w:rPr>
        <w:t>див всех прямых конкурентов.</w:t>
      </w:r>
      <w:r>
        <w:rPr>
          <w:color w:val="000000"/>
          <w:sz w:val="18"/>
          <w:szCs w:val="18"/>
        </w:rPr>
        <w:t> </w:t>
      </w:r>
    </w:p>
    <w:p w:rsidR="00E64E5B" w:rsidRPr="00E64E5B" w:rsidRDefault="00E64E5B" w:rsidP="00E64E5B">
      <w:pPr>
        <w:spacing w:before="28" w:after="198" w:line="261" w:lineRule="atLeast"/>
        <w:jc w:val="both"/>
        <w:rPr>
          <w:color w:val="000000"/>
          <w:lang w:val="ru-RU"/>
        </w:rPr>
      </w:pPr>
      <w:r w:rsidRPr="00E64E5B">
        <w:rPr>
          <w:color w:val="000000"/>
          <w:sz w:val="18"/>
          <w:szCs w:val="18"/>
          <w:lang w:val="ru-RU"/>
        </w:rPr>
        <w:t>В 2014 году «Связной» занял место в ТОП-15 лучших работодателей по итогам ежегодного исследования</w:t>
      </w:r>
      <w:r>
        <w:rPr>
          <w:color w:val="000000"/>
          <w:sz w:val="18"/>
          <w:szCs w:val="18"/>
        </w:rPr>
        <w:t> </w:t>
      </w:r>
      <w:r w:rsidRPr="00E64E5B">
        <w:rPr>
          <w:color w:val="000000"/>
          <w:sz w:val="18"/>
          <w:szCs w:val="18"/>
          <w:lang w:val="ru-RU"/>
        </w:rPr>
        <w:t xml:space="preserve">«Рейтинг работодателей России», организатором которого выступает компания </w:t>
      </w:r>
      <w:proofErr w:type="spellStart"/>
      <w:r>
        <w:rPr>
          <w:color w:val="000000"/>
          <w:sz w:val="18"/>
          <w:szCs w:val="18"/>
        </w:rPr>
        <w:t>HeadHunter</w:t>
      </w:r>
      <w:proofErr w:type="spellEnd"/>
      <w:r w:rsidRPr="00E64E5B">
        <w:rPr>
          <w:color w:val="000000"/>
          <w:sz w:val="18"/>
          <w:szCs w:val="18"/>
          <w:lang w:val="ru-RU"/>
        </w:rPr>
        <w:t>. Среди тел</w:t>
      </w:r>
      <w:r w:rsidRPr="00E64E5B">
        <w:rPr>
          <w:color w:val="000000"/>
          <w:sz w:val="18"/>
          <w:szCs w:val="18"/>
          <w:lang w:val="ru-RU"/>
        </w:rPr>
        <w:t>е</w:t>
      </w:r>
      <w:r w:rsidRPr="00E64E5B">
        <w:rPr>
          <w:color w:val="000000"/>
          <w:sz w:val="18"/>
          <w:szCs w:val="18"/>
          <w:lang w:val="ru-RU"/>
        </w:rPr>
        <w:t xml:space="preserve">коммуникационных компаний «Связного» опередил только МТС, среди </w:t>
      </w:r>
      <w:proofErr w:type="spellStart"/>
      <w:r w:rsidRPr="00E64E5B">
        <w:rPr>
          <w:color w:val="000000"/>
          <w:sz w:val="18"/>
          <w:szCs w:val="18"/>
          <w:lang w:val="ru-RU"/>
        </w:rPr>
        <w:t>ритейлеров</w:t>
      </w:r>
      <w:proofErr w:type="spellEnd"/>
      <w:r w:rsidRPr="00E64E5B">
        <w:rPr>
          <w:color w:val="000000"/>
          <w:sz w:val="18"/>
          <w:szCs w:val="18"/>
          <w:lang w:val="ru-RU"/>
        </w:rPr>
        <w:t xml:space="preserve"> – только</w:t>
      </w:r>
      <w:r>
        <w:rPr>
          <w:color w:val="000000"/>
          <w:sz w:val="18"/>
          <w:szCs w:val="18"/>
        </w:rPr>
        <w:t> IKEA</w:t>
      </w:r>
      <w:r w:rsidRPr="00E64E5B">
        <w:rPr>
          <w:color w:val="000000"/>
          <w:sz w:val="18"/>
          <w:szCs w:val="18"/>
          <w:lang w:val="ru-RU"/>
        </w:rPr>
        <w:t>.</w:t>
      </w:r>
      <w:r>
        <w:rPr>
          <w:color w:val="000000"/>
          <w:sz w:val="18"/>
          <w:szCs w:val="18"/>
        </w:rPr>
        <w:t> </w:t>
      </w:r>
    </w:p>
    <w:p w:rsidR="00E64E5B" w:rsidRPr="00E64E5B" w:rsidRDefault="00E64E5B" w:rsidP="00BF2AFD">
      <w:pPr>
        <w:kinsoku w:val="0"/>
        <w:overflowPunct w:val="0"/>
        <w:autoSpaceDE w:val="0"/>
        <w:autoSpaceDN w:val="0"/>
        <w:jc w:val="both"/>
        <w:rPr>
          <w:rFonts w:eastAsia="MD아트체"/>
          <w:sz w:val="18"/>
          <w:szCs w:val="18"/>
          <w:lang w:val="ru-RU" w:eastAsia="ko-KR"/>
        </w:rPr>
      </w:pPr>
    </w:p>
    <w:p w:rsidR="00967F69" w:rsidRPr="00E64E5B" w:rsidRDefault="00967F69" w:rsidP="00BF2AFD">
      <w:pPr>
        <w:kinsoku w:val="0"/>
        <w:overflowPunct w:val="0"/>
        <w:autoSpaceDE w:val="0"/>
        <w:autoSpaceDN w:val="0"/>
        <w:jc w:val="both"/>
        <w:rPr>
          <w:rFonts w:eastAsia="Malgun Gothic"/>
          <w:iCs/>
          <w:lang w:val="ru-RU" w:eastAsia="ko-KR"/>
        </w:rPr>
      </w:pPr>
    </w:p>
    <w:p w:rsidR="00200CF4" w:rsidRPr="00647EB5" w:rsidRDefault="00200CF4" w:rsidP="00BF2AFD">
      <w:pPr>
        <w:tabs>
          <w:tab w:val="left" w:pos="4395"/>
        </w:tabs>
        <w:kinsoku w:val="0"/>
        <w:overflowPunct w:val="0"/>
        <w:autoSpaceDE w:val="0"/>
        <w:autoSpaceDN w:val="0"/>
        <w:jc w:val="both"/>
        <w:rPr>
          <w:rFonts w:eastAsia="Batang"/>
          <w:color w:val="000000"/>
          <w:sz w:val="18"/>
          <w:szCs w:val="18"/>
          <w:lang w:val="ru-RU" w:eastAsia="ko-KR"/>
        </w:rPr>
      </w:pPr>
    </w:p>
    <w:sectPr w:rsidR="00200CF4" w:rsidRPr="00647EB5" w:rsidSect="00EB0789">
      <w:headerReference w:type="default" r:id="rId8"/>
      <w:footerReference w:type="even" r:id="rId9"/>
      <w:footerReference w:type="default" r:id="rId10"/>
      <w:pgSz w:w="11907" w:h="16840" w:code="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3C7" w:rsidRDefault="005E13C7">
      <w:r>
        <w:separator/>
      </w:r>
    </w:p>
  </w:endnote>
  <w:endnote w:type="continuationSeparator" w:id="0">
    <w:p w:rsidR="005E13C7" w:rsidRDefault="005E13C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MD아트체">
    <w:altName w:val="Arial Unicode MS"/>
    <w:charset w:val="81"/>
    <w:family w:val="roman"/>
    <w:pitch w:val="variable"/>
    <w:sig w:usb0="00000000"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맑은 고딕">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A2" w:rsidRDefault="005B34E0" w:rsidP="00823EA8">
    <w:pPr>
      <w:pStyle w:val="a6"/>
      <w:framePr w:wrap="around" w:vAnchor="text" w:hAnchor="margin" w:xAlign="right" w:y="1"/>
      <w:rPr>
        <w:rStyle w:val="a8"/>
        <w:rFonts w:eastAsia="SimSun"/>
        <w:sz w:val="24"/>
        <w:szCs w:val="24"/>
      </w:rPr>
    </w:pPr>
    <w:r>
      <w:rPr>
        <w:rStyle w:val="a8"/>
      </w:rPr>
      <w:fldChar w:fldCharType="begin"/>
    </w:r>
    <w:r w:rsidR="00E275A2">
      <w:rPr>
        <w:rStyle w:val="a8"/>
      </w:rPr>
      <w:instrText xml:space="preserve">PAGE  </w:instrText>
    </w:r>
    <w:r>
      <w:rPr>
        <w:rStyle w:val="a8"/>
      </w:rPr>
      <w:fldChar w:fldCharType="end"/>
    </w:r>
  </w:p>
  <w:p w:rsidR="00E275A2" w:rsidRDefault="00E275A2" w:rsidP="00823EA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A2" w:rsidRDefault="005B34E0" w:rsidP="00823EA8">
    <w:pPr>
      <w:pStyle w:val="a6"/>
      <w:framePr w:wrap="around" w:vAnchor="text" w:hAnchor="margin" w:xAlign="right" w:y="1"/>
      <w:rPr>
        <w:rStyle w:val="a8"/>
        <w:rFonts w:eastAsia="SimSun"/>
        <w:sz w:val="24"/>
        <w:szCs w:val="24"/>
      </w:rPr>
    </w:pPr>
    <w:r>
      <w:rPr>
        <w:rStyle w:val="a8"/>
      </w:rPr>
      <w:fldChar w:fldCharType="begin"/>
    </w:r>
    <w:r w:rsidR="00E275A2">
      <w:rPr>
        <w:rStyle w:val="a8"/>
      </w:rPr>
      <w:instrText xml:space="preserve">PAGE  </w:instrText>
    </w:r>
    <w:r>
      <w:rPr>
        <w:rStyle w:val="a8"/>
      </w:rPr>
      <w:fldChar w:fldCharType="separate"/>
    </w:r>
    <w:r w:rsidR="00CB6EF6">
      <w:rPr>
        <w:rStyle w:val="a8"/>
        <w:noProof/>
      </w:rPr>
      <w:t>3</w:t>
    </w:r>
    <w:r>
      <w:rPr>
        <w:rStyle w:val="a8"/>
      </w:rPr>
      <w:fldChar w:fldCharType="end"/>
    </w:r>
  </w:p>
  <w:p w:rsidR="00E275A2" w:rsidRDefault="00E275A2" w:rsidP="00823EA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3C7" w:rsidRDefault="005E13C7">
      <w:r>
        <w:separator/>
      </w:r>
    </w:p>
  </w:footnote>
  <w:footnote w:type="continuationSeparator" w:id="0">
    <w:p w:rsidR="005E13C7" w:rsidRDefault="005E1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A2" w:rsidRDefault="00E275A2" w:rsidP="00823EA8">
    <w:pPr>
      <w:pStyle w:val="a4"/>
    </w:pPr>
    <w:r>
      <w:rPr>
        <w:rFonts w:ascii="Trebuchet MS" w:hAnsi="Trebuchet MS"/>
        <w:b/>
        <w:noProof/>
        <w:color w:val="808080"/>
        <w:sz w:val="18"/>
        <w:szCs w:val="18"/>
        <w:lang w:val="ru-RU" w:eastAsia="ru-RU"/>
      </w:rPr>
      <w:drawing>
        <wp:anchor distT="0" distB="0" distL="114300" distR="114300" simplePos="0" relativeHeight="251659776" behindDoc="0" locked="0" layoutInCell="1" allowOverlap="1">
          <wp:simplePos x="0" y="0"/>
          <wp:positionH relativeFrom="column">
            <wp:posOffset>-471501</wp:posOffset>
          </wp:positionH>
          <wp:positionV relativeFrom="paragraph">
            <wp:posOffset>6985</wp:posOffset>
          </wp:positionV>
          <wp:extent cx="1049655" cy="4794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9655" cy="479425"/>
                  </a:xfrm>
                  <a:prstGeom prst="rect">
                    <a:avLst/>
                  </a:prstGeom>
                  <a:noFill/>
                  <a:ln w="9525">
                    <a:noFill/>
                    <a:miter lim="800000"/>
                    <a:headEnd/>
                    <a:tailEnd/>
                  </a:ln>
                </pic:spPr>
              </pic:pic>
            </a:graphicData>
          </a:graphic>
        </wp:anchor>
      </w:drawing>
    </w:r>
  </w:p>
  <w:p w:rsidR="00E275A2" w:rsidRDefault="00E275A2" w:rsidP="00823EA8">
    <w:pPr>
      <w:pStyle w:val="a4"/>
      <w:jc w:val="right"/>
      <w:rPr>
        <w:rFonts w:ascii="Trebuchet MS" w:hAnsi="Trebuchet MS"/>
        <w:b/>
        <w:color w:val="808080"/>
        <w:sz w:val="18"/>
        <w:szCs w:val="18"/>
      </w:rPr>
    </w:pPr>
    <w:r>
      <w:rPr>
        <w:rFonts w:ascii="Trebuchet MS" w:hAnsi="Trebuchet MS"/>
        <w:b/>
        <w:color w:val="808080"/>
        <w:sz w:val="18"/>
        <w:szCs w:val="18"/>
      </w:rPr>
      <w:t xml:space="preserve"> </w:t>
    </w:r>
    <w:r>
      <w:rPr>
        <w:rFonts w:ascii="Trebuchet MS" w:hAnsi="Trebuchet MS"/>
        <w:b/>
        <w:bCs/>
        <w:color w:val="808080"/>
        <w:sz w:val="18"/>
        <w:szCs w:val="18"/>
      </w:rPr>
      <w:t>www.</w:t>
    </w:r>
    <w:r>
      <w:rPr>
        <w:rFonts w:ascii="Trebuchet MS" w:hAnsi="Trebuchet MS" w:hint="eastAsia"/>
        <w:b/>
        <w:bCs/>
        <w:color w:val="808080"/>
        <w:sz w:val="18"/>
        <w:szCs w:val="18"/>
        <w:lang w:eastAsia="ko-KR"/>
      </w:rPr>
      <w:t>LG</w:t>
    </w:r>
    <w:r>
      <w:rPr>
        <w:rFonts w:ascii="Trebuchet MS" w:hAnsi="Trebuchet MS"/>
        <w:b/>
        <w:bCs/>
        <w:color w:val="808080"/>
        <w:sz w:val="18"/>
        <w:szCs w:val="18"/>
      </w:rPr>
      <w:t>.com</w:t>
    </w:r>
  </w:p>
  <w:p w:rsidR="00E275A2" w:rsidRPr="00EB2678" w:rsidRDefault="00E275A2" w:rsidP="00823EA8">
    <w:pPr>
      <w:pStyle w:val="a4"/>
      <w:ind w:right="9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61C776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2E214EB"/>
    <w:multiLevelType w:val="hybridMultilevel"/>
    <w:tmpl w:val="58A668E8"/>
    <w:lvl w:ilvl="0" w:tplc="68F05CE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6EE3FD8"/>
    <w:multiLevelType w:val="hybridMultilevel"/>
    <w:tmpl w:val="9364E020"/>
    <w:lvl w:ilvl="0" w:tplc="A644F1A2">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BD1207E"/>
    <w:multiLevelType w:val="hybridMultilevel"/>
    <w:tmpl w:val="5ED228B8"/>
    <w:lvl w:ilvl="0" w:tplc="685AAFF2">
      <w:start w:val="2"/>
      <w:numFmt w:val="decimal"/>
      <w:lvlText w:val="%1)"/>
      <w:lvlJc w:val="left"/>
      <w:pPr>
        <w:tabs>
          <w:tab w:val="num" w:pos="720"/>
        </w:tabs>
        <w:ind w:left="720" w:hanging="360"/>
      </w:pPr>
    </w:lvl>
    <w:lvl w:ilvl="1" w:tplc="56AEC194" w:tentative="1">
      <w:start w:val="1"/>
      <w:numFmt w:val="decimal"/>
      <w:lvlText w:val="%2)"/>
      <w:lvlJc w:val="left"/>
      <w:pPr>
        <w:tabs>
          <w:tab w:val="num" w:pos="1440"/>
        </w:tabs>
        <w:ind w:left="1440" w:hanging="360"/>
      </w:pPr>
    </w:lvl>
    <w:lvl w:ilvl="2" w:tplc="E214BED2" w:tentative="1">
      <w:start w:val="1"/>
      <w:numFmt w:val="decimal"/>
      <w:lvlText w:val="%3)"/>
      <w:lvlJc w:val="left"/>
      <w:pPr>
        <w:tabs>
          <w:tab w:val="num" w:pos="2160"/>
        </w:tabs>
        <w:ind w:left="2160" w:hanging="360"/>
      </w:pPr>
    </w:lvl>
    <w:lvl w:ilvl="3" w:tplc="34924286" w:tentative="1">
      <w:start w:val="1"/>
      <w:numFmt w:val="decimal"/>
      <w:lvlText w:val="%4)"/>
      <w:lvlJc w:val="left"/>
      <w:pPr>
        <w:tabs>
          <w:tab w:val="num" w:pos="2880"/>
        </w:tabs>
        <w:ind w:left="2880" w:hanging="360"/>
      </w:pPr>
    </w:lvl>
    <w:lvl w:ilvl="4" w:tplc="5FC6AEC8" w:tentative="1">
      <w:start w:val="1"/>
      <w:numFmt w:val="decimal"/>
      <w:lvlText w:val="%5)"/>
      <w:lvlJc w:val="left"/>
      <w:pPr>
        <w:tabs>
          <w:tab w:val="num" w:pos="3600"/>
        </w:tabs>
        <w:ind w:left="3600" w:hanging="360"/>
      </w:pPr>
    </w:lvl>
    <w:lvl w:ilvl="5" w:tplc="BC34B676" w:tentative="1">
      <w:start w:val="1"/>
      <w:numFmt w:val="decimal"/>
      <w:lvlText w:val="%6)"/>
      <w:lvlJc w:val="left"/>
      <w:pPr>
        <w:tabs>
          <w:tab w:val="num" w:pos="4320"/>
        </w:tabs>
        <w:ind w:left="4320" w:hanging="360"/>
      </w:pPr>
    </w:lvl>
    <w:lvl w:ilvl="6" w:tplc="70421DE4" w:tentative="1">
      <w:start w:val="1"/>
      <w:numFmt w:val="decimal"/>
      <w:lvlText w:val="%7)"/>
      <w:lvlJc w:val="left"/>
      <w:pPr>
        <w:tabs>
          <w:tab w:val="num" w:pos="5040"/>
        </w:tabs>
        <w:ind w:left="5040" w:hanging="360"/>
      </w:pPr>
    </w:lvl>
    <w:lvl w:ilvl="7" w:tplc="25B026F0" w:tentative="1">
      <w:start w:val="1"/>
      <w:numFmt w:val="decimal"/>
      <w:lvlText w:val="%8)"/>
      <w:lvlJc w:val="left"/>
      <w:pPr>
        <w:tabs>
          <w:tab w:val="num" w:pos="5760"/>
        </w:tabs>
        <w:ind w:left="5760" w:hanging="360"/>
      </w:pPr>
    </w:lvl>
    <w:lvl w:ilvl="8" w:tplc="22300494" w:tentative="1">
      <w:start w:val="1"/>
      <w:numFmt w:val="decimal"/>
      <w:lvlText w:val="%9)"/>
      <w:lvlJc w:val="left"/>
      <w:pPr>
        <w:tabs>
          <w:tab w:val="num" w:pos="6480"/>
        </w:tabs>
        <w:ind w:left="6480" w:hanging="360"/>
      </w:pPr>
    </w:lvl>
  </w:abstractNum>
  <w:abstractNum w:abstractNumId="4">
    <w:nsid w:val="2C1E287E"/>
    <w:multiLevelType w:val="hybridMultilevel"/>
    <w:tmpl w:val="6D42E89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31467CEF"/>
    <w:multiLevelType w:val="hybridMultilevel"/>
    <w:tmpl w:val="6F488C42"/>
    <w:lvl w:ilvl="0" w:tplc="50DA4E0C">
      <w:start w:val="3"/>
      <w:numFmt w:val="decimal"/>
      <w:lvlText w:val="%1)"/>
      <w:lvlJc w:val="left"/>
      <w:pPr>
        <w:tabs>
          <w:tab w:val="num" w:pos="720"/>
        </w:tabs>
        <w:ind w:left="720" w:hanging="360"/>
      </w:pPr>
    </w:lvl>
    <w:lvl w:ilvl="1" w:tplc="7060AD5A" w:tentative="1">
      <w:start w:val="1"/>
      <w:numFmt w:val="decimal"/>
      <w:lvlText w:val="%2)"/>
      <w:lvlJc w:val="left"/>
      <w:pPr>
        <w:tabs>
          <w:tab w:val="num" w:pos="1440"/>
        </w:tabs>
        <w:ind w:left="1440" w:hanging="360"/>
      </w:pPr>
    </w:lvl>
    <w:lvl w:ilvl="2" w:tplc="D54C63EE" w:tentative="1">
      <w:start w:val="1"/>
      <w:numFmt w:val="decimal"/>
      <w:lvlText w:val="%3)"/>
      <w:lvlJc w:val="left"/>
      <w:pPr>
        <w:tabs>
          <w:tab w:val="num" w:pos="2160"/>
        </w:tabs>
        <w:ind w:left="2160" w:hanging="360"/>
      </w:pPr>
    </w:lvl>
    <w:lvl w:ilvl="3" w:tplc="0DCCA2CC" w:tentative="1">
      <w:start w:val="1"/>
      <w:numFmt w:val="decimal"/>
      <w:lvlText w:val="%4)"/>
      <w:lvlJc w:val="left"/>
      <w:pPr>
        <w:tabs>
          <w:tab w:val="num" w:pos="2880"/>
        </w:tabs>
        <w:ind w:left="2880" w:hanging="360"/>
      </w:pPr>
    </w:lvl>
    <w:lvl w:ilvl="4" w:tplc="0B867EB4" w:tentative="1">
      <w:start w:val="1"/>
      <w:numFmt w:val="decimal"/>
      <w:lvlText w:val="%5)"/>
      <w:lvlJc w:val="left"/>
      <w:pPr>
        <w:tabs>
          <w:tab w:val="num" w:pos="3600"/>
        </w:tabs>
        <w:ind w:left="3600" w:hanging="360"/>
      </w:pPr>
    </w:lvl>
    <w:lvl w:ilvl="5" w:tplc="4C3637F2" w:tentative="1">
      <w:start w:val="1"/>
      <w:numFmt w:val="decimal"/>
      <w:lvlText w:val="%6)"/>
      <w:lvlJc w:val="left"/>
      <w:pPr>
        <w:tabs>
          <w:tab w:val="num" w:pos="4320"/>
        </w:tabs>
        <w:ind w:left="4320" w:hanging="360"/>
      </w:pPr>
    </w:lvl>
    <w:lvl w:ilvl="6" w:tplc="CF8A722A" w:tentative="1">
      <w:start w:val="1"/>
      <w:numFmt w:val="decimal"/>
      <w:lvlText w:val="%7)"/>
      <w:lvlJc w:val="left"/>
      <w:pPr>
        <w:tabs>
          <w:tab w:val="num" w:pos="5040"/>
        </w:tabs>
        <w:ind w:left="5040" w:hanging="360"/>
      </w:pPr>
    </w:lvl>
    <w:lvl w:ilvl="7" w:tplc="3E9080DE" w:tentative="1">
      <w:start w:val="1"/>
      <w:numFmt w:val="decimal"/>
      <w:lvlText w:val="%8)"/>
      <w:lvlJc w:val="left"/>
      <w:pPr>
        <w:tabs>
          <w:tab w:val="num" w:pos="5760"/>
        </w:tabs>
        <w:ind w:left="5760" w:hanging="360"/>
      </w:pPr>
    </w:lvl>
    <w:lvl w:ilvl="8" w:tplc="4B207508" w:tentative="1">
      <w:start w:val="1"/>
      <w:numFmt w:val="decimal"/>
      <w:lvlText w:val="%9)"/>
      <w:lvlJc w:val="left"/>
      <w:pPr>
        <w:tabs>
          <w:tab w:val="num" w:pos="6480"/>
        </w:tabs>
        <w:ind w:left="6480" w:hanging="360"/>
      </w:pPr>
    </w:lvl>
  </w:abstractNum>
  <w:abstractNum w:abstractNumId="6">
    <w:nsid w:val="3EAE672F"/>
    <w:multiLevelType w:val="hybridMultilevel"/>
    <w:tmpl w:val="919EE94C"/>
    <w:lvl w:ilvl="0" w:tplc="04090001">
      <w:start w:val="1"/>
      <w:numFmt w:val="bullet"/>
      <w:lvlText w:val=""/>
      <w:lvlJc w:val="left"/>
      <w:pPr>
        <w:ind w:left="860" w:hanging="400"/>
      </w:pPr>
      <w:rPr>
        <w:rFonts w:ascii="Symbol" w:hAnsi="Symbol" w:hint="default"/>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7">
    <w:nsid w:val="439B507D"/>
    <w:multiLevelType w:val="hybridMultilevel"/>
    <w:tmpl w:val="2AC408D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7902162"/>
    <w:multiLevelType w:val="hybridMultilevel"/>
    <w:tmpl w:val="B96029FA"/>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9">
    <w:nsid w:val="4C117E4A"/>
    <w:multiLevelType w:val="hybridMultilevel"/>
    <w:tmpl w:val="C0F29EE4"/>
    <w:lvl w:ilvl="0" w:tplc="26D65B2E">
      <w:start w:val="1"/>
      <w:numFmt w:val="bullet"/>
      <w:lvlText w:val=""/>
      <w:lvlJc w:val="left"/>
      <w:pPr>
        <w:ind w:left="800" w:hanging="400"/>
      </w:pPr>
      <w:rPr>
        <w:rFonts w:ascii="Wingdings" w:hAnsi="Wingdings"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DC3738A"/>
    <w:multiLevelType w:val="hybridMultilevel"/>
    <w:tmpl w:val="E0F6E482"/>
    <w:lvl w:ilvl="0" w:tplc="37367C66">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568A2699"/>
    <w:multiLevelType w:val="hybridMultilevel"/>
    <w:tmpl w:val="F16E8BC8"/>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56E14A26"/>
    <w:multiLevelType w:val="hybridMultilevel"/>
    <w:tmpl w:val="ADDEA4A8"/>
    <w:lvl w:ilvl="0" w:tplc="BB36A1E0">
      <w:start w:val="16"/>
      <w:numFmt w:val="bullet"/>
      <w:lvlText w:val="-"/>
      <w:lvlJc w:val="left"/>
      <w:pPr>
        <w:ind w:left="760" w:hanging="360"/>
      </w:pPr>
      <w:rPr>
        <w:rFonts w:ascii="Malgun Gothic" w:eastAsia="Malgun Gothic" w:hAnsi="Malgun Gothic"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3">
    <w:nsid w:val="611F34BF"/>
    <w:multiLevelType w:val="hybridMultilevel"/>
    <w:tmpl w:val="A7CA685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66C72CC4"/>
    <w:multiLevelType w:val="hybridMultilevel"/>
    <w:tmpl w:val="139A6608"/>
    <w:lvl w:ilvl="0" w:tplc="96DE547E">
      <w:start w:val="3"/>
      <w:numFmt w:val="decimal"/>
      <w:lvlText w:val="%1)"/>
      <w:lvlJc w:val="left"/>
      <w:pPr>
        <w:tabs>
          <w:tab w:val="num" w:pos="720"/>
        </w:tabs>
        <w:ind w:left="720" w:hanging="360"/>
      </w:pPr>
    </w:lvl>
    <w:lvl w:ilvl="1" w:tplc="C73A80C6" w:tentative="1">
      <w:start w:val="1"/>
      <w:numFmt w:val="decimal"/>
      <w:lvlText w:val="%2)"/>
      <w:lvlJc w:val="left"/>
      <w:pPr>
        <w:tabs>
          <w:tab w:val="num" w:pos="1440"/>
        </w:tabs>
        <w:ind w:left="1440" w:hanging="360"/>
      </w:pPr>
    </w:lvl>
    <w:lvl w:ilvl="2" w:tplc="958ED586" w:tentative="1">
      <w:start w:val="1"/>
      <w:numFmt w:val="decimal"/>
      <w:lvlText w:val="%3)"/>
      <w:lvlJc w:val="left"/>
      <w:pPr>
        <w:tabs>
          <w:tab w:val="num" w:pos="2160"/>
        </w:tabs>
        <w:ind w:left="2160" w:hanging="360"/>
      </w:pPr>
    </w:lvl>
    <w:lvl w:ilvl="3" w:tplc="23DAB708" w:tentative="1">
      <w:start w:val="1"/>
      <w:numFmt w:val="decimal"/>
      <w:lvlText w:val="%4)"/>
      <w:lvlJc w:val="left"/>
      <w:pPr>
        <w:tabs>
          <w:tab w:val="num" w:pos="2880"/>
        </w:tabs>
        <w:ind w:left="2880" w:hanging="360"/>
      </w:pPr>
    </w:lvl>
    <w:lvl w:ilvl="4" w:tplc="2EC240FE" w:tentative="1">
      <w:start w:val="1"/>
      <w:numFmt w:val="decimal"/>
      <w:lvlText w:val="%5)"/>
      <w:lvlJc w:val="left"/>
      <w:pPr>
        <w:tabs>
          <w:tab w:val="num" w:pos="3600"/>
        </w:tabs>
        <w:ind w:left="3600" w:hanging="360"/>
      </w:pPr>
    </w:lvl>
    <w:lvl w:ilvl="5" w:tplc="A6A4609E" w:tentative="1">
      <w:start w:val="1"/>
      <w:numFmt w:val="decimal"/>
      <w:lvlText w:val="%6)"/>
      <w:lvlJc w:val="left"/>
      <w:pPr>
        <w:tabs>
          <w:tab w:val="num" w:pos="4320"/>
        </w:tabs>
        <w:ind w:left="4320" w:hanging="360"/>
      </w:pPr>
    </w:lvl>
    <w:lvl w:ilvl="6" w:tplc="0F2C68D8" w:tentative="1">
      <w:start w:val="1"/>
      <w:numFmt w:val="decimal"/>
      <w:lvlText w:val="%7)"/>
      <w:lvlJc w:val="left"/>
      <w:pPr>
        <w:tabs>
          <w:tab w:val="num" w:pos="5040"/>
        </w:tabs>
        <w:ind w:left="5040" w:hanging="360"/>
      </w:pPr>
    </w:lvl>
    <w:lvl w:ilvl="7" w:tplc="9DFE8CD2" w:tentative="1">
      <w:start w:val="1"/>
      <w:numFmt w:val="decimal"/>
      <w:lvlText w:val="%8)"/>
      <w:lvlJc w:val="left"/>
      <w:pPr>
        <w:tabs>
          <w:tab w:val="num" w:pos="5760"/>
        </w:tabs>
        <w:ind w:left="5760" w:hanging="360"/>
      </w:pPr>
    </w:lvl>
    <w:lvl w:ilvl="8" w:tplc="BA028EAE" w:tentative="1">
      <w:start w:val="1"/>
      <w:numFmt w:val="decimal"/>
      <w:lvlText w:val="%9)"/>
      <w:lvlJc w:val="left"/>
      <w:pPr>
        <w:tabs>
          <w:tab w:val="num" w:pos="6480"/>
        </w:tabs>
        <w:ind w:left="6480" w:hanging="360"/>
      </w:pPr>
    </w:lvl>
  </w:abstractNum>
  <w:abstractNum w:abstractNumId="15">
    <w:nsid w:val="69495BD3"/>
    <w:multiLevelType w:val="hybridMultilevel"/>
    <w:tmpl w:val="FF24C072"/>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72A0235D"/>
    <w:multiLevelType w:val="hybridMultilevel"/>
    <w:tmpl w:val="B608027E"/>
    <w:lvl w:ilvl="0" w:tplc="3D74D8AC">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74F6570A"/>
    <w:multiLevelType w:val="hybridMultilevel"/>
    <w:tmpl w:val="E252E0E2"/>
    <w:lvl w:ilvl="0" w:tplc="E70AF8A2">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nsid w:val="784D0443"/>
    <w:multiLevelType w:val="hybridMultilevel"/>
    <w:tmpl w:val="57E0B32E"/>
    <w:lvl w:ilvl="0" w:tplc="968AA1EE">
      <w:start w:val="1"/>
      <w:numFmt w:val="bullet"/>
      <w:lvlText w:val="•"/>
      <w:lvlJc w:val="left"/>
      <w:pPr>
        <w:tabs>
          <w:tab w:val="num" w:pos="720"/>
        </w:tabs>
        <w:ind w:left="720" w:hanging="360"/>
      </w:pPr>
      <w:rPr>
        <w:rFonts w:ascii="Arial" w:hAnsi="Arial" w:hint="default"/>
      </w:rPr>
    </w:lvl>
    <w:lvl w:ilvl="1" w:tplc="D7124DA4">
      <w:start w:val="1"/>
      <w:numFmt w:val="bullet"/>
      <w:lvlText w:val="•"/>
      <w:lvlJc w:val="left"/>
      <w:pPr>
        <w:tabs>
          <w:tab w:val="num" w:pos="1440"/>
        </w:tabs>
        <w:ind w:left="1440" w:hanging="360"/>
      </w:pPr>
      <w:rPr>
        <w:rFonts w:ascii="Arial" w:hAnsi="Arial" w:hint="default"/>
      </w:rPr>
    </w:lvl>
    <w:lvl w:ilvl="2" w:tplc="FF82C6C4" w:tentative="1">
      <w:start w:val="1"/>
      <w:numFmt w:val="bullet"/>
      <w:lvlText w:val="•"/>
      <w:lvlJc w:val="left"/>
      <w:pPr>
        <w:tabs>
          <w:tab w:val="num" w:pos="2160"/>
        </w:tabs>
        <w:ind w:left="2160" w:hanging="360"/>
      </w:pPr>
      <w:rPr>
        <w:rFonts w:ascii="Arial" w:hAnsi="Arial" w:hint="default"/>
      </w:rPr>
    </w:lvl>
    <w:lvl w:ilvl="3" w:tplc="F1B08C96" w:tentative="1">
      <w:start w:val="1"/>
      <w:numFmt w:val="bullet"/>
      <w:lvlText w:val="•"/>
      <w:lvlJc w:val="left"/>
      <w:pPr>
        <w:tabs>
          <w:tab w:val="num" w:pos="2880"/>
        </w:tabs>
        <w:ind w:left="2880" w:hanging="360"/>
      </w:pPr>
      <w:rPr>
        <w:rFonts w:ascii="Arial" w:hAnsi="Arial" w:hint="default"/>
      </w:rPr>
    </w:lvl>
    <w:lvl w:ilvl="4" w:tplc="E4DC7966" w:tentative="1">
      <w:start w:val="1"/>
      <w:numFmt w:val="bullet"/>
      <w:lvlText w:val="•"/>
      <w:lvlJc w:val="left"/>
      <w:pPr>
        <w:tabs>
          <w:tab w:val="num" w:pos="3600"/>
        </w:tabs>
        <w:ind w:left="3600" w:hanging="360"/>
      </w:pPr>
      <w:rPr>
        <w:rFonts w:ascii="Arial" w:hAnsi="Arial" w:hint="default"/>
      </w:rPr>
    </w:lvl>
    <w:lvl w:ilvl="5" w:tplc="A4AA8BE0" w:tentative="1">
      <w:start w:val="1"/>
      <w:numFmt w:val="bullet"/>
      <w:lvlText w:val="•"/>
      <w:lvlJc w:val="left"/>
      <w:pPr>
        <w:tabs>
          <w:tab w:val="num" w:pos="4320"/>
        </w:tabs>
        <w:ind w:left="4320" w:hanging="360"/>
      </w:pPr>
      <w:rPr>
        <w:rFonts w:ascii="Arial" w:hAnsi="Arial" w:hint="default"/>
      </w:rPr>
    </w:lvl>
    <w:lvl w:ilvl="6" w:tplc="82EAD996" w:tentative="1">
      <w:start w:val="1"/>
      <w:numFmt w:val="bullet"/>
      <w:lvlText w:val="•"/>
      <w:lvlJc w:val="left"/>
      <w:pPr>
        <w:tabs>
          <w:tab w:val="num" w:pos="5040"/>
        </w:tabs>
        <w:ind w:left="5040" w:hanging="360"/>
      </w:pPr>
      <w:rPr>
        <w:rFonts w:ascii="Arial" w:hAnsi="Arial" w:hint="default"/>
      </w:rPr>
    </w:lvl>
    <w:lvl w:ilvl="7" w:tplc="FE3C09E4" w:tentative="1">
      <w:start w:val="1"/>
      <w:numFmt w:val="bullet"/>
      <w:lvlText w:val="•"/>
      <w:lvlJc w:val="left"/>
      <w:pPr>
        <w:tabs>
          <w:tab w:val="num" w:pos="5760"/>
        </w:tabs>
        <w:ind w:left="5760" w:hanging="360"/>
      </w:pPr>
      <w:rPr>
        <w:rFonts w:ascii="Arial" w:hAnsi="Arial" w:hint="default"/>
      </w:rPr>
    </w:lvl>
    <w:lvl w:ilvl="8" w:tplc="D0724216" w:tentative="1">
      <w:start w:val="1"/>
      <w:numFmt w:val="bullet"/>
      <w:lvlText w:val="•"/>
      <w:lvlJc w:val="left"/>
      <w:pPr>
        <w:tabs>
          <w:tab w:val="num" w:pos="6480"/>
        </w:tabs>
        <w:ind w:left="6480" w:hanging="360"/>
      </w:pPr>
      <w:rPr>
        <w:rFonts w:ascii="Arial" w:hAnsi="Arial" w:hint="default"/>
      </w:rPr>
    </w:lvl>
  </w:abstractNum>
  <w:abstractNum w:abstractNumId="19">
    <w:nsid w:val="7F541BCB"/>
    <w:multiLevelType w:val="hybridMultilevel"/>
    <w:tmpl w:val="B5BC5B82"/>
    <w:lvl w:ilvl="0" w:tplc="19FEADEC">
      <w:start w:val="4"/>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3"/>
  </w:num>
  <w:num w:numId="3">
    <w:abstractNumId w:val="5"/>
  </w:num>
  <w:num w:numId="4">
    <w:abstractNumId w:val="14"/>
  </w:num>
  <w:num w:numId="5">
    <w:abstractNumId w:val="18"/>
  </w:num>
  <w:num w:numId="6">
    <w:abstractNumId w:val="4"/>
  </w:num>
  <w:num w:numId="7">
    <w:abstractNumId w:val="11"/>
  </w:num>
  <w:num w:numId="8">
    <w:abstractNumId w:val="7"/>
  </w:num>
  <w:num w:numId="9">
    <w:abstractNumId w:val="6"/>
  </w:num>
  <w:num w:numId="10">
    <w:abstractNumId w:val="13"/>
  </w:num>
  <w:num w:numId="11">
    <w:abstractNumId w:val="8"/>
  </w:num>
  <w:num w:numId="12">
    <w:abstractNumId w:val="17"/>
  </w:num>
  <w:num w:numId="13">
    <w:abstractNumId w:val="16"/>
  </w:num>
  <w:num w:numId="14">
    <w:abstractNumId w:val="4"/>
  </w:num>
  <w:num w:numId="15">
    <w:abstractNumId w:val="12"/>
  </w:num>
  <w:num w:numId="16">
    <w:abstractNumId w:val="10"/>
  </w:num>
  <w:num w:numId="17">
    <w:abstractNumId w:val="2"/>
  </w:num>
  <w:num w:numId="18">
    <w:abstractNumId w:val="19"/>
  </w:num>
  <w:num w:numId="19">
    <w:abstractNumId w:val="15"/>
  </w:num>
  <w:num w:numId="20">
    <w:abstractNumId w:val="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noLineBreaksAfter w:lang="ko-KR" w:val="$([\{£¥‘“〈《「『【〔＄（［｛￡￥￦"/>
  <w:noLineBreaksBefore w:lang="ko-KR" w:val="!%),.:;?]}¢°’”′″℃〉》」』】〕！％），．：；？］｝￠"/>
  <w:hdrShapeDefaults>
    <o:shapedefaults v:ext="edit" spidmax="14338">
      <v:textbox inset="5.85pt,.7pt,5.85pt,.7pt"/>
    </o:shapedefaults>
  </w:hdrShapeDefaults>
  <w:footnotePr>
    <w:footnote w:id="-1"/>
    <w:footnote w:id="0"/>
  </w:footnotePr>
  <w:endnotePr>
    <w:endnote w:id="-1"/>
    <w:endnote w:id="0"/>
  </w:endnotePr>
  <w:compat>
    <w:useFELayout/>
  </w:compat>
  <w:rsids>
    <w:rsidRoot w:val="003C665E"/>
    <w:rsid w:val="000004D4"/>
    <w:rsid w:val="000012BF"/>
    <w:rsid w:val="000032EF"/>
    <w:rsid w:val="00004AA1"/>
    <w:rsid w:val="00005C07"/>
    <w:rsid w:val="0000614B"/>
    <w:rsid w:val="00006490"/>
    <w:rsid w:val="0000753C"/>
    <w:rsid w:val="000079BE"/>
    <w:rsid w:val="00011AF9"/>
    <w:rsid w:val="00012E49"/>
    <w:rsid w:val="00012F24"/>
    <w:rsid w:val="00012FA7"/>
    <w:rsid w:val="00013483"/>
    <w:rsid w:val="00013A9B"/>
    <w:rsid w:val="00014060"/>
    <w:rsid w:val="000148C3"/>
    <w:rsid w:val="000159CB"/>
    <w:rsid w:val="00015AE5"/>
    <w:rsid w:val="00016395"/>
    <w:rsid w:val="000171D5"/>
    <w:rsid w:val="00017750"/>
    <w:rsid w:val="000209FA"/>
    <w:rsid w:val="00020D30"/>
    <w:rsid w:val="0002240D"/>
    <w:rsid w:val="00025F0F"/>
    <w:rsid w:val="00026DC7"/>
    <w:rsid w:val="00031BFC"/>
    <w:rsid w:val="00032333"/>
    <w:rsid w:val="00036CFC"/>
    <w:rsid w:val="0003773E"/>
    <w:rsid w:val="000400EF"/>
    <w:rsid w:val="00042054"/>
    <w:rsid w:val="000455F0"/>
    <w:rsid w:val="000458A9"/>
    <w:rsid w:val="0004595D"/>
    <w:rsid w:val="0005070D"/>
    <w:rsid w:val="00050F7D"/>
    <w:rsid w:val="000513F6"/>
    <w:rsid w:val="00052529"/>
    <w:rsid w:val="00053B17"/>
    <w:rsid w:val="00054180"/>
    <w:rsid w:val="000546CA"/>
    <w:rsid w:val="000555BD"/>
    <w:rsid w:val="00055947"/>
    <w:rsid w:val="0005756E"/>
    <w:rsid w:val="00057B45"/>
    <w:rsid w:val="0006064C"/>
    <w:rsid w:val="00060D4E"/>
    <w:rsid w:val="00061B0E"/>
    <w:rsid w:val="0006262F"/>
    <w:rsid w:val="0006310F"/>
    <w:rsid w:val="0006500A"/>
    <w:rsid w:val="00066930"/>
    <w:rsid w:val="00070AF3"/>
    <w:rsid w:val="00071BD0"/>
    <w:rsid w:val="000724A6"/>
    <w:rsid w:val="00074305"/>
    <w:rsid w:val="000757DE"/>
    <w:rsid w:val="00077ADE"/>
    <w:rsid w:val="000802C8"/>
    <w:rsid w:val="0008097F"/>
    <w:rsid w:val="0008477B"/>
    <w:rsid w:val="00086716"/>
    <w:rsid w:val="000900FD"/>
    <w:rsid w:val="0009043C"/>
    <w:rsid w:val="00091272"/>
    <w:rsid w:val="000921FA"/>
    <w:rsid w:val="00092673"/>
    <w:rsid w:val="000942BD"/>
    <w:rsid w:val="000951A2"/>
    <w:rsid w:val="000951D0"/>
    <w:rsid w:val="000956C6"/>
    <w:rsid w:val="0009570F"/>
    <w:rsid w:val="000968D8"/>
    <w:rsid w:val="00096AC8"/>
    <w:rsid w:val="00096C9D"/>
    <w:rsid w:val="000A3E88"/>
    <w:rsid w:val="000A3FB0"/>
    <w:rsid w:val="000A4226"/>
    <w:rsid w:val="000A5A7B"/>
    <w:rsid w:val="000A5B4D"/>
    <w:rsid w:val="000A6A09"/>
    <w:rsid w:val="000A7A6C"/>
    <w:rsid w:val="000B0F4E"/>
    <w:rsid w:val="000B157F"/>
    <w:rsid w:val="000B2A99"/>
    <w:rsid w:val="000B4C7F"/>
    <w:rsid w:val="000B6028"/>
    <w:rsid w:val="000B6236"/>
    <w:rsid w:val="000C07C4"/>
    <w:rsid w:val="000C1E73"/>
    <w:rsid w:val="000C2A67"/>
    <w:rsid w:val="000C2CA7"/>
    <w:rsid w:val="000C3F7E"/>
    <w:rsid w:val="000C5A50"/>
    <w:rsid w:val="000C5D33"/>
    <w:rsid w:val="000C5F52"/>
    <w:rsid w:val="000C61C4"/>
    <w:rsid w:val="000C65E6"/>
    <w:rsid w:val="000D0239"/>
    <w:rsid w:val="000D0790"/>
    <w:rsid w:val="000D231D"/>
    <w:rsid w:val="000D3535"/>
    <w:rsid w:val="000D38D9"/>
    <w:rsid w:val="000D4109"/>
    <w:rsid w:val="000D49F5"/>
    <w:rsid w:val="000D5194"/>
    <w:rsid w:val="000D53CF"/>
    <w:rsid w:val="000D57C3"/>
    <w:rsid w:val="000E0072"/>
    <w:rsid w:val="000E0950"/>
    <w:rsid w:val="000E3182"/>
    <w:rsid w:val="000E39B0"/>
    <w:rsid w:val="000E475A"/>
    <w:rsid w:val="000E6019"/>
    <w:rsid w:val="000E62E3"/>
    <w:rsid w:val="000F2AEA"/>
    <w:rsid w:val="000F43A0"/>
    <w:rsid w:val="000F4D4E"/>
    <w:rsid w:val="000F69C5"/>
    <w:rsid w:val="000F7F53"/>
    <w:rsid w:val="00100BB7"/>
    <w:rsid w:val="00100C08"/>
    <w:rsid w:val="0010399E"/>
    <w:rsid w:val="00105B99"/>
    <w:rsid w:val="0010636C"/>
    <w:rsid w:val="00107645"/>
    <w:rsid w:val="00107DF8"/>
    <w:rsid w:val="00107F11"/>
    <w:rsid w:val="00107F1D"/>
    <w:rsid w:val="00110CD6"/>
    <w:rsid w:val="00111148"/>
    <w:rsid w:val="00112553"/>
    <w:rsid w:val="00112FA0"/>
    <w:rsid w:val="0011355A"/>
    <w:rsid w:val="00114958"/>
    <w:rsid w:val="0011667F"/>
    <w:rsid w:val="0011759F"/>
    <w:rsid w:val="0012274F"/>
    <w:rsid w:val="0012332F"/>
    <w:rsid w:val="0012521D"/>
    <w:rsid w:val="00125C31"/>
    <w:rsid w:val="0012627D"/>
    <w:rsid w:val="00127280"/>
    <w:rsid w:val="00130F3B"/>
    <w:rsid w:val="00131229"/>
    <w:rsid w:val="00133610"/>
    <w:rsid w:val="00134BB8"/>
    <w:rsid w:val="00135242"/>
    <w:rsid w:val="00135E55"/>
    <w:rsid w:val="00136C34"/>
    <w:rsid w:val="00140311"/>
    <w:rsid w:val="0014098F"/>
    <w:rsid w:val="00141D79"/>
    <w:rsid w:val="0014352F"/>
    <w:rsid w:val="00143913"/>
    <w:rsid w:val="00143C93"/>
    <w:rsid w:val="0014421E"/>
    <w:rsid w:val="001445F1"/>
    <w:rsid w:val="00145126"/>
    <w:rsid w:val="00145219"/>
    <w:rsid w:val="00145A3F"/>
    <w:rsid w:val="0014791A"/>
    <w:rsid w:val="00151A3E"/>
    <w:rsid w:val="00152096"/>
    <w:rsid w:val="00153546"/>
    <w:rsid w:val="00155EE1"/>
    <w:rsid w:val="001600EA"/>
    <w:rsid w:val="00162DE5"/>
    <w:rsid w:val="00165009"/>
    <w:rsid w:val="0016512A"/>
    <w:rsid w:val="00166182"/>
    <w:rsid w:val="001664A1"/>
    <w:rsid w:val="00166BF9"/>
    <w:rsid w:val="00167115"/>
    <w:rsid w:val="00170253"/>
    <w:rsid w:val="001706F4"/>
    <w:rsid w:val="0017177D"/>
    <w:rsid w:val="00171FE8"/>
    <w:rsid w:val="00172A77"/>
    <w:rsid w:val="00173284"/>
    <w:rsid w:val="00173C72"/>
    <w:rsid w:val="001741B6"/>
    <w:rsid w:val="00175357"/>
    <w:rsid w:val="00175F00"/>
    <w:rsid w:val="0017653B"/>
    <w:rsid w:val="00176E82"/>
    <w:rsid w:val="00177747"/>
    <w:rsid w:val="00177D73"/>
    <w:rsid w:val="00182218"/>
    <w:rsid w:val="001835C6"/>
    <w:rsid w:val="00183897"/>
    <w:rsid w:val="00184A40"/>
    <w:rsid w:val="00186090"/>
    <w:rsid w:val="00190706"/>
    <w:rsid w:val="00191983"/>
    <w:rsid w:val="00192450"/>
    <w:rsid w:val="00192C92"/>
    <w:rsid w:val="001944A2"/>
    <w:rsid w:val="001945A1"/>
    <w:rsid w:val="00196007"/>
    <w:rsid w:val="00196BF0"/>
    <w:rsid w:val="001A2554"/>
    <w:rsid w:val="001A3B24"/>
    <w:rsid w:val="001A3F3F"/>
    <w:rsid w:val="001A680C"/>
    <w:rsid w:val="001A6921"/>
    <w:rsid w:val="001A6A0B"/>
    <w:rsid w:val="001B008B"/>
    <w:rsid w:val="001B1C42"/>
    <w:rsid w:val="001B3B70"/>
    <w:rsid w:val="001B7B5A"/>
    <w:rsid w:val="001C0683"/>
    <w:rsid w:val="001C0D27"/>
    <w:rsid w:val="001C1A4C"/>
    <w:rsid w:val="001C34F1"/>
    <w:rsid w:val="001C438F"/>
    <w:rsid w:val="001C4D5B"/>
    <w:rsid w:val="001C6118"/>
    <w:rsid w:val="001D0318"/>
    <w:rsid w:val="001D1172"/>
    <w:rsid w:val="001D1F1F"/>
    <w:rsid w:val="001D2D31"/>
    <w:rsid w:val="001D3E83"/>
    <w:rsid w:val="001D40C4"/>
    <w:rsid w:val="001D47E4"/>
    <w:rsid w:val="001D4F83"/>
    <w:rsid w:val="001D5B64"/>
    <w:rsid w:val="001D654D"/>
    <w:rsid w:val="001D75EC"/>
    <w:rsid w:val="001D7A23"/>
    <w:rsid w:val="001E000A"/>
    <w:rsid w:val="001E012F"/>
    <w:rsid w:val="001E1B7E"/>
    <w:rsid w:val="001E5059"/>
    <w:rsid w:val="001E6882"/>
    <w:rsid w:val="001E7CD0"/>
    <w:rsid w:val="001F071F"/>
    <w:rsid w:val="001F2A24"/>
    <w:rsid w:val="001F36FB"/>
    <w:rsid w:val="001F58E7"/>
    <w:rsid w:val="001F76E5"/>
    <w:rsid w:val="001F7B7B"/>
    <w:rsid w:val="002004C9"/>
    <w:rsid w:val="002004CF"/>
    <w:rsid w:val="00200CF4"/>
    <w:rsid w:val="002012E5"/>
    <w:rsid w:val="00202F25"/>
    <w:rsid w:val="0020327F"/>
    <w:rsid w:val="002052E4"/>
    <w:rsid w:val="002052FE"/>
    <w:rsid w:val="00205DDD"/>
    <w:rsid w:val="00206488"/>
    <w:rsid w:val="002077E0"/>
    <w:rsid w:val="00211D65"/>
    <w:rsid w:val="0021244B"/>
    <w:rsid w:val="00215055"/>
    <w:rsid w:val="00216B9C"/>
    <w:rsid w:val="00216C63"/>
    <w:rsid w:val="002174B5"/>
    <w:rsid w:val="0022001E"/>
    <w:rsid w:val="00221379"/>
    <w:rsid w:val="002213B1"/>
    <w:rsid w:val="0022218A"/>
    <w:rsid w:val="00222D01"/>
    <w:rsid w:val="00223582"/>
    <w:rsid w:val="00224ACD"/>
    <w:rsid w:val="00224F9A"/>
    <w:rsid w:val="00226168"/>
    <w:rsid w:val="00226535"/>
    <w:rsid w:val="00227D18"/>
    <w:rsid w:val="00227E9E"/>
    <w:rsid w:val="002301DD"/>
    <w:rsid w:val="00232288"/>
    <w:rsid w:val="00232F04"/>
    <w:rsid w:val="00233F16"/>
    <w:rsid w:val="0023402E"/>
    <w:rsid w:val="002344A9"/>
    <w:rsid w:val="00234519"/>
    <w:rsid w:val="00235A2C"/>
    <w:rsid w:val="0023600D"/>
    <w:rsid w:val="00236D4E"/>
    <w:rsid w:val="00240CA8"/>
    <w:rsid w:val="002410A9"/>
    <w:rsid w:val="002421EF"/>
    <w:rsid w:val="00243DE4"/>
    <w:rsid w:val="00243DF5"/>
    <w:rsid w:val="002445E4"/>
    <w:rsid w:val="00245B25"/>
    <w:rsid w:val="00247605"/>
    <w:rsid w:val="00252486"/>
    <w:rsid w:val="0025368E"/>
    <w:rsid w:val="0025423C"/>
    <w:rsid w:val="00254E87"/>
    <w:rsid w:val="00255317"/>
    <w:rsid w:val="00255899"/>
    <w:rsid w:val="00256CAB"/>
    <w:rsid w:val="00256D2C"/>
    <w:rsid w:val="0026044E"/>
    <w:rsid w:val="00260A71"/>
    <w:rsid w:val="00261AB4"/>
    <w:rsid w:val="00261B66"/>
    <w:rsid w:val="002620CB"/>
    <w:rsid w:val="00263832"/>
    <w:rsid w:val="00264A0F"/>
    <w:rsid w:val="00264AF7"/>
    <w:rsid w:val="0026506F"/>
    <w:rsid w:val="00265B13"/>
    <w:rsid w:val="00267351"/>
    <w:rsid w:val="002679EC"/>
    <w:rsid w:val="00267C05"/>
    <w:rsid w:val="00271031"/>
    <w:rsid w:val="00272C75"/>
    <w:rsid w:val="00273C5F"/>
    <w:rsid w:val="00273D14"/>
    <w:rsid w:val="00273E6A"/>
    <w:rsid w:val="0027540C"/>
    <w:rsid w:val="00275A37"/>
    <w:rsid w:val="00276550"/>
    <w:rsid w:val="00276845"/>
    <w:rsid w:val="002801B6"/>
    <w:rsid w:val="00280A2D"/>
    <w:rsid w:val="00280E67"/>
    <w:rsid w:val="00282C5B"/>
    <w:rsid w:val="00284D64"/>
    <w:rsid w:val="00285121"/>
    <w:rsid w:val="002863DC"/>
    <w:rsid w:val="00286656"/>
    <w:rsid w:val="00287E1A"/>
    <w:rsid w:val="002903A5"/>
    <w:rsid w:val="002910BD"/>
    <w:rsid w:val="00292307"/>
    <w:rsid w:val="00292777"/>
    <w:rsid w:val="00292AED"/>
    <w:rsid w:val="00292B49"/>
    <w:rsid w:val="002944F5"/>
    <w:rsid w:val="00294DB6"/>
    <w:rsid w:val="0029508E"/>
    <w:rsid w:val="0029518D"/>
    <w:rsid w:val="00295A90"/>
    <w:rsid w:val="00296FF6"/>
    <w:rsid w:val="002971A9"/>
    <w:rsid w:val="00297311"/>
    <w:rsid w:val="002974A1"/>
    <w:rsid w:val="0029793C"/>
    <w:rsid w:val="002A0D8D"/>
    <w:rsid w:val="002A0DD4"/>
    <w:rsid w:val="002A3AB4"/>
    <w:rsid w:val="002A4BEB"/>
    <w:rsid w:val="002A6E57"/>
    <w:rsid w:val="002B11A8"/>
    <w:rsid w:val="002B1D82"/>
    <w:rsid w:val="002B2910"/>
    <w:rsid w:val="002B3BAE"/>
    <w:rsid w:val="002B3CB4"/>
    <w:rsid w:val="002B3DFD"/>
    <w:rsid w:val="002B63DD"/>
    <w:rsid w:val="002C24BE"/>
    <w:rsid w:val="002C2CDC"/>
    <w:rsid w:val="002C4F5A"/>
    <w:rsid w:val="002C7639"/>
    <w:rsid w:val="002C763C"/>
    <w:rsid w:val="002C7BD3"/>
    <w:rsid w:val="002C7F2E"/>
    <w:rsid w:val="002D0567"/>
    <w:rsid w:val="002D1440"/>
    <w:rsid w:val="002D2BD9"/>
    <w:rsid w:val="002D2C99"/>
    <w:rsid w:val="002D5363"/>
    <w:rsid w:val="002D5638"/>
    <w:rsid w:val="002D5F68"/>
    <w:rsid w:val="002D7EAE"/>
    <w:rsid w:val="002D7F87"/>
    <w:rsid w:val="002E0FD1"/>
    <w:rsid w:val="002E1904"/>
    <w:rsid w:val="002E3531"/>
    <w:rsid w:val="002E53E8"/>
    <w:rsid w:val="002E5EF8"/>
    <w:rsid w:val="002E6693"/>
    <w:rsid w:val="002E67B3"/>
    <w:rsid w:val="002E6B16"/>
    <w:rsid w:val="002E7678"/>
    <w:rsid w:val="002F0115"/>
    <w:rsid w:val="002F0585"/>
    <w:rsid w:val="002F1246"/>
    <w:rsid w:val="002F1677"/>
    <w:rsid w:val="002F17CB"/>
    <w:rsid w:val="002F1D88"/>
    <w:rsid w:val="002F1E50"/>
    <w:rsid w:val="002F283D"/>
    <w:rsid w:val="002F33B6"/>
    <w:rsid w:val="002F3C28"/>
    <w:rsid w:val="002F5BD8"/>
    <w:rsid w:val="002F5C56"/>
    <w:rsid w:val="002F6862"/>
    <w:rsid w:val="002F7225"/>
    <w:rsid w:val="002F7C94"/>
    <w:rsid w:val="002F7DBA"/>
    <w:rsid w:val="003029C4"/>
    <w:rsid w:val="00303749"/>
    <w:rsid w:val="00303CB3"/>
    <w:rsid w:val="00304EAE"/>
    <w:rsid w:val="003057A6"/>
    <w:rsid w:val="00306E02"/>
    <w:rsid w:val="0030731D"/>
    <w:rsid w:val="0030768C"/>
    <w:rsid w:val="0031210A"/>
    <w:rsid w:val="00313882"/>
    <w:rsid w:val="00313E7D"/>
    <w:rsid w:val="00317FD3"/>
    <w:rsid w:val="00320CB9"/>
    <w:rsid w:val="00321ABA"/>
    <w:rsid w:val="00322C41"/>
    <w:rsid w:val="00322E18"/>
    <w:rsid w:val="003232CF"/>
    <w:rsid w:val="00330402"/>
    <w:rsid w:val="00330DF9"/>
    <w:rsid w:val="0033128E"/>
    <w:rsid w:val="00331F3A"/>
    <w:rsid w:val="00332660"/>
    <w:rsid w:val="003346AE"/>
    <w:rsid w:val="00335077"/>
    <w:rsid w:val="00335A20"/>
    <w:rsid w:val="003364BB"/>
    <w:rsid w:val="00336CEC"/>
    <w:rsid w:val="00340B90"/>
    <w:rsid w:val="0034144D"/>
    <w:rsid w:val="003414C6"/>
    <w:rsid w:val="00342099"/>
    <w:rsid w:val="003420C6"/>
    <w:rsid w:val="0034292F"/>
    <w:rsid w:val="00342F0A"/>
    <w:rsid w:val="003434EA"/>
    <w:rsid w:val="00343E0D"/>
    <w:rsid w:val="00346236"/>
    <w:rsid w:val="00350109"/>
    <w:rsid w:val="00350AA7"/>
    <w:rsid w:val="00351CC9"/>
    <w:rsid w:val="0035243F"/>
    <w:rsid w:val="003541C3"/>
    <w:rsid w:val="00354A6B"/>
    <w:rsid w:val="00354F72"/>
    <w:rsid w:val="00356AB8"/>
    <w:rsid w:val="003572D4"/>
    <w:rsid w:val="00357F80"/>
    <w:rsid w:val="003606C5"/>
    <w:rsid w:val="00360754"/>
    <w:rsid w:val="00360FC1"/>
    <w:rsid w:val="00361643"/>
    <w:rsid w:val="003643BD"/>
    <w:rsid w:val="00365966"/>
    <w:rsid w:val="00366914"/>
    <w:rsid w:val="00371B60"/>
    <w:rsid w:val="00371E1A"/>
    <w:rsid w:val="00373539"/>
    <w:rsid w:val="0037433E"/>
    <w:rsid w:val="00375B8A"/>
    <w:rsid w:val="00376806"/>
    <w:rsid w:val="003769C0"/>
    <w:rsid w:val="00381798"/>
    <w:rsid w:val="00381B17"/>
    <w:rsid w:val="0038267E"/>
    <w:rsid w:val="00382C90"/>
    <w:rsid w:val="0038350B"/>
    <w:rsid w:val="00383C94"/>
    <w:rsid w:val="003852D0"/>
    <w:rsid w:val="0038574B"/>
    <w:rsid w:val="00385A9F"/>
    <w:rsid w:val="00386C89"/>
    <w:rsid w:val="003905A2"/>
    <w:rsid w:val="00391611"/>
    <w:rsid w:val="003927D3"/>
    <w:rsid w:val="003944C7"/>
    <w:rsid w:val="00394E91"/>
    <w:rsid w:val="00395385"/>
    <w:rsid w:val="00397FE2"/>
    <w:rsid w:val="003A06AA"/>
    <w:rsid w:val="003A1FB2"/>
    <w:rsid w:val="003A1FF5"/>
    <w:rsid w:val="003A2081"/>
    <w:rsid w:val="003A3EA7"/>
    <w:rsid w:val="003A40E8"/>
    <w:rsid w:val="003A423A"/>
    <w:rsid w:val="003A6936"/>
    <w:rsid w:val="003A7B3F"/>
    <w:rsid w:val="003B009A"/>
    <w:rsid w:val="003B25B4"/>
    <w:rsid w:val="003B2723"/>
    <w:rsid w:val="003B2F2F"/>
    <w:rsid w:val="003B31DA"/>
    <w:rsid w:val="003B3A1D"/>
    <w:rsid w:val="003B3C27"/>
    <w:rsid w:val="003B40BC"/>
    <w:rsid w:val="003B5590"/>
    <w:rsid w:val="003B5F95"/>
    <w:rsid w:val="003B6497"/>
    <w:rsid w:val="003B752D"/>
    <w:rsid w:val="003C04F6"/>
    <w:rsid w:val="003C0976"/>
    <w:rsid w:val="003C2BC1"/>
    <w:rsid w:val="003C4900"/>
    <w:rsid w:val="003C665E"/>
    <w:rsid w:val="003D0B32"/>
    <w:rsid w:val="003D190B"/>
    <w:rsid w:val="003D640B"/>
    <w:rsid w:val="003D6778"/>
    <w:rsid w:val="003D6E94"/>
    <w:rsid w:val="003D745A"/>
    <w:rsid w:val="003E2A9E"/>
    <w:rsid w:val="003E3E2C"/>
    <w:rsid w:val="003E3F53"/>
    <w:rsid w:val="003E45A9"/>
    <w:rsid w:val="003E50B8"/>
    <w:rsid w:val="003E5128"/>
    <w:rsid w:val="003E6C11"/>
    <w:rsid w:val="003F0B48"/>
    <w:rsid w:val="003F0DB0"/>
    <w:rsid w:val="003F14A1"/>
    <w:rsid w:val="003F2452"/>
    <w:rsid w:val="003F36FF"/>
    <w:rsid w:val="003F40C2"/>
    <w:rsid w:val="003F52FD"/>
    <w:rsid w:val="003F53AE"/>
    <w:rsid w:val="003F622E"/>
    <w:rsid w:val="0040092B"/>
    <w:rsid w:val="0040244F"/>
    <w:rsid w:val="0040304C"/>
    <w:rsid w:val="00403294"/>
    <w:rsid w:val="00403A08"/>
    <w:rsid w:val="00403ACB"/>
    <w:rsid w:val="00403F76"/>
    <w:rsid w:val="00412454"/>
    <w:rsid w:val="00413D62"/>
    <w:rsid w:val="00415D03"/>
    <w:rsid w:val="004168C8"/>
    <w:rsid w:val="00417036"/>
    <w:rsid w:val="004177A5"/>
    <w:rsid w:val="00417AA7"/>
    <w:rsid w:val="004221C3"/>
    <w:rsid w:val="00423A1A"/>
    <w:rsid w:val="004240E6"/>
    <w:rsid w:val="00424242"/>
    <w:rsid w:val="00424E13"/>
    <w:rsid w:val="004268BB"/>
    <w:rsid w:val="00426BB6"/>
    <w:rsid w:val="00426BDE"/>
    <w:rsid w:val="00430643"/>
    <w:rsid w:val="004307D4"/>
    <w:rsid w:val="00430914"/>
    <w:rsid w:val="00432327"/>
    <w:rsid w:val="00432D0B"/>
    <w:rsid w:val="00432EE5"/>
    <w:rsid w:val="00433A91"/>
    <w:rsid w:val="00434490"/>
    <w:rsid w:val="004347A0"/>
    <w:rsid w:val="004351F6"/>
    <w:rsid w:val="0043544B"/>
    <w:rsid w:val="0043778F"/>
    <w:rsid w:val="00437EE9"/>
    <w:rsid w:val="00437F32"/>
    <w:rsid w:val="0044214B"/>
    <w:rsid w:val="004427E3"/>
    <w:rsid w:val="0044332D"/>
    <w:rsid w:val="004433E5"/>
    <w:rsid w:val="004437B0"/>
    <w:rsid w:val="0044600A"/>
    <w:rsid w:val="0045431A"/>
    <w:rsid w:val="0045444B"/>
    <w:rsid w:val="004549E6"/>
    <w:rsid w:val="00455220"/>
    <w:rsid w:val="00455612"/>
    <w:rsid w:val="00460029"/>
    <w:rsid w:val="00460EB5"/>
    <w:rsid w:val="004635E0"/>
    <w:rsid w:val="004638F2"/>
    <w:rsid w:val="004652D0"/>
    <w:rsid w:val="0046617D"/>
    <w:rsid w:val="00467CD5"/>
    <w:rsid w:val="0047036E"/>
    <w:rsid w:val="00470CD9"/>
    <w:rsid w:val="00470EDA"/>
    <w:rsid w:val="00471661"/>
    <w:rsid w:val="00472281"/>
    <w:rsid w:val="004732E8"/>
    <w:rsid w:val="00475456"/>
    <w:rsid w:val="00475D31"/>
    <w:rsid w:val="004816A1"/>
    <w:rsid w:val="00481D5D"/>
    <w:rsid w:val="004833C7"/>
    <w:rsid w:val="0048426B"/>
    <w:rsid w:val="0048446F"/>
    <w:rsid w:val="004847CE"/>
    <w:rsid w:val="00484D94"/>
    <w:rsid w:val="00485412"/>
    <w:rsid w:val="004854B8"/>
    <w:rsid w:val="004857F1"/>
    <w:rsid w:val="00485A1E"/>
    <w:rsid w:val="00486AE9"/>
    <w:rsid w:val="00486FE4"/>
    <w:rsid w:val="004874B7"/>
    <w:rsid w:val="00490A41"/>
    <w:rsid w:val="00493648"/>
    <w:rsid w:val="0049557F"/>
    <w:rsid w:val="00495A63"/>
    <w:rsid w:val="00495EF7"/>
    <w:rsid w:val="004966E0"/>
    <w:rsid w:val="00496AEE"/>
    <w:rsid w:val="00496BA9"/>
    <w:rsid w:val="00497047"/>
    <w:rsid w:val="0049774D"/>
    <w:rsid w:val="00497E4D"/>
    <w:rsid w:val="004A0AD2"/>
    <w:rsid w:val="004A0C41"/>
    <w:rsid w:val="004A1E77"/>
    <w:rsid w:val="004A301B"/>
    <w:rsid w:val="004A44A6"/>
    <w:rsid w:val="004A47FB"/>
    <w:rsid w:val="004A4ADF"/>
    <w:rsid w:val="004A5184"/>
    <w:rsid w:val="004A55BD"/>
    <w:rsid w:val="004A6E55"/>
    <w:rsid w:val="004B2574"/>
    <w:rsid w:val="004B3228"/>
    <w:rsid w:val="004B3C05"/>
    <w:rsid w:val="004B73EF"/>
    <w:rsid w:val="004B766D"/>
    <w:rsid w:val="004B78E7"/>
    <w:rsid w:val="004C4B0B"/>
    <w:rsid w:val="004C5D1C"/>
    <w:rsid w:val="004C61EE"/>
    <w:rsid w:val="004D033A"/>
    <w:rsid w:val="004D0842"/>
    <w:rsid w:val="004D0D7F"/>
    <w:rsid w:val="004D11F4"/>
    <w:rsid w:val="004D3398"/>
    <w:rsid w:val="004D4386"/>
    <w:rsid w:val="004D4E2A"/>
    <w:rsid w:val="004D5A59"/>
    <w:rsid w:val="004D779A"/>
    <w:rsid w:val="004E0DC9"/>
    <w:rsid w:val="004E143F"/>
    <w:rsid w:val="004E203D"/>
    <w:rsid w:val="004E2C2A"/>
    <w:rsid w:val="004E312D"/>
    <w:rsid w:val="004E354F"/>
    <w:rsid w:val="004E369C"/>
    <w:rsid w:val="004E53C7"/>
    <w:rsid w:val="004E5661"/>
    <w:rsid w:val="004E6541"/>
    <w:rsid w:val="004E733E"/>
    <w:rsid w:val="004F08DC"/>
    <w:rsid w:val="004F0BE7"/>
    <w:rsid w:val="004F2B0B"/>
    <w:rsid w:val="004F483F"/>
    <w:rsid w:val="004F5A3E"/>
    <w:rsid w:val="004F6BF3"/>
    <w:rsid w:val="004F77C7"/>
    <w:rsid w:val="00501707"/>
    <w:rsid w:val="005027DF"/>
    <w:rsid w:val="0050356C"/>
    <w:rsid w:val="00504FD6"/>
    <w:rsid w:val="00507BB0"/>
    <w:rsid w:val="00507E28"/>
    <w:rsid w:val="0051058C"/>
    <w:rsid w:val="00513119"/>
    <w:rsid w:val="005139A3"/>
    <w:rsid w:val="0051489B"/>
    <w:rsid w:val="005157C1"/>
    <w:rsid w:val="0051655F"/>
    <w:rsid w:val="005165BC"/>
    <w:rsid w:val="00520AEC"/>
    <w:rsid w:val="00520CCC"/>
    <w:rsid w:val="00523F6B"/>
    <w:rsid w:val="0052483F"/>
    <w:rsid w:val="0052586B"/>
    <w:rsid w:val="00525BBE"/>
    <w:rsid w:val="00525DA9"/>
    <w:rsid w:val="0052709B"/>
    <w:rsid w:val="00530011"/>
    <w:rsid w:val="005315F1"/>
    <w:rsid w:val="005319C8"/>
    <w:rsid w:val="00532389"/>
    <w:rsid w:val="00532541"/>
    <w:rsid w:val="005330FD"/>
    <w:rsid w:val="00534643"/>
    <w:rsid w:val="00534678"/>
    <w:rsid w:val="00541A6C"/>
    <w:rsid w:val="00543558"/>
    <w:rsid w:val="00543698"/>
    <w:rsid w:val="00545973"/>
    <w:rsid w:val="005460AA"/>
    <w:rsid w:val="00547493"/>
    <w:rsid w:val="005504B7"/>
    <w:rsid w:val="00550757"/>
    <w:rsid w:val="00550774"/>
    <w:rsid w:val="00550820"/>
    <w:rsid w:val="00553649"/>
    <w:rsid w:val="00554555"/>
    <w:rsid w:val="0055527D"/>
    <w:rsid w:val="00555380"/>
    <w:rsid w:val="0055545F"/>
    <w:rsid w:val="00555FB6"/>
    <w:rsid w:val="005560E0"/>
    <w:rsid w:val="00556ADA"/>
    <w:rsid w:val="00556F2D"/>
    <w:rsid w:val="00556F65"/>
    <w:rsid w:val="00557AFA"/>
    <w:rsid w:val="0056157B"/>
    <w:rsid w:val="00561C3C"/>
    <w:rsid w:val="005621B0"/>
    <w:rsid w:val="00562D17"/>
    <w:rsid w:val="00563D63"/>
    <w:rsid w:val="00564838"/>
    <w:rsid w:val="005657D3"/>
    <w:rsid w:val="00570921"/>
    <w:rsid w:val="00570B35"/>
    <w:rsid w:val="005719EC"/>
    <w:rsid w:val="00571E6D"/>
    <w:rsid w:val="00571F31"/>
    <w:rsid w:val="005738E6"/>
    <w:rsid w:val="00576526"/>
    <w:rsid w:val="0057665C"/>
    <w:rsid w:val="00576DB2"/>
    <w:rsid w:val="0057795E"/>
    <w:rsid w:val="00580774"/>
    <w:rsid w:val="00580C18"/>
    <w:rsid w:val="00581091"/>
    <w:rsid w:val="005836F1"/>
    <w:rsid w:val="0058593D"/>
    <w:rsid w:val="00586CAC"/>
    <w:rsid w:val="005909B3"/>
    <w:rsid w:val="00591178"/>
    <w:rsid w:val="0059154C"/>
    <w:rsid w:val="00591AA9"/>
    <w:rsid w:val="00591AC5"/>
    <w:rsid w:val="00591BB6"/>
    <w:rsid w:val="00592507"/>
    <w:rsid w:val="00592A6F"/>
    <w:rsid w:val="00592F45"/>
    <w:rsid w:val="005933E2"/>
    <w:rsid w:val="00593B88"/>
    <w:rsid w:val="005948D1"/>
    <w:rsid w:val="0059524E"/>
    <w:rsid w:val="0059630F"/>
    <w:rsid w:val="005979DD"/>
    <w:rsid w:val="005A0015"/>
    <w:rsid w:val="005A1230"/>
    <w:rsid w:val="005A4A96"/>
    <w:rsid w:val="005A67F2"/>
    <w:rsid w:val="005A717A"/>
    <w:rsid w:val="005A71E1"/>
    <w:rsid w:val="005B11FB"/>
    <w:rsid w:val="005B1D5E"/>
    <w:rsid w:val="005B1E05"/>
    <w:rsid w:val="005B246D"/>
    <w:rsid w:val="005B2F1D"/>
    <w:rsid w:val="005B30A2"/>
    <w:rsid w:val="005B34E0"/>
    <w:rsid w:val="005B424A"/>
    <w:rsid w:val="005B7CDC"/>
    <w:rsid w:val="005C2187"/>
    <w:rsid w:val="005C25B7"/>
    <w:rsid w:val="005C2681"/>
    <w:rsid w:val="005C2881"/>
    <w:rsid w:val="005C29C4"/>
    <w:rsid w:val="005C5ED2"/>
    <w:rsid w:val="005C68C3"/>
    <w:rsid w:val="005D1EDB"/>
    <w:rsid w:val="005D3813"/>
    <w:rsid w:val="005D3B32"/>
    <w:rsid w:val="005D46C1"/>
    <w:rsid w:val="005D61F2"/>
    <w:rsid w:val="005D6A31"/>
    <w:rsid w:val="005D7042"/>
    <w:rsid w:val="005D7ACE"/>
    <w:rsid w:val="005E00A4"/>
    <w:rsid w:val="005E0302"/>
    <w:rsid w:val="005E07AB"/>
    <w:rsid w:val="005E13C7"/>
    <w:rsid w:val="005E2099"/>
    <w:rsid w:val="005E38E7"/>
    <w:rsid w:val="005E3F86"/>
    <w:rsid w:val="005E5867"/>
    <w:rsid w:val="005E5DB2"/>
    <w:rsid w:val="005E62B1"/>
    <w:rsid w:val="005E6F36"/>
    <w:rsid w:val="005E7EAD"/>
    <w:rsid w:val="005F07E0"/>
    <w:rsid w:val="005F0D1E"/>
    <w:rsid w:val="005F1967"/>
    <w:rsid w:val="005F2AC0"/>
    <w:rsid w:val="005F369E"/>
    <w:rsid w:val="005F377C"/>
    <w:rsid w:val="005F4537"/>
    <w:rsid w:val="005F4881"/>
    <w:rsid w:val="005F5184"/>
    <w:rsid w:val="005F549B"/>
    <w:rsid w:val="005F7284"/>
    <w:rsid w:val="00600D09"/>
    <w:rsid w:val="00602831"/>
    <w:rsid w:val="0060321E"/>
    <w:rsid w:val="006051A3"/>
    <w:rsid w:val="00605DF3"/>
    <w:rsid w:val="0060729F"/>
    <w:rsid w:val="006076EB"/>
    <w:rsid w:val="0061140A"/>
    <w:rsid w:val="0061296C"/>
    <w:rsid w:val="00613B55"/>
    <w:rsid w:val="00613C92"/>
    <w:rsid w:val="006140B2"/>
    <w:rsid w:val="006146FD"/>
    <w:rsid w:val="006148FD"/>
    <w:rsid w:val="00614EAB"/>
    <w:rsid w:val="00615B4D"/>
    <w:rsid w:val="00615C38"/>
    <w:rsid w:val="00617607"/>
    <w:rsid w:val="006179A0"/>
    <w:rsid w:val="00621152"/>
    <w:rsid w:val="00621D9F"/>
    <w:rsid w:val="00621F4F"/>
    <w:rsid w:val="00623243"/>
    <w:rsid w:val="0062358A"/>
    <w:rsid w:val="00623FEB"/>
    <w:rsid w:val="00624987"/>
    <w:rsid w:val="00625571"/>
    <w:rsid w:val="00626391"/>
    <w:rsid w:val="006279EC"/>
    <w:rsid w:val="00630950"/>
    <w:rsid w:val="006365AD"/>
    <w:rsid w:val="00637072"/>
    <w:rsid w:val="006379F7"/>
    <w:rsid w:val="00640668"/>
    <w:rsid w:val="0064068C"/>
    <w:rsid w:val="00641616"/>
    <w:rsid w:val="006424EC"/>
    <w:rsid w:val="00645B22"/>
    <w:rsid w:val="0064650C"/>
    <w:rsid w:val="006466E7"/>
    <w:rsid w:val="00646ED8"/>
    <w:rsid w:val="00647A4E"/>
    <w:rsid w:val="00647EB5"/>
    <w:rsid w:val="00650A79"/>
    <w:rsid w:val="006526E7"/>
    <w:rsid w:val="006530D1"/>
    <w:rsid w:val="006543B9"/>
    <w:rsid w:val="00656C09"/>
    <w:rsid w:val="00657FF7"/>
    <w:rsid w:val="00660209"/>
    <w:rsid w:val="00661B88"/>
    <w:rsid w:val="00661C46"/>
    <w:rsid w:val="006634D8"/>
    <w:rsid w:val="00663924"/>
    <w:rsid w:val="0066399B"/>
    <w:rsid w:val="00664C81"/>
    <w:rsid w:val="00665AF9"/>
    <w:rsid w:val="006675C0"/>
    <w:rsid w:val="0067079E"/>
    <w:rsid w:val="00670F66"/>
    <w:rsid w:val="0067225A"/>
    <w:rsid w:val="006735F7"/>
    <w:rsid w:val="00673DD9"/>
    <w:rsid w:val="0067590A"/>
    <w:rsid w:val="00675CDA"/>
    <w:rsid w:val="006761A3"/>
    <w:rsid w:val="00676C2A"/>
    <w:rsid w:val="0067768F"/>
    <w:rsid w:val="006776B5"/>
    <w:rsid w:val="006801C6"/>
    <w:rsid w:val="006803AC"/>
    <w:rsid w:val="00682382"/>
    <w:rsid w:val="00682DF2"/>
    <w:rsid w:val="00684506"/>
    <w:rsid w:val="0068479F"/>
    <w:rsid w:val="00684962"/>
    <w:rsid w:val="00684F50"/>
    <w:rsid w:val="00686E69"/>
    <w:rsid w:val="00686F35"/>
    <w:rsid w:val="00687362"/>
    <w:rsid w:val="00687A4F"/>
    <w:rsid w:val="00687C22"/>
    <w:rsid w:val="0069137B"/>
    <w:rsid w:val="0069180E"/>
    <w:rsid w:val="006923AB"/>
    <w:rsid w:val="00693079"/>
    <w:rsid w:val="006937DE"/>
    <w:rsid w:val="00693AA0"/>
    <w:rsid w:val="00693F99"/>
    <w:rsid w:val="0069480E"/>
    <w:rsid w:val="0069581B"/>
    <w:rsid w:val="00697A61"/>
    <w:rsid w:val="00697EC9"/>
    <w:rsid w:val="006A0334"/>
    <w:rsid w:val="006A24D1"/>
    <w:rsid w:val="006A2665"/>
    <w:rsid w:val="006A2F28"/>
    <w:rsid w:val="006A3668"/>
    <w:rsid w:val="006A5235"/>
    <w:rsid w:val="006A56B3"/>
    <w:rsid w:val="006B0708"/>
    <w:rsid w:val="006B0A57"/>
    <w:rsid w:val="006B2AB0"/>
    <w:rsid w:val="006B30C6"/>
    <w:rsid w:val="006B4855"/>
    <w:rsid w:val="006B777B"/>
    <w:rsid w:val="006B7B77"/>
    <w:rsid w:val="006C0248"/>
    <w:rsid w:val="006C2587"/>
    <w:rsid w:val="006C35BC"/>
    <w:rsid w:val="006C4963"/>
    <w:rsid w:val="006C4E64"/>
    <w:rsid w:val="006C5EFD"/>
    <w:rsid w:val="006C63C6"/>
    <w:rsid w:val="006C69A8"/>
    <w:rsid w:val="006D0E66"/>
    <w:rsid w:val="006D2846"/>
    <w:rsid w:val="006D3F68"/>
    <w:rsid w:val="006D4AA3"/>
    <w:rsid w:val="006D5BF2"/>
    <w:rsid w:val="006D5ED3"/>
    <w:rsid w:val="006D67A8"/>
    <w:rsid w:val="006D6C1E"/>
    <w:rsid w:val="006E0243"/>
    <w:rsid w:val="006E0E2B"/>
    <w:rsid w:val="006E16B5"/>
    <w:rsid w:val="006E658A"/>
    <w:rsid w:val="006F23ED"/>
    <w:rsid w:val="006F27C7"/>
    <w:rsid w:val="006F2854"/>
    <w:rsid w:val="006F2BFC"/>
    <w:rsid w:val="006F3257"/>
    <w:rsid w:val="006F6909"/>
    <w:rsid w:val="006F7AD9"/>
    <w:rsid w:val="00702925"/>
    <w:rsid w:val="00702CD5"/>
    <w:rsid w:val="00705117"/>
    <w:rsid w:val="0070556A"/>
    <w:rsid w:val="00705DE2"/>
    <w:rsid w:val="00706CB5"/>
    <w:rsid w:val="00706EBA"/>
    <w:rsid w:val="0071242A"/>
    <w:rsid w:val="00712A8E"/>
    <w:rsid w:val="00713BCC"/>
    <w:rsid w:val="00713E0A"/>
    <w:rsid w:val="007146F0"/>
    <w:rsid w:val="007148A4"/>
    <w:rsid w:val="0071699E"/>
    <w:rsid w:val="00716E3E"/>
    <w:rsid w:val="00717373"/>
    <w:rsid w:val="007179F9"/>
    <w:rsid w:val="00717E78"/>
    <w:rsid w:val="00720B29"/>
    <w:rsid w:val="00722481"/>
    <w:rsid w:val="00722611"/>
    <w:rsid w:val="0072302D"/>
    <w:rsid w:val="0072364B"/>
    <w:rsid w:val="00723B61"/>
    <w:rsid w:val="00724B73"/>
    <w:rsid w:val="00724E6F"/>
    <w:rsid w:val="0072508D"/>
    <w:rsid w:val="00727A8A"/>
    <w:rsid w:val="00730F54"/>
    <w:rsid w:val="00730FF3"/>
    <w:rsid w:val="007312A1"/>
    <w:rsid w:val="00732C66"/>
    <w:rsid w:val="00732E7C"/>
    <w:rsid w:val="00732F5B"/>
    <w:rsid w:val="00733E32"/>
    <w:rsid w:val="00734DD0"/>
    <w:rsid w:val="007353D3"/>
    <w:rsid w:val="00735558"/>
    <w:rsid w:val="00735944"/>
    <w:rsid w:val="007368F3"/>
    <w:rsid w:val="00736AFB"/>
    <w:rsid w:val="00741BB9"/>
    <w:rsid w:val="00741C79"/>
    <w:rsid w:val="007422AE"/>
    <w:rsid w:val="00743071"/>
    <w:rsid w:val="00746F1D"/>
    <w:rsid w:val="00747164"/>
    <w:rsid w:val="00747D0E"/>
    <w:rsid w:val="00750A04"/>
    <w:rsid w:val="007511A7"/>
    <w:rsid w:val="007518E6"/>
    <w:rsid w:val="00751C7A"/>
    <w:rsid w:val="00752E00"/>
    <w:rsid w:val="00753615"/>
    <w:rsid w:val="007546AF"/>
    <w:rsid w:val="00754817"/>
    <w:rsid w:val="007552F1"/>
    <w:rsid w:val="007554AF"/>
    <w:rsid w:val="00756E26"/>
    <w:rsid w:val="00760AEC"/>
    <w:rsid w:val="00761A55"/>
    <w:rsid w:val="00761BEB"/>
    <w:rsid w:val="007624A4"/>
    <w:rsid w:val="00763305"/>
    <w:rsid w:val="00763E56"/>
    <w:rsid w:val="00764331"/>
    <w:rsid w:val="00764FA4"/>
    <w:rsid w:val="0076538B"/>
    <w:rsid w:val="007667AE"/>
    <w:rsid w:val="007717CB"/>
    <w:rsid w:val="00772F2F"/>
    <w:rsid w:val="0077335A"/>
    <w:rsid w:val="007737F4"/>
    <w:rsid w:val="0077419E"/>
    <w:rsid w:val="00774701"/>
    <w:rsid w:val="00776D6B"/>
    <w:rsid w:val="00777B62"/>
    <w:rsid w:val="00780557"/>
    <w:rsid w:val="00781013"/>
    <w:rsid w:val="00783150"/>
    <w:rsid w:val="00786B36"/>
    <w:rsid w:val="0079070B"/>
    <w:rsid w:val="007907CB"/>
    <w:rsid w:val="00790CC2"/>
    <w:rsid w:val="00792E6E"/>
    <w:rsid w:val="007944D1"/>
    <w:rsid w:val="00794E8B"/>
    <w:rsid w:val="0079596F"/>
    <w:rsid w:val="00795A4A"/>
    <w:rsid w:val="00795BE5"/>
    <w:rsid w:val="0079702A"/>
    <w:rsid w:val="007A29BE"/>
    <w:rsid w:val="007A487D"/>
    <w:rsid w:val="007A5CF4"/>
    <w:rsid w:val="007A7430"/>
    <w:rsid w:val="007A7E29"/>
    <w:rsid w:val="007B0334"/>
    <w:rsid w:val="007B30A0"/>
    <w:rsid w:val="007B3387"/>
    <w:rsid w:val="007B3ADF"/>
    <w:rsid w:val="007B456B"/>
    <w:rsid w:val="007B5055"/>
    <w:rsid w:val="007B520F"/>
    <w:rsid w:val="007B748F"/>
    <w:rsid w:val="007C085B"/>
    <w:rsid w:val="007C0F9C"/>
    <w:rsid w:val="007C2A73"/>
    <w:rsid w:val="007C390A"/>
    <w:rsid w:val="007C5716"/>
    <w:rsid w:val="007C6F8A"/>
    <w:rsid w:val="007C7471"/>
    <w:rsid w:val="007C7B11"/>
    <w:rsid w:val="007D16F2"/>
    <w:rsid w:val="007D1D57"/>
    <w:rsid w:val="007D2D94"/>
    <w:rsid w:val="007D3212"/>
    <w:rsid w:val="007D3538"/>
    <w:rsid w:val="007D3F09"/>
    <w:rsid w:val="007D4332"/>
    <w:rsid w:val="007D6C11"/>
    <w:rsid w:val="007D6D04"/>
    <w:rsid w:val="007D71E5"/>
    <w:rsid w:val="007D762A"/>
    <w:rsid w:val="007E1D1F"/>
    <w:rsid w:val="007E1D7C"/>
    <w:rsid w:val="007E1F56"/>
    <w:rsid w:val="007E63F8"/>
    <w:rsid w:val="007E6EA7"/>
    <w:rsid w:val="007E7F10"/>
    <w:rsid w:val="007F03AA"/>
    <w:rsid w:val="007F0CF4"/>
    <w:rsid w:val="007F16C6"/>
    <w:rsid w:val="007F18D6"/>
    <w:rsid w:val="007F1B48"/>
    <w:rsid w:val="007F3179"/>
    <w:rsid w:val="007F38C5"/>
    <w:rsid w:val="007F48AC"/>
    <w:rsid w:val="007F48F8"/>
    <w:rsid w:val="007F6246"/>
    <w:rsid w:val="007F6332"/>
    <w:rsid w:val="007F65C3"/>
    <w:rsid w:val="007F7212"/>
    <w:rsid w:val="00800985"/>
    <w:rsid w:val="00801963"/>
    <w:rsid w:val="00801F54"/>
    <w:rsid w:val="008027F0"/>
    <w:rsid w:val="00802939"/>
    <w:rsid w:val="0080296C"/>
    <w:rsid w:val="00802BDA"/>
    <w:rsid w:val="00803A33"/>
    <w:rsid w:val="00803CA4"/>
    <w:rsid w:val="00804B86"/>
    <w:rsid w:val="008100B3"/>
    <w:rsid w:val="00810451"/>
    <w:rsid w:val="00811727"/>
    <w:rsid w:val="00811F91"/>
    <w:rsid w:val="008128E9"/>
    <w:rsid w:val="00813AC4"/>
    <w:rsid w:val="00813FD3"/>
    <w:rsid w:val="00815AD2"/>
    <w:rsid w:val="00816B3A"/>
    <w:rsid w:val="00821641"/>
    <w:rsid w:val="008219AB"/>
    <w:rsid w:val="008223AC"/>
    <w:rsid w:val="008233B1"/>
    <w:rsid w:val="00823971"/>
    <w:rsid w:val="00823EA8"/>
    <w:rsid w:val="008250C5"/>
    <w:rsid w:val="00825251"/>
    <w:rsid w:val="00825607"/>
    <w:rsid w:val="00826B45"/>
    <w:rsid w:val="00826C2C"/>
    <w:rsid w:val="00831208"/>
    <w:rsid w:val="00831406"/>
    <w:rsid w:val="0083264E"/>
    <w:rsid w:val="00833C49"/>
    <w:rsid w:val="00834999"/>
    <w:rsid w:val="008350CC"/>
    <w:rsid w:val="008353FB"/>
    <w:rsid w:val="00835C11"/>
    <w:rsid w:val="0084248A"/>
    <w:rsid w:val="00843576"/>
    <w:rsid w:val="0084371B"/>
    <w:rsid w:val="008449C2"/>
    <w:rsid w:val="00844FA7"/>
    <w:rsid w:val="00845B5E"/>
    <w:rsid w:val="00845F0F"/>
    <w:rsid w:val="00846E41"/>
    <w:rsid w:val="00847336"/>
    <w:rsid w:val="00847CAA"/>
    <w:rsid w:val="008501B4"/>
    <w:rsid w:val="008512B4"/>
    <w:rsid w:val="0085365C"/>
    <w:rsid w:val="00855F43"/>
    <w:rsid w:val="00855FB2"/>
    <w:rsid w:val="00856476"/>
    <w:rsid w:val="00856F23"/>
    <w:rsid w:val="00857885"/>
    <w:rsid w:val="00860C60"/>
    <w:rsid w:val="0086126C"/>
    <w:rsid w:val="00863B07"/>
    <w:rsid w:val="00865128"/>
    <w:rsid w:val="0086599D"/>
    <w:rsid w:val="00867134"/>
    <w:rsid w:val="00871250"/>
    <w:rsid w:val="00871382"/>
    <w:rsid w:val="00871D3F"/>
    <w:rsid w:val="00872A8E"/>
    <w:rsid w:val="008735C6"/>
    <w:rsid w:val="008736CC"/>
    <w:rsid w:val="008738AC"/>
    <w:rsid w:val="00874BE3"/>
    <w:rsid w:val="00874DCE"/>
    <w:rsid w:val="00875295"/>
    <w:rsid w:val="0087561D"/>
    <w:rsid w:val="00876952"/>
    <w:rsid w:val="0088323D"/>
    <w:rsid w:val="00883354"/>
    <w:rsid w:val="008847BF"/>
    <w:rsid w:val="00884E13"/>
    <w:rsid w:val="0088536E"/>
    <w:rsid w:val="0089364A"/>
    <w:rsid w:val="00896D6A"/>
    <w:rsid w:val="008A1441"/>
    <w:rsid w:val="008A17BD"/>
    <w:rsid w:val="008A383E"/>
    <w:rsid w:val="008A7288"/>
    <w:rsid w:val="008A7DAF"/>
    <w:rsid w:val="008B1037"/>
    <w:rsid w:val="008B183A"/>
    <w:rsid w:val="008B1AA8"/>
    <w:rsid w:val="008B1F4E"/>
    <w:rsid w:val="008B2179"/>
    <w:rsid w:val="008B2C12"/>
    <w:rsid w:val="008B3534"/>
    <w:rsid w:val="008B3D7D"/>
    <w:rsid w:val="008B43E2"/>
    <w:rsid w:val="008B6293"/>
    <w:rsid w:val="008B766E"/>
    <w:rsid w:val="008B77E4"/>
    <w:rsid w:val="008C005D"/>
    <w:rsid w:val="008C3B3A"/>
    <w:rsid w:val="008C4A6B"/>
    <w:rsid w:val="008C5CAC"/>
    <w:rsid w:val="008C7949"/>
    <w:rsid w:val="008C7AE0"/>
    <w:rsid w:val="008D02B7"/>
    <w:rsid w:val="008D05EE"/>
    <w:rsid w:val="008D14E3"/>
    <w:rsid w:val="008D151E"/>
    <w:rsid w:val="008D316C"/>
    <w:rsid w:val="008D3459"/>
    <w:rsid w:val="008D4C4F"/>
    <w:rsid w:val="008D542C"/>
    <w:rsid w:val="008D58D6"/>
    <w:rsid w:val="008D6838"/>
    <w:rsid w:val="008D6960"/>
    <w:rsid w:val="008D71DB"/>
    <w:rsid w:val="008D77E7"/>
    <w:rsid w:val="008E054E"/>
    <w:rsid w:val="008E15BB"/>
    <w:rsid w:val="008E15D7"/>
    <w:rsid w:val="008E16BF"/>
    <w:rsid w:val="008E1E5A"/>
    <w:rsid w:val="008E3374"/>
    <w:rsid w:val="008E6076"/>
    <w:rsid w:val="008E6168"/>
    <w:rsid w:val="008E70CC"/>
    <w:rsid w:val="008E7300"/>
    <w:rsid w:val="008F02A3"/>
    <w:rsid w:val="008F034C"/>
    <w:rsid w:val="008F1135"/>
    <w:rsid w:val="008F14E1"/>
    <w:rsid w:val="008F1970"/>
    <w:rsid w:val="008F1D4D"/>
    <w:rsid w:val="008F28A2"/>
    <w:rsid w:val="008F30FC"/>
    <w:rsid w:val="008F5879"/>
    <w:rsid w:val="008F6505"/>
    <w:rsid w:val="008F6E51"/>
    <w:rsid w:val="008F717B"/>
    <w:rsid w:val="00902295"/>
    <w:rsid w:val="0090338B"/>
    <w:rsid w:val="009038E2"/>
    <w:rsid w:val="0090664E"/>
    <w:rsid w:val="009110E6"/>
    <w:rsid w:val="00912BC3"/>
    <w:rsid w:val="00912BF3"/>
    <w:rsid w:val="00912CA1"/>
    <w:rsid w:val="00912E65"/>
    <w:rsid w:val="00913081"/>
    <w:rsid w:val="00913BF3"/>
    <w:rsid w:val="00914215"/>
    <w:rsid w:val="009149B9"/>
    <w:rsid w:val="00914BD1"/>
    <w:rsid w:val="00915C79"/>
    <w:rsid w:val="00916798"/>
    <w:rsid w:val="009222C5"/>
    <w:rsid w:val="009254FA"/>
    <w:rsid w:val="00925D35"/>
    <w:rsid w:val="00927FE8"/>
    <w:rsid w:val="00930692"/>
    <w:rsid w:val="0093099A"/>
    <w:rsid w:val="009315C5"/>
    <w:rsid w:val="00931D83"/>
    <w:rsid w:val="00933228"/>
    <w:rsid w:val="00933D6C"/>
    <w:rsid w:val="00934043"/>
    <w:rsid w:val="00935AAE"/>
    <w:rsid w:val="00935CB5"/>
    <w:rsid w:val="00935EAB"/>
    <w:rsid w:val="0094039B"/>
    <w:rsid w:val="009422B2"/>
    <w:rsid w:val="00942687"/>
    <w:rsid w:val="00943A0D"/>
    <w:rsid w:val="00944412"/>
    <w:rsid w:val="00945809"/>
    <w:rsid w:val="00950F13"/>
    <w:rsid w:val="00951534"/>
    <w:rsid w:val="0095179B"/>
    <w:rsid w:val="00952961"/>
    <w:rsid w:val="00952988"/>
    <w:rsid w:val="0095300D"/>
    <w:rsid w:val="00953490"/>
    <w:rsid w:val="00953F91"/>
    <w:rsid w:val="009542CA"/>
    <w:rsid w:val="00954570"/>
    <w:rsid w:val="00954698"/>
    <w:rsid w:val="00955173"/>
    <w:rsid w:val="00955746"/>
    <w:rsid w:val="00955E3B"/>
    <w:rsid w:val="009577D5"/>
    <w:rsid w:val="00957953"/>
    <w:rsid w:val="0096662D"/>
    <w:rsid w:val="00967516"/>
    <w:rsid w:val="00967F69"/>
    <w:rsid w:val="009708AE"/>
    <w:rsid w:val="00971B84"/>
    <w:rsid w:val="009729BD"/>
    <w:rsid w:val="00972D07"/>
    <w:rsid w:val="00973F20"/>
    <w:rsid w:val="00974F3E"/>
    <w:rsid w:val="0097583D"/>
    <w:rsid w:val="0098017D"/>
    <w:rsid w:val="0098172A"/>
    <w:rsid w:val="00982179"/>
    <w:rsid w:val="009861A0"/>
    <w:rsid w:val="009875E3"/>
    <w:rsid w:val="009908DD"/>
    <w:rsid w:val="0099123E"/>
    <w:rsid w:val="009915A4"/>
    <w:rsid w:val="009925D1"/>
    <w:rsid w:val="0099274A"/>
    <w:rsid w:val="009937E7"/>
    <w:rsid w:val="0099426F"/>
    <w:rsid w:val="009949A9"/>
    <w:rsid w:val="00994B06"/>
    <w:rsid w:val="00994DF6"/>
    <w:rsid w:val="0099506F"/>
    <w:rsid w:val="0099660B"/>
    <w:rsid w:val="009A0BE0"/>
    <w:rsid w:val="009A38AC"/>
    <w:rsid w:val="009A4A64"/>
    <w:rsid w:val="009A57C6"/>
    <w:rsid w:val="009A63F0"/>
    <w:rsid w:val="009B1275"/>
    <w:rsid w:val="009B209C"/>
    <w:rsid w:val="009B500C"/>
    <w:rsid w:val="009B5AED"/>
    <w:rsid w:val="009B69F6"/>
    <w:rsid w:val="009B6A9B"/>
    <w:rsid w:val="009B6E19"/>
    <w:rsid w:val="009B701F"/>
    <w:rsid w:val="009C0C4C"/>
    <w:rsid w:val="009C0E7B"/>
    <w:rsid w:val="009C16C9"/>
    <w:rsid w:val="009C1B6D"/>
    <w:rsid w:val="009C2B01"/>
    <w:rsid w:val="009C3E3B"/>
    <w:rsid w:val="009C53C9"/>
    <w:rsid w:val="009C7CB3"/>
    <w:rsid w:val="009D10E9"/>
    <w:rsid w:val="009D375C"/>
    <w:rsid w:val="009D4951"/>
    <w:rsid w:val="009D688B"/>
    <w:rsid w:val="009D6ED2"/>
    <w:rsid w:val="009D7D38"/>
    <w:rsid w:val="009E1443"/>
    <w:rsid w:val="009E172C"/>
    <w:rsid w:val="009E308E"/>
    <w:rsid w:val="009E34C4"/>
    <w:rsid w:val="009E3C1D"/>
    <w:rsid w:val="009E44AA"/>
    <w:rsid w:val="009E4BF4"/>
    <w:rsid w:val="009E4DF1"/>
    <w:rsid w:val="009E5B32"/>
    <w:rsid w:val="009E7BFA"/>
    <w:rsid w:val="009F0283"/>
    <w:rsid w:val="009F2276"/>
    <w:rsid w:val="009F2A04"/>
    <w:rsid w:val="009F3A7F"/>
    <w:rsid w:val="009F59C1"/>
    <w:rsid w:val="009F5A7A"/>
    <w:rsid w:val="009F5FBD"/>
    <w:rsid w:val="00A00586"/>
    <w:rsid w:val="00A024EF"/>
    <w:rsid w:val="00A02B38"/>
    <w:rsid w:val="00A0349F"/>
    <w:rsid w:val="00A04A98"/>
    <w:rsid w:val="00A04B6B"/>
    <w:rsid w:val="00A055E6"/>
    <w:rsid w:val="00A06984"/>
    <w:rsid w:val="00A11418"/>
    <w:rsid w:val="00A11894"/>
    <w:rsid w:val="00A13D87"/>
    <w:rsid w:val="00A151ED"/>
    <w:rsid w:val="00A16254"/>
    <w:rsid w:val="00A165F0"/>
    <w:rsid w:val="00A222A3"/>
    <w:rsid w:val="00A24E87"/>
    <w:rsid w:val="00A25CBF"/>
    <w:rsid w:val="00A27570"/>
    <w:rsid w:val="00A27921"/>
    <w:rsid w:val="00A30324"/>
    <w:rsid w:val="00A30340"/>
    <w:rsid w:val="00A31731"/>
    <w:rsid w:val="00A31B36"/>
    <w:rsid w:val="00A324FA"/>
    <w:rsid w:val="00A32DB3"/>
    <w:rsid w:val="00A3390B"/>
    <w:rsid w:val="00A363D8"/>
    <w:rsid w:val="00A412DB"/>
    <w:rsid w:val="00A415E9"/>
    <w:rsid w:val="00A431BC"/>
    <w:rsid w:val="00A43C6D"/>
    <w:rsid w:val="00A455D5"/>
    <w:rsid w:val="00A46064"/>
    <w:rsid w:val="00A46F88"/>
    <w:rsid w:val="00A47C41"/>
    <w:rsid w:val="00A5123F"/>
    <w:rsid w:val="00A52028"/>
    <w:rsid w:val="00A52921"/>
    <w:rsid w:val="00A5348B"/>
    <w:rsid w:val="00A536A9"/>
    <w:rsid w:val="00A53763"/>
    <w:rsid w:val="00A537F7"/>
    <w:rsid w:val="00A53E88"/>
    <w:rsid w:val="00A54F92"/>
    <w:rsid w:val="00A55328"/>
    <w:rsid w:val="00A565B1"/>
    <w:rsid w:val="00A56ADD"/>
    <w:rsid w:val="00A6015D"/>
    <w:rsid w:val="00A60B99"/>
    <w:rsid w:val="00A614AD"/>
    <w:rsid w:val="00A61506"/>
    <w:rsid w:val="00A647CE"/>
    <w:rsid w:val="00A64A1B"/>
    <w:rsid w:val="00A71053"/>
    <w:rsid w:val="00A715F6"/>
    <w:rsid w:val="00A71741"/>
    <w:rsid w:val="00A73163"/>
    <w:rsid w:val="00A735F7"/>
    <w:rsid w:val="00A73631"/>
    <w:rsid w:val="00A7446C"/>
    <w:rsid w:val="00A74BCC"/>
    <w:rsid w:val="00A74D7F"/>
    <w:rsid w:val="00A74E13"/>
    <w:rsid w:val="00A779E9"/>
    <w:rsid w:val="00A77B75"/>
    <w:rsid w:val="00A820A1"/>
    <w:rsid w:val="00A82658"/>
    <w:rsid w:val="00A836DD"/>
    <w:rsid w:val="00A83C1A"/>
    <w:rsid w:val="00A83CB8"/>
    <w:rsid w:val="00A84696"/>
    <w:rsid w:val="00A87396"/>
    <w:rsid w:val="00A87AED"/>
    <w:rsid w:val="00A87D4B"/>
    <w:rsid w:val="00A906D6"/>
    <w:rsid w:val="00A90B6F"/>
    <w:rsid w:val="00A9134B"/>
    <w:rsid w:val="00A91980"/>
    <w:rsid w:val="00A9494B"/>
    <w:rsid w:val="00A955E9"/>
    <w:rsid w:val="00A974F2"/>
    <w:rsid w:val="00AA0CD6"/>
    <w:rsid w:val="00AA20DA"/>
    <w:rsid w:val="00AA3A86"/>
    <w:rsid w:val="00AA549B"/>
    <w:rsid w:val="00AA79A1"/>
    <w:rsid w:val="00AB163C"/>
    <w:rsid w:val="00AB1D15"/>
    <w:rsid w:val="00AB2B9A"/>
    <w:rsid w:val="00AB2FAA"/>
    <w:rsid w:val="00AB2FE5"/>
    <w:rsid w:val="00AB509E"/>
    <w:rsid w:val="00AB74E9"/>
    <w:rsid w:val="00AC1382"/>
    <w:rsid w:val="00AC1517"/>
    <w:rsid w:val="00AC21E2"/>
    <w:rsid w:val="00AC2B7E"/>
    <w:rsid w:val="00AC3122"/>
    <w:rsid w:val="00AC38A6"/>
    <w:rsid w:val="00AC42E7"/>
    <w:rsid w:val="00AC468C"/>
    <w:rsid w:val="00AC5584"/>
    <w:rsid w:val="00AC5EE7"/>
    <w:rsid w:val="00AC683B"/>
    <w:rsid w:val="00AC7211"/>
    <w:rsid w:val="00AC7B25"/>
    <w:rsid w:val="00AC7E30"/>
    <w:rsid w:val="00AD0BE5"/>
    <w:rsid w:val="00AD3AB2"/>
    <w:rsid w:val="00AD42AE"/>
    <w:rsid w:val="00AD4C88"/>
    <w:rsid w:val="00AD4FF5"/>
    <w:rsid w:val="00AD5655"/>
    <w:rsid w:val="00AD5DAD"/>
    <w:rsid w:val="00AD610E"/>
    <w:rsid w:val="00AD6A84"/>
    <w:rsid w:val="00AD7223"/>
    <w:rsid w:val="00AE2C0B"/>
    <w:rsid w:val="00AE326B"/>
    <w:rsid w:val="00AE540D"/>
    <w:rsid w:val="00AE54FF"/>
    <w:rsid w:val="00AE552C"/>
    <w:rsid w:val="00AE5D75"/>
    <w:rsid w:val="00AE5FD7"/>
    <w:rsid w:val="00AE77EA"/>
    <w:rsid w:val="00AE7882"/>
    <w:rsid w:val="00AF06BD"/>
    <w:rsid w:val="00AF12A6"/>
    <w:rsid w:val="00AF28F6"/>
    <w:rsid w:val="00AF2D05"/>
    <w:rsid w:val="00AF40E2"/>
    <w:rsid w:val="00AF6298"/>
    <w:rsid w:val="00AF77AC"/>
    <w:rsid w:val="00AF7EA7"/>
    <w:rsid w:val="00B0195E"/>
    <w:rsid w:val="00B01B56"/>
    <w:rsid w:val="00B02530"/>
    <w:rsid w:val="00B0308E"/>
    <w:rsid w:val="00B052AE"/>
    <w:rsid w:val="00B058E0"/>
    <w:rsid w:val="00B05E80"/>
    <w:rsid w:val="00B064E1"/>
    <w:rsid w:val="00B0694F"/>
    <w:rsid w:val="00B06FA0"/>
    <w:rsid w:val="00B076F2"/>
    <w:rsid w:val="00B07BFB"/>
    <w:rsid w:val="00B103DF"/>
    <w:rsid w:val="00B12AE0"/>
    <w:rsid w:val="00B12C40"/>
    <w:rsid w:val="00B1495D"/>
    <w:rsid w:val="00B14DEA"/>
    <w:rsid w:val="00B1590D"/>
    <w:rsid w:val="00B16B59"/>
    <w:rsid w:val="00B219B3"/>
    <w:rsid w:val="00B21B11"/>
    <w:rsid w:val="00B21B52"/>
    <w:rsid w:val="00B22727"/>
    <w:rsid w:val="00B227B5"/>
    <w:rsid w:val="00B23814"/>
    <w:rsid w:val="00B279D2"/>
    <w:rsid w:val="00B32283"/>
    <w:rsid w:val="00B33264"/>
    <w:rsid w:val="00B337AA"/>
    <w:rsid w:val="00B33837"/>
    <w:rsid w:val="00B339CD"/>
    <w:rsid w:val="00B347AD"/>
    <w:rsid w:val="00B34B33"/>
    <w:rsid w:val="00B35344"/>
    <w:rsid w:val="00B35A46"/>
    <w:rsid w:val="00B35C40"/>
    <w:rsid w:val="00B3716A"/>
    <w:rsid w:val="00B3726B"/>
    <w:rsid w:val="00B40FF8"/>
    <w:rsid w:val="00B4100A"/>
    <w:rsid w:val="00B459FA"/>
    <w:rsid w:val="00B4763D"/>
    <w:rsid w:val="00B50023"/>
    <w:rsid w:val="00B50548"/>
    <w:rsid w:val="00B52158"/>
    <w:rsid w:val="00B52850"/>
    <w:rsid w:val="00B53CF4"/>
    <w:rsid w:val="00B5440C"/>
    <w:rsid w:val="00B544CD"/>
    <w:rsid w:val="00B55551"/>
    <w:rsid w:val="00B5666A"/>
    <w:rsid w:val="00B56AEF"/>
    <w:rsid w:val="00B609A7"/>
    <w:rsid w:val="00B61090"/>
    <w:rsid w:val="00B612DD"/>
    <w:rsid w:val="00B63970"/>
    <w:rsid w:val="00B63A5A"/>
    <w:rsid w:val="00B6703B"/>
    <w:rsid w:val="00B67A64"/>
    <w:rsid w:val="00B67AA1"/>
    <w:rsid w:val="00B67DA1"/>
    <w:rsid w:val="00B706D8"/>
    <w:rsid w:val="00B70BD0"/>
    <w:rsid w:val="00B70F1B"/>
    <w:rsid w:val="00B727BA"/>
    <w:rsid w:val="00B730F0"/>
    <w:rsid w:val="00B73E0A"/>
    <w:rsid w:val="00B746A6"/>
    <w:rsid w:val="00B747A3"/>
    <w:rsid w:val="00B74938"/>
    <w:rsid w:val="00B754C0"/>
    <w:rsid w:val="00B754D3"/>
    <w:rsid w:val="00B756AA"/>
    <w:rsid w:val="00B76672"/>
    <w:rsid w:val="00B76A19"/>
    <w:rsid w:val="00B80AA8"/>
    <w:rsid w:val="00B80F9D"/>
    <w:rsid w:val="00B823EC"/>
    <w:rsid w:val="00B82E59"/>
    <w:rsid w:val="00B832B0"/>
    <w:rsid w:val="00B83A5A"/>
    <w:rsid w:val="00B83A67"/>
    <w:rsid w:val="00B850BE"/>
    <w:rsid w:val="00B857CE"/>
    <w:rsid w:val="00B864DD"/>
    <w:rsid w:val="00B87686"/>
    <w:rsid w:val="00B87988"/>
    <w:rsid w:val="00B9071E"/>
    <w:rsid w:val="00B9348D"/>
    <w:rsid w:val="00B93F35"/>
    <w:rsid w:val="00B9482D"/>
    <w:rsid w:val="00B954A7"/>
    <w:rsid w:val="00B963AF"/>
    <w:rsid w:val="00B96EA7"/>
    <w:rsid w:val="00B97B16"/>
    <w:rsid w:val="00B97EE6"/>
    <w:rsid w:val="00BA1CC7"/>
    <w:rsid w:val="00BA2132"/>
    <w:rsid w:val="00BA2A7A"/>
    <w:rsid w:val="00BA371F"/>
    <w:rsid w:val="00BA4710"/>
    <w:rsid w:val="00BA7F73"/>
    <w:rsid w:val="00BB057B"/>
    <w:rsid w:val="00BB1DD5"/>
    <w:rsid w:val="00BB3A28"/>
    <w:rsid w:val="00BB4398"/>
    <w:rsid w:val="00BB52FD"/>
    <w:rsid w:val="00BB7F79"/>
    <w:rsid w:val="00BC0002"/>
    <w:rsid w:val="00BC0622"/>
    <w:rsid w:val="00BC2463"/>
    <w:rsid w:val="00BC3616"/>
    <w:rsid w:val="00BC56DA"/>
    <w:rsid w:val="00BC570B"/>
    <w:rsid w:val="00BC5A57"/>
    <w:rsid w:val="00BC66DE"/>
    <w:rsid w:val="00BC6EAF"/>
    <w:rsid w:val="00BC6F10"/>
    <w:rsid w:val="00BC714E"/>
    <w:rsid w:val="00BC7EF8"/>
    <w:rsid w:val="00BD1A20"/>
    <w:rsid w:val="00BD1D9E"/>
    <w:rsid w:val="00BD2391"/>
    <w:rsid w:val="00BD2E5C"/>
    <w:rsid w:val="00BD3270"/>
    <w:rsid w:val="00BD37B7"/>
    <w:rsid w:val="00BD3A5C"/>
    <w:rsid w:val="00BD4D87"/>
    <w:rsid w:val="00BD7E25"/>
    <w:rsid w:val="00BE043F"/>
    <w:rsid w:val="00BE1914"/>
    <w:rsid w:val="00BE19D3"/>
    <w:rsid w:val="00BE2009"/>
    <w:rsid w:val="00BE4027"/>
    <w:rsid w:val="00BE5A62"/>
    <w:rsid w:val="00BE6BFF"/>
    <w:rsid w:val="00BE6CCC"/>
    <w:rsid w:val="00BE6E43"/>
    <w:rsid w:val="00BE7611"/>
    <w:rsid w:val="00BF11CA"/>
    <w:rsid w:val="00BF1505"/>
    <w:rsid w:val="00BF2AFD"/>
    <w:rsid w:val="00BF3B8F"/>
    <w:rsid w:val="00BF5575"/>
    <w:rsid w:val="00BF7F5F"/>
    <w:rsid w:val="00C008F4"/>
    <w:rsid w:val="00C01384"/>
    <w:rsid w:val="00C01DCC"/>
    <w:rsid w:val="00C02502"/>
    <w:rsid w:val="00C05A00"/>
    <w:rsid w:val="00C06209"/>
    <w:rsid w:val="00C06D0D"/>
    <w:rsid w:val="00C0740F"/>
    <w:rsid w:val="00C075AE"/>
    <w:rsid w:val="00C1010D"/>
    <w:rsid w:val="00C1013E"/>
    <w:rsid w:val="00C10259"/>
    <w:rsid w:val="00C102EB"/>
    <w:rsid w:val="00C10C66"/>
    <w:rsid w:val="00C10ECE"/>
    <w:rsid w:val="00C10F0E"/>
    <w:rsid w:val="00C1253B"/>
    <w:rsid w:val="00C16CFE"/>
    <w:rsid w:val="00C21F6B"/>
    <w:rsid w:val="00C22194"/>
    <w:rsid w:val="00C22D00"/>
    <w:rsid w:val="00C23360"/>
    <w:rsid w:val="00C23AC4"/>
    <w:rsid w:val="00C23CF6"/>
    <w:rsid w:val="00C245AA"/>
    <w:rsid w:val="00C249B1"/>
    <w:rsid w:val="00C260EF"/>
    <w:rsid w:val="00C30EEC"/>
    <w:rsid w:val="00C31386"/>
    <w:rsid w:val="00C31E7D"/>
    <w:rsid w:val="00C32029"/>
    <w:rsid w:val="00C3240A"/>
    <w:rsid w:val="00C326A6"/>
    <w:rsid w:val="00C32709"/>
    <w:rsid w:val="00C358C8"/>
    <w:rsid w:val="00C400F9"/>
    <w:rsid w:val="00C4201D"/>
    <w:rsid w:val="00C45B10"/>
    <w:rsid w:val="00C45E4F"/>
    <w:rsid w:val="00C462B7"/>
    <w:rsid w:val="00C469E0"/>
    <w:rsid w:val="00C46E05"/>
    <w:rsid w:val="00C4794F"/>
    <w:rsid w:val="00C47EC3"/>
    <w:rsid w:val="00C50D79"/>
    <w:rsid w:val="00C51366"/>
    <w:rsid w:val="00C52821"/>
    <w:rsid w:val="00C52B15"/>
    <w:rsid w:val="00C56439"/>
    <w:rsid w:val="00C5660B"/>
    <w:rsid w:val="00C56FD1"/>
    <w:rsid w:val="00C578B8"/>
    <w:rsid w:val="00C62C8F"/>
    <w:rsid w:val="00C6362E"/>
    <w:rsid w:val="00C63835"/>
    <w:rsid w:val="00C64B9C"/>
    <w:rsid w:val="00C65C26"/>
    <w:rsid w:val="00C668A7"/>
    <w:rsid w:val="00C675C1"/>
    <w:rsid w:val="00C6787D"/>
    <w:rsid w:val="00C70223"/>
    <w:rsid w:val="00C70784"/>
    <w:rsid w:val="00C7093E"/>
    <w:rsid w:val="00C71EE0"/>
    <w:rsid w:val="00C72788"/>
    <w:rsid w:val="00C72B67"/>
    <w:rsid w:val="00C75B5F"/>
    <w:rsid w:val="00C763B0"/>
    <w:rsid w:val="00C76DD8"/>
    <w:rsid w:val="00C7734A"/>
    <w:rsid w:val="00C81AA1"/>
    <w:rsid w:val="00C82C1D"/>
    <w:rsid w:val="00C82F85"/>
    <w:rsid w:val="00C83116"/>
    <w:rsid w:val="00C85B54"/>
    <w:rsid w:val="00C87122"/>
    <w:rsid w:val="00C87859"/>
    <w:rsid w:val="00C87ED5"/>
    <w:rsid w:val="00C90C23"/>
    <w:rsid w:val="00C91070"/>
    <w:rsid w:val="00C916C5"/>
    <w:rsid w:val="00C91D2F"/>
    <w:rsid w:val="00C95535"/>
    <w:rsid w:val="00C95CB8"/>
    <w:rsid w:val="00C9610F"/>
    <w:rsid w:val="00C962C7"/>
    <w:rsid w:val="00C967BC"/>
    <w:rsid w:val="00C96ED6"/>
    <w:rsid w:val="00C976DB"/>
    <w:rsid w:val="00C97A79"/>
    <w:rsid w:val="00CA1811"/>
    <w:rsid w:val="00CA20E0"/>
    <w:rsid w:val="00CA2CED"/>
    <w:rsid w:val="00CA42F7"/>
    <w:rsid w:val="00CA4952"/>
    <w:rsid w:val="00CA6D5D"/>
    <w:rsid w:val="00CB0CDE"/>
    <w:rsid w:val="00CB12EC"/>
    <w:rsid w:val="00CB2A89"/>
    <w:rsid w:val="00CB2C0A"/>
    <w:rsid w:val="00CB37DE"/>
    <w:rsid w:val="00CB3B7D"/>
    <w:rsid w:val="00CB4BD7"/>
    <w:rsid w:val="00CB518F"/>
    <w:rsid w:val="00CB5324"/>
    <w:rsid w:val="00CB5B40"/>
    <w:rsid w:val="00CB5FE1"/>
    <w:rsid w:val="00CB5FF8"/>
    <w:rsid w:val="00CB6EF6"/>
    <w:rsid w:val="00CC0DBB"/>
    <w:rsid w:val="00CC11E4"/>
    <w:rsid w:val="00CC498F"/>
    <w:rsid w:val="00CC4B89"/>
    <w:rsid w:val="00CC685B"/>
    <w:rsid w:val="00CC6888"/>
    <w:rsid w:val="00CC6D16"/>
    <w:rsid w:val="00CC6F92"/>
    <w:rsid w:val="00CD17A5"/>
    <w:rsid w:val="00CD23BC"/>
    <w:rsid w:val="00CD4DC5"/>
    <w:rsid w:val="00CD52B2"/>
    <w:rsid w:val="00CD5A5E"/>
    <w:rsid w:val="00CD7B72"/>
    <w:rsid w:val="00CE0869"/>
    <w:rsid w:val="00CE0A07"/>
    <w:rsid w:val="00CE2946"/>
    <w:rsid w:val="00CE442D"/>
    <w:rsid w:val="00CE4449"/>
    <w:rsid w:val="00CE45D1"/>
    <w:rsid w:val="00CE5009"/>
    <w:rsid w:val="00CE5DD5"/>
    <w:rsid w:val="00CE7186"/>
    <w:rsid w:val="00CE7F9F"/>
    <w:rsid w:val="00CF042A"/>
    <w:rsid w:val="00CF0F35"/>
    <w:rsid w:val="00CF1212"/>
    <w:rsid w:val="00CF1301"/>
    <w:rsid w:val="00CF1405"/>
    <w:rsid w:val="00CF206D"/>
    <w:rsid w:val="00CF2E84"/>
    <w:rsid w:val="00CF3B62"/>
    <w:rsid w:val="00CF4AF5"/>
    <w:rsid w:val="00CF55CE"/>
    <w:rsid w:val="00CF6714"/>
    <w:rsid w:val="00CF7113"/>
    <w:rsid w:val="00D004D8"/>
    <w:rsid w:val="00D03674"/>
    <w:rsid w:val="00D03D55"/>
    <w:rsid w:val="00D05B43"/>
    <w:rsid w:val="00D07B6E"/>
    <w:rsid w:val="00D11E9F"/>
    <w:rsid w:val="00D12C0F"/>
    <w:rsid w:val="00D13E4D"/>
    <w:rsid w:val="00D1498C"/>
    <w:rsid w:val="00D151D7"/>
    <w:rsid w:val="00D15870"/>
    <w:rsid w:val="00D16684"/>
    <w:rsid w:val="00D179A3"/>
    <w:rsid w:val="00D201BC"/>
    <w:rsid w:val="00D209DE"/>
    <w:rsid w:val="00D20BE4"/>
    <w:rsid w:val="00D24979"/>
    <w:rsid w:val="00D250C8"/>
    <w:rsid w:val="00D3037B"/>
    <w:rsid w:val="00D30436"/>
    <w:rsid w:val="00D30853"/>
    <w:rsid w:val="00D30F1A"/>
    <w:rsid w:val="00D31AE5"/>
    <w:rsid w:val="00D32F21"/>
    <w:rsid w:val="00D334C7"/>
    <w:rsid w:val="00D344A5"/>
    <w:rsid w:val="00D35390"/>
    <w:rsid w:val="00D35B75"/>
    <w:rsid w:val="00D4063C"/>
    <w:rsid w:val="00D40761"/>
    <w:rsid w:val="00D41428"/>
    <w:rsid w:val="00D41D5F"/>
    <w:rsid w:val="00D42EB2"/>
    <w:rsid w:val="00D42F92"/>
    <w:rsid w:val="00D43294"/>
    <w:rsid w:val="00D433BF"/>
    <w:rsid w:val="00D43E34"/>
    <w:rsid w:val="00D45550"/>
    <w:rsid w:val="00D46226"/>
    <w:rsid w:val="00D4747E"/>
    <w:rsid w:val="00D47C31"/>
    <w:rsid w:val="00D517C6"/>
    <w:rsid w:val="00D51CA6"/>
    <w:rsid w:val="00D525DC"/>
    <w:rsid w:val="00D53744"/>
    <w:rsid w:val="00D53EE8"/>
    <w:rsid w:val="00D54869"/>
    <w:rsid w:val="00D568B8"/>
    <w:rsid w:val="00D613A0"/>
    <w:rsid w:val="00D621AC"/>
    <w:rsid w:val="00D62463"/>
    <w:rsid w:val="00D62D86"/>
    <w:rsid w:val="00D62EB0"/>
    <w:rsid w:val="00D63203"/>
    <w:rsid w:val="00D6353E"/>
    <w:rsid w:val="00D644AE"/>
    <w:rsid w:val="00D6576B"/>
    <w:rsid w:val="00D65DE7"/>
    <w:rsid w:val="00D66210"/>
    <w:rsid w:val="00D66BE5"/>
    <w:rsid w:val="00D66E58"/>
    <w:rsid w:val="00D67C49"/>
    <w:rsid w:val="00D67E68"/>
    <w:rsid w:val="00D7051D"/>
    <w:rsid w:val="00D717A5"/>
    <w:rsid w:val="00D720E3"/>
    <w:rsid w:val="00D72522"/>
    <w:rsid w:val="00D72EFF"/>
    <w:rsid w:val="00D7357F"/>
    <w:rsid w:val="00D76775"/>
    <w:rsid w:val="00D809F6"/>
    <w:rsid w:val="00D80E37"/>
    <w:rsid w:val="00D82184"/>
    <w:rsid w:val="00D8507E"/>
    <w:rsid w:val="00D861D5"/>
    <w:rsid w:val="00D86216"/>
    <w:rsid w:val="00D86355"/>
    <w:rsid w:val="00D868A1"/>
    <w:rsid w:val="00D871A9"/>
    <w:rsid w:val="00D87969"/>
    <w:rsid w:val="00D92F9C"/>
    <w:rsid w:val="00D941E3"/>
    <w:rsid w:val="00D94A18"/>
    <w:rsid w:val="00D950D3"/>
    <w:rsid w:val="00D96650"/>
    <w:rsid w:val="00D96735"/>
    <w:rsid w:val="00D96B96"/>
    <w:rsid w:val="00D96F1E"/>
    <w:rsid w:val="00D974CB"/>
    <w:rsid w:val="00DA2D95"/>
    <w:rsid w:val="00DA3EB9"/>
    <w:rsid w:val="00DA3F78"/>
    <w:rsid w:val="00DA4605"/>
    <w:rsid w:val="00DA46F1"/>
    <w:rsid w:val="00DA4751"/>
    <w:rsid w:val="00DA4B25"/>
    <w:rsid w:val="00DA4B59"/>
    <w:rsid w:val="00DA4F2A"/>
    <w:rsid w:val="00DA578F"/>
    <w:rsid w:val="00DA5C05"/>
    <w:rsid w:val="00DA5C34"/>
    <w:rsid w:val="00DA6739"/>
    <w:rsid w:val="00DA680F"/>
    <w:rsid w:val="00DA69D2"/>
    <w:rsid w:val="00DA6A31"/>
    <w:rsid w:val="00DA6D3D"/>
    <w:rsid w:val="00DA701E"/>
    <w:rsid w:val="00DB0735"/>
    <w:rsid w:val="00DB110E"/>
    <w:rsid w:val="00DB137A"/>
    <w:rsid w:val="00DB16CA"/>
    <w:rsid w:val="00DB3168"/>
    <w:rsid w:val="00DB3268"/>
    <w:rsid w:val="00DB434B"/>
    <w:rsid w:val="00DB5486"/>
    <w:rsid w:val="00DC0800"/>
    <w:rsid w:val="00DC523A"/>
    <w:rsid w:val="00DC5D67"/>
    <w:rsid w:val="00DC5EE0"/>
    <w:rsid w:val="00DC7B0B"/>
    <w:rsid w:val="00DD236E"/>
    <w:rsid w:val="00DD4881"/>
    <w:rsid w:val="00DD5507"/>
    <w:rsid w:val="00DD5904"/>
    <w:rsid w:val="00DD60AB"/>
    <w:rsid w:val="00DD6255"/>
    <w:rsid w:val="00DD6A80"/>
    <w:rsid w:val="00DD78E2"/>
    <w:rsid w:val="00DE1087"/>
    <w:rsid w:val="00DE3B34"/>
    <w:rsid w:val="00DE4172"/>
    <w:rsid w:val="00DE4E57"/>
    <w:rsid w:val="00DE7470"/>
    <w:rsid w:val="00DE7575"/>
    <w:rsid w:val="00DE77E0"/>
    <w:rsid w:val="00DE7831"/>
    <w:rsid w:val="00DF0553"/>
    <w:rsid w:val="00DF2826"/>
    <w:rsid w:val="00DF38C5"/>
    <w:rsid w:val="00DF3E6C"/>
    <w:rsid w:val="00DF4442"/>
    <w:rsid w:val="00DF4CD9"/>
    <w:rsid w:val="00DF5CA0"/>
    <w:rsid w:val="00DF646D"/>
    <w:rsid w:val="00DF7FC5"/>
    <w:rsid w:val="00E007DC"/>
    <w:rsid w:val="00E01079"/>
    <w:rsid w:val="00E0114F"/>
    <w:rsid w:val="00E02472"/>
    <w:rsid w:val="00E02673"/>
    <w:rsid w:val="00E03E91"/>
    <w:rsid w:val="00E03FF8"/>
    <w:rsid w:val="00E043E7"/>
    <w:rsid w:val="00E0447B"/>
    <w:rsid w:val="00E05245"/>
    <w:rsid w:val="00E0556F"/>
    <w:rsid w:val="00E05672"/>
    <w:rsid w:val="00E058DB"/>
    <w:rsid w:val="00E06762"/>
    <w:rsid w:val="00E10587"/>
    <w:rsid w:val="00E10A34"/>
    <w:rsid w:val="00E10D98"/>
    <w:rsid w:val="00E1157E"/>
    <w:rsid w:val="00E129D1"/>
    <w:rsid w:val="00E12CB8"/>
    <w:rsid w:val="00E130BC"/>
    <w:rsid w:val="00E135E6"/>
    <w:rsid w:val="00E17160"/>
    <w:rsid w:val="00E17933"/>
    <w:rsid w:val="00E17C0E"/>
    <w:rsid w:val="00E17CA3"/>
    <w:rsid w:val="00E20B37"/>
    <w:rsid w:val="00E21A10"/>
    <w:rsid w:val="00E22C5D"/>
    <w:rsid w:val="00E22CE0"/>
    <w:rsid w:val="00E24629"/>
    <w:rsid w:val="00E246C3"/>
    <w:rsid w:val="00E24909"/>
    <w:rsid w:val="00E259ED"/>
    <w:rsid w:val="00E275A2"/>
    <w:rsid w:val="00E27BFA"/>
    <w:rsid w:val="00E3177C"/>
    <w:rsid w:val="00E31786"/>
    <w:rsid w:val="00E33E94"/>
    <w:rsid w:val="00E352D1"/>
    <w:rsid w:val="00E36947"/>
    <w:rsid w:val="00E36FDA"/>
    <w:rsid w:val="00E37183"/>
    <w:rsid w:val="00E40B05"/>
    <w:rsid w:val="00E41479"/>
    <w:rsid w:val="00E42171"/>
    <w:rsid w:val="00E427CA"/>
    <w:rsid w:val="00E4285C"/>
    <w:rsid w:val="00E42F4C"/>
    <w:rsid w:val="00E43ECF"/>
    <w:rsid w:val="00E445EA"/>
    <w:rsid w:val="00E45382"/>
    <w:rsid w:val="00E470CB"/>
    <w:rsid w:val="00E474AE"/>
    <w:rsid w:val="00E50270"/>
    <w:rsid w:val="00E50A45"/>
    <w:rsid w:val="00E50F74"/>
    <w:rsid w:val="00E51AB8"/>
    <w:rsid w:val="00E54D69"/>
    <w:rsid w:val="00E56A2E"/>
    <w:rsid w:val="00E56D08"/>
    <w:rsid w:val="00E61262"/>
    <w:rsid w:val="00E624B5"/>
    <w:rsid w:val="00E627FD"/>
    <w:rsid w:val="00E6452E"/>
    <w:rsid w:val="00E64E5B"/>
    <w:rsid w:val="00E64F5F"/>
    <w:rsid w:val="00E65479"/>
    <w:rsid w:val="00E65496"/>
    <w:rsid w:val="00E65E62"/>
    <w:rsid w:val="00E66234"/>
    <w:rsid w:val="00E7035E"/>
    <w:rsid w:val="00E70EFB"/>
    <w:rsid w:val="00E724D6"/>
    <w:rsid w:val="00E72C2F"/>
    <w:rsid w:val="00E73634"/>
    <w:rsid w:val="00E73CCD"/>
    <w:rsid w:val="00E74150"/>
    <w:rsid w:val="00E7540A"/>
    <w:rsid w:val="00E76309"/>
    <w:rsid w:val="00E763CC"/>
    <w:rsid w:val="00E77870"/>
    <w:rsid w:val="00E81197"/>
    <w:rsid w:val="00E81F7A"/>
    <w:rsid w:val="00E82570"/>
    <w:rsid w:val="00E83232"/>
    <w:rsid w:val="00E83AC8"/>
    <w:rsid w:val="00E8689B"/>
    <w:rsid w:val="00E86A35"/>
    <w:rsid w:val="00E91821"/>
    <w:rsid w:val="00E92042"/>
    <w:rsid w:val="00E92084"/>
    <w:rsid w:val="00E920BF"/>
    <w:rsid w:val="00E92581"/>
    <w:rsid w:val="00E93430"/>
    <w:rsid w:val="00E94D9D"/>
    <w:rsid w:val="00E95A29"/>
    <w:rsid w:val="00E96040"/>
    <w:rsid w:val="00E96CF7"/>
    <w:rsid w:val="00E97870"/>
    <w:rsid w:val="00EA18B1"/>
    <w:rsid w:val="00EA1B26"/>
    <w:rsid w:val="00EA294A"/>
    <w:rsid w:val="00EA2991"/>
    <w:rsid w:val="00EA30DE"/>
    <w:rsid w:val="00EA4E6E"/>
    <w:rsid w:val="00EA6652"/>
    <w:rsid w:val="00EA799D"/>
    <w:rsid w:val="00EB0789"/>
    <w:rsid w:val="00EB2366"/>
    <w:rsid w:val="00EB2678"/>
    <w:rsid w:val="00EB32E2"/>
    <w:rsid w:val="00EB3FCE"/>
    <w:rsid w:val="00EB6050"/>
    <w:rsid w:val="00EB68A1"/>
    <w:rsid w:val="00EB7AFD"/>
    <w:rsid w:val="00EC16B2"/>
    <w:rsid w:val="00EC1C1C"/>
    <w:rsid w:val="00EC226F"/>
    <w:rsid w:val="00EC22E1"/>
    <w:rsid w:val="00EC23A5"/>
    <w:rsid w:val="00EC4157"/>
    <w:rsid w:val="00EC4736"/>
    <w:rsid w:val="00EC70B5"/>
    <w:rsid w:val="00EC7283"/>
    <w:rsid w:val="00EC74A5"/>
    <w:rsid w:val="00ED0CED"/>
    <w:rsid w:val="00ED280F"/>
    <w:rsid w:val="00ED2883"/>
    <w:rsid w:val="00ED293E"/>
    <w:rsid w:val="00ED2F0C"/>
    <w:rsid w:val="00ED3CC7"/>
    <w:rsid w:val="00ED4E7C"/>
    <w:rsid w:val="00ED6292"/>
    <w:rsid w:val="00ED6666"/>
    <w:rsid w:val="00ED7D86"/>
    <w:rsid w:val="00ED7FFD"/>
    <w:rsid w:val="00EE13C6"/>
    <w:rsid w:val="00EE40AD"/>
    <w:rsid w:val="00EE42F2"/>
    <w:rsid w:val="00EE4C8E"/>
    <w:rsid w:val="00EE7944"/>
    <w:rsid w:val="00EF0536"/>
    <w:rsid w:val="00EF24A0"/>
    <w:rsid w:val="00EF2545"/>
    <w:rsid w:val="00EF2864"/>
    <w:rsid w:val="00EF3596"/>
    <w:rsid w:val="00EF3CFC"/>
    <w:rsid w:val="00EF3D8A"/>
    <w:rsid w:val="00EF46C9"/>
    <w:rsid w:val="00EF522F"/>
    <w:rsid w:val="00EF57D4"/>
    <w:rsid w:val="00EF6FF9"/>
    <w:rsid w:val="00F009B6"/>
    <w:rsid w:val="00F02409"/>
    <w:rsid w:val="00F0275A"/>
    <w:rsid w:val="00F0491C"/>
    <w:rsid w:val="00F04CEF"/>
    <w:rsid w:val="00F060A3"/>
    <w:rsid w:val="00F065D6"/>
    <w:rsid w:val="00F07130"/>
    <w:rsid w:val="00F1030C"/>
    <w:rsid w:val="00F12260"/>
    <w:rsid w:val="00F13159"/>
    <w:rsid w:val="00F157C2"/>
    <w:rsid w:val="00F17014"/>
    <w:rsid w:val="00F17262"/>
    <w:rsid w:val="00F17DFE"/>
    <w:rsid w:val="00F21842"/>
    <w:rsid w:val="00F24338"/>
    <w:rsid w:val="00F244BA"/>
    <w:rsid w:val="00F25F8A"/>
    <w:rsid w:val="00F2624F"/>
    <w:rsid w:val="00F265A4"/>
    <w:rsid w:val="00F27115"/>
    <w:rsid w:val="00F31A1A"/>
    <w:rsid w:val="00F31EDA"/>
    <w:rsid w:val="00F320C7"/>
    <w:rsid w:val="00F33310"/>
    <w:rsid w:val="00F3343E"/>
    <w:rsid w:val="00F33807"/>
    <w:rsid w:val="00F374CF"/>
    <w:rsid w:val="00F401D7"/>
    <w:rsid w:val="00F416C1"/>
    <w:rsid w:val="00F4329F"/>
    <w:rsid w:val="00F43358"/>
    <w:rsid w:val="00F445DF"/>
    <w:rsid w:val="00F4545A"/>
    <w:rsid w:val="00F50C54"/>
    <w:rsid w:val="00F511BF"/>
    <w:rsid w:val="00F512D4"/>
    <w:rsid w:val="00F52DFD"/>
    <w:rsid w:val="00F5427A"/>
    <w:rsid w:val="00F55284"/>
    <w:rsid w:val="00F6000D"/>
    <w:rsid w:val="00F6152A"/>
    <w:rsid w:val="00F61C09"/>
    <w:rsid w:val="00F61ECB"/>
    <w:rsid w:val="00F628CB"/>
    <w:rsid w:val="00F634EF"/>
    <w:rsid w:val="00F663DF"/>
    <w:rsid w:val="00F66531"/>
    <w:rsid w:val="00F666AF"/>
    <w:rsid w:val="00F671F4"/>
    <w:rsid w:val="00F67B42"/>
    <w:rsid w:val="00F71725"/>
    <w:rsid w:val="00F72662"/>
    <w:rsid w:val="00F726B8"/>
    <w:rsid w:val="00F726D4"/>
    <w:rsid w:val="00F739FE"/>
    <w:rsid w:val="00F74474"/>
    <w:rsid w:val="00F745FF"/>
    <w:rsid w:val="00F748DA"/>
    <w:rsid w:val="00F75FC9"/>
    <w:rsid w:val="00F801C1"/>
    <w:rsid w:val="00F80B29"/>
    <w:rsid w:val="00F82A65"/>
    <w:rsid w:val="00F82D74"/>
    <w:rsid w:val="00F83624"/>
    <w:rsid w:val="00F85750"/>
    <w:rsid w:val="00F86D13"/>
    <w:rsid w:val="00F8762A"/>
    <w:rsid w:val="00F949A7"/>
    <w:rsid w:val="00F94E27"/>
    <w:rsid w:val="00F95356"/>
    <w:rsid w:val="00F9535A"/>
    <w:rsid w:val="00F954E0"/>
    <w:rsid w:val="00F958A7"/>
    <w:rsid w:val="00F95B6B"/>
    <w:rsid w:val="00F973F3"/>
    <w:rsid w:val="00F97EBB"/>
    <w:rsid w:val="00FA0306"/>
    <w:rsid w:val="00FA0A27"/>
    <w:rsid w:val="00FA1811"/>
    <w:rsid w:val="00FA1832"/>
    <w:rsid w:val="00FA26AD"/>
    <w:rsid w:val="00FA30C2"/>
    <w:rsid w:val="00FA40FA"/>
    <w:rsid w:val="00FA617D"/>
    <w:rsid w:val="00FA656A"/>
    <w:rsid w:val="00FA65A5"/>
    <w:rsid w:val="00FA7C64"/>
    <w:rsid w:val="00FB0E96"/>
    <w:rsid w:val="00FB12C1"/>
    <w:rsid w:val="00FB1D39"/>
    <w:rsid w:val="00FB1D44"/>
    <w:rsid w:val="00FB1E54"/>
    <w:rsid w:val="00FB204E"/>
    <w:rsid w:val="00FB2B71"/>
    <w:rsid w:val="00FB4EF8"/>
    <w:rsid w:val="00FB6732"/>
    <w:rsid w:val="00FB67FF"/>
    <w:rsid w:val="00FB76AC"/>
    <w:rsid w:val="00FC238D"/>
    <w:rsid w:val="00FC5172"/>
    <w:rsid w:val="00FC54DE"/>
    <w:rsid w:val="00FC65CA"/>
    <w:rsid w:val="00FC7AFC"/>
    <w:rsid w:val="00FD2B26"/>
    <w:rsid w:val="00FD3764"/>
    <w:rsid w:val="00FD38B8"/>
    <w:rsid w:val="00FD3948"/>
    <w:rsid w:val="00FD521B"/>
    <w:rsid w:val="00FD7E2E"/>
    <w:rsid w:val="00FE0B40"/>
    <w:rsid w:val="00FE1020"/>
    <w:rsid w:val="00FE2B57"/>
    <w:rsid w:val="00FE653B"/>
    <w:rsid w:val="00FE6CDA"/>
    <w:rsid w:val="00FE77EC"/>
    <w:rsid w:val="00FF09D1"/>
    <w:rsid w:val="00FF3481"/>
    <w:rsid w:val="00FF3F2B"/>
    <w:rsid w:val="00FF6D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algun Gothic" w:hAnsi="Cambria"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Document Map"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65E"/>
    <w:rPr>
      <w:rFonts w:ascii="Times New Roman" w:eastAsia="SimSun" w:hAnsi="Times New Roman"/>
      <w:sz w:val="24"/>
      <w:szCs w:val="24"/>
      <w:lang w:eastAsia="zh-CN"/>
    </w:rPr>
  </w:style>
  <w:style w:type="paragraph" w:styleId="2">
    <w:name w:val="heading 2"/>
    <w:basedOn w:val="a"/>
    <w:link w:val="20"/>
    <w:uiPriority w:val="9"/>
    <w:qFormat/>
    <w:locked/>
    <w:rsid w:val="00F726B8"/>
    <w:pPr>
      <w:spacing w:before="100" w:beforeAutospacing="1" w:after="100" w:afterAutospacing="1"/>
      <w:outlineLvl w:val="1"/>
    </w:pPr>
    <w:rPr>
      <w:rFonts w:ascii="Gulim" w:eastAsia="Gulim" w:hAnsi="Gulim"/>
      <w:b/>
      <w:bCs/>
      <w:sz w:val="36"/>
      <w:szCs w:val="36"/>
    </w:rPr>
  </w:style>
  <w:style w:type="paragraph" w:styleId="3">
    <w:name w:val="heading 3"/>
    <w:basedOn w:val="a"/>
    <w:next w:val="a"/>
    <w:link w:val="30"/>
    <w:qFormat/>
    <w:locked/>
    <w:rsid w:val="00CC6888"/>
    <w:pPr>
      <w:keepNext/>
      <w:ind w:leftChars="300" w:left="300" w:hangingChars="200" w:hanging="2000"/>
      <w:outlineLvl w:val="2"/>
    </w:pPr>
    <w:rPr>
      <w:rFonts w:ascii="Malgun Gothic" w:eastAsia="Malgun Gothic" w:hAnsi="Malgun Gothic"/>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C665E"/>
    <w:rPr>
      <w:rFonts w:ascii="Arial" w:hAnsi="Arial" w:cs="Times New Roman"/>
      <w:b/>
      <w:color w:val="5694CE"/>
      <w:sz w:val="20"/>
      <w:u w:val="none"/>
      <w:effect w:val="none"/>
    </w:rPr>
  </w:style>
  <w:style w:type="paragraph" w:styleId="a4">
    <w:name w:val="header"/>
    <w:basedOn w:val="a"/>
    <w:link w:val="a5"/>
    <w:uiPriority w:val="99"/>
    <w:rsid w:val="003C665E"/>
    <w:pPr>
      <w:tabs>
        <w:tab w:val="center" w:pos="4320"/>
        <w:tab w:val="right" w:pos="8640"/>
      </w:tabs>
    </w:pPr>
    <w:rPr>
      <w:rFonts w:ascii="Times" w:eastAsia="Malgun Gothic" w:hAnsi="Times"/>
      <w:sz w:val="20"/>
      <w:szCs w:val="20"/>
    </w:rPr>
  </w:style>
  <w:style w:type="character" w:customStyle="1" w:styleId="a5">
    <w:name w:val="Верхний колонтитул Знак"/>
    <w:link w:val="a4"/>
    <w:uiPriority w:val="99"/>
    <w:locked/>
    <w:rsid w:val="003C665E"/>
    <w:rPr>
      <w:rFonts w:ascii="Times" w:hAnsi="Times" w:cs="Times New Roman"/>
      <w:sz w:val="20"/>
      <w:szCs w:val="20"/>
      <w:lang w:eastAsia="zh-CN"/>
    </w:rPr>
  </w:style>
  <w:style w:type="paragraph" w:styleId="a6">
    <w:name w:val="footer"/>
    <w:basedOn w:val="a"/>
    <w:link w:val="a7"/>
    <w:uiPriority w:val="99"/>
    <w:rsid w:val="003C665E"/>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a7">
    <w:name w:val="Нижний колонтитул Знак"/>
    <w:link w:val="a6"/>
    <w:uiPriority w:val="99"/>
    <w:locked/>
    <w:rsid w:val="003C665E"/>
    <w:rPr>
      <w:rFonts w:ascii="Times New Roman" w:hAnsi="Times New Roman" w:cs="Times New Roman"/>
      <w:sz w:val="20"/>
      <w:szCs w:val="20"/>
      <w:lang w:eastAsia="zh-CN"/>
    </w:rPr>
  </w:style>
  <w:style w:type="character" w:styleId="a8">
    <w:name w:val="page number"/>
    <w:uiPriority w:val="99"/>
    <w:rsid w:val="003C665E"/>
    <w:rPr>
      <w:rFonts w:cs="Times New Roman"/>
    </w:rPr>
  </w:style>
  <w:style w:type="paragraph" w:customStyle="1" w:styleId="LightGrid-Accent31">
    <w:name w:val="Light Grid - Accent 31"/>
    <w:basedOn w:val="a"/>
    <w:uiPriority w:val="34"/>
    <w:qFormat/>
    <w:rsid w:val="003C665E"/>
    <w:pPr>
      <w:ind w:left="720"/>
    </w:pPr>
    <w:rPr>
      <w:rFonts w:ascii="Calibri" w:eastAsia="Malgun Gothic" w:hAnsi="Calibri" w:cs="Calibri"/>
      <w:sz w:val="22"/>
      <w:szCs w:val="22"/>
      <w:lang w:eastAsia="en-US"/>
    </w:rPr>
  </w:style>
  <w:style w:type="paragraph" w:styleId="a9">
    <w:name w:val="Balloon Text"/>
    <w:basedOn w:val="a"/>
    <w:link w:val="aa"/>
    <w:uiPriority w:val="99"/>
    <w:semiHidden/>
    <w:rsid w:val="006C2587"/>
    <w:rPr>
      <w:rFonts w:ascii="Lucida Grande" w:hAnsi="Lucida Grande"/>
      <w:sz w:val="18"/>
      <w:szCs w:val="18"/>
    </w:rPr>
  </w:style>
  <w:style w:type="character" w:customStyle="1" w:styleId="aa">
    <w:name w:val="Текст выноски Знак"/>
    <w:link w:val="a9"/>
    <w:uiPriority w:val="99"/>
    <w:semiHidden/>
    <w:locked/>
    <w:rsid w:val="006C2587"/>
    <w:rPr>
      <w:rFonts w:ascii="Lucida Grande" w:eastAsia="SimSun" w:hAnsi="Lucida Grande" w:cs="Lucida Grande"/>
      <w:sz w:val="18"/>
      <w:szCs w:val="18"/>
      <w:lang w:eastAsia="zh-CN"/>
    </w:rPr>
  </w:style>
  <w:style w:type="character" w:styleId="ab">
    <w:name w:val="annotation reference"/>
    <w:uiPriority w:val="99"/>
    <w:rsid w:val="00C70784"/>
    <w:rPr>
      <w:rFonts w:cs="Times New Roman"/>
      <w:sz w:val="18"/>
      <w:szCs w:val="18"/>
    </w:rPr>
  </w:style>
  <w:style w:type="paragraph" w:styleId="ac">
    <w:name w:val="annotation text"/>
    <w:basedOn w:val="a"/>
    <w:link w:val="ad"/>
    <w:uiPriority w:val="99"/>
    <w:rsid w:val="00C70784"/>
    <w:rPr>
      <w:sz w:val="20"/>
      <w:szCs w:val="20"/>
    </w:rPr>
  </w:style>
  <w:style w:type="character" w:customStyle="1" w:styleId="ad">
    <w:name w:val="Текст примечания Знак"/>
    <w:link w:val="ac"/>
    <w:uiPriority w:val="99"/>
    <w:locked/>
    <w:rsid w:val="00C70784"/>
    <w:rPr>
      <w:rFonts w:ascii="Times New Roman" w:eastAsia="SimSun" w:hAnsi="Times New Roman" w:cs="Times New Roman"/>
      <w:lang w:eastAsia="zh-CN"/>
    </w:rPr>
  </w:style>
  <w:style w:type="paragraph" w:styleId="ae">
    <w:name w:val="annotation subject"/>
    <w:basedOn w:val="ac"/>
    <w:next w:val="ac"/>
    <w:link w:val="af"/>
    <w:uiPriority w:val="99"/>
    <w:semiHidden/>
    <w:rsid w:val="00C70784"/>
    <w:rPr>
      <w:b/>
      <w:bCs/>
    </w:rPr>
  </w:style>
  <w:style w:type="character" w:customStyle="1" w:styleId="af">
    <w:name w:val="Тема примечания Знак"/>
    <w:link w:val="ae"/>
    <w:uiPriority w:val="99"/>
    <w:semiHidden/>
    <w:locked/>
    <w:rsid w:val="00C70784"/>
    <w:rPr>
      <w:rFonts w:ascii="Times New Roman" w:eastAsia="SimSun" w:hAnsi="Times New Roman" w:cs="Times New Roman"/>
      <w:b/>
      <w:bCs/>
      <w:sz w:val="20"/>
      <w:szCs w:val="20"/>
      <w:lang w:eastAsia="zh-CN"/>
    </w:rPr>
  </w:style>
  <w:style w:type="paragraph" w:customStyle="1" w:styleId="LightList-Accent31">
    <w:name w:val="Light List - Accent 31"/>
    <w:hidden/>
    <w:uiPriority w:val="99"/>
    <w:semiHidden/>
    <w:rsid w:val="00F4545A"/>
    <w:rPr>
      <w:rFonts w:ascii="Times New Roman" w:eastAsia="SimSun" w:hAnsi="Times New Roman"/>
      <w:sz w:val="24"/>
      <w:szCs w:val="24"/>
      <w:lang w:eastAsia="zh-CN"/>
    </w:rPr>
  </w:style>
  <w:style w:type="character" w:styleId="af0">
    <w:name w:val="FollowedHyperlink"/>
    <w:uiPriority w:val="99"/>
    <w:semiHidden/>
    <w:rsid w:val="005560E0"/>
    <w:rPr>
      <w:rFonts w:cs="Times New Roman"/>
      <w:color w:val="800080"/>
      <w:u w:val="single"/>
    </w:rPr>
  </w:style>
  <w:style w:type="paragraph" w:styleId="af1">
    <w:name w:val="Normal (Web)"/>
    <w:basedOn w:val="a"/>
    <w:uiPriority w:val="99"/>
    <w:rsid w:val="00B954A7"/>
    <w:pPr>
      <w:spacing w:before="100" w:beforeAutospacing="1" w:after="100" w:afterAutospacing="1"/>
    </w:pPr>
    <w:rPr>
      <w:rFonts w:ascii="Gulim" w:eastAsia="Malgun Gothic" w:hAnsi="Gulim" w:cs="Gulim"/>
      <w:lang w:eastAsia="ko-KR"/>
    </w:rPr>
  </w:style>
  <w:style w:type="paragraph" w:customStyle="1" w:styleId="ParaAttribute3">
    <w:name w:val="ParaAttribute3"/>
    <w:uiPriority w:val="99"/>
    <w:rsid w:val="00AF77AC"/>
    <w:pPr>
      <w:wordWrap w:val="0"/>
      <w:jc w:val="both"/>
    </w:pPr>
    <w:rPr>
      <w:rFonts w:ascii="Times New Roman" w:eastAsia="Batang" w:hAnsi="Times New Roman"/>
    </w:rPr>
  </w:style>
  <w:style w:type="character" w:customStyle="1" w:styleId="CharAttribute4">
    <w:name w:val="CharAttribute4"/>
    <w:uiPriority w:val="99"/>
    <w:rsid w:val="00AF77AC"/>
    <w:rPr>
      <w:rFonts w:ascii="Arial" w:eastAsia="Times New Roman"/>
      <w:b/>
      <w:sz w:val="24"/>
    </w:rPr>
  </w:style>
  <w:style w:type="paragraph" w:customStyle="1" w:styleId="ParaAttribute1">
    <w:name w:val="ParaAttribute1"/>
    <w:uiPriority w:val="99"/>
    <w:rsid w:val="002052E4"/>
    <w:pPr>
      <w:widowControl w:val="0"/>
      <w:wordWrap w:val="0"/>
      <w:jc w:val="both"/>
    </w:pPr>
    <w:rPr>
      <w:rFonts w:ascii="Times New Roman" w:hAnsi="Times New Roman"/>
    </w:rPr>
  </w:style>
  <w:style w:type="character" w:customStyle="1" w:styleId="CharAttribute23">
    <w:name w:val="CharAttribute23"/>
    <w:uiPriority w:val="99"/>
    <w:rsid w:val="002052E4"/>
    <w:rPr>
      <w:rFonts w:ascii="Arial" w:eastAsia="Times New Roman"/>
      <w:color w:val="222222"/>
      <w:sz w:val="24"/>
    </w:rPr>
  </w:style>
  <w:style w:type="character" w:customStyle="1" w:styleId="CharAttribute24">
    <w:name w:val="CharAttribute24"/>
    <w:uiPriority w:val="99"/>
    <w:rsid w:val="002052E4"/>
    <w:rPr>
      <w:rFonts w:ascii="Arial" w:eastAsia="Times New Roman"/>
      <w:b/>
      <w:color w:val="222222"/>
      <w:sz w:val="24"/>
    </w:rPr>
  </w:style>
  <w:style w:type="character" w:styleId="af2">
    <w:name w:val="Emphasis"/>
    <w:uiPriority w:val="20"/>
    <w:qFormat/>
    <w:locked/>
    <w:rsid w:val="00DE4172"/>
    <w:rPr>
      <w:i/>
      <w:iCs/>
    </w:rPr>
  </w:style>
  <w:style w:type="character" w:customStyle="1" w:styleId="apple-converted-space">
    <w:name w:val="apple-converted-space"/>
    <w:basedOn w:val="a0"/>
    <w:rsid w:val="00DE4172"/>
  </w:style>
  <w:style w:type="character" w:customStyle="1" w:styleId="20">
    <w:name w:val="Заголовок 2 Знак"/>
    <w:link w:val="2"/>
    <w:uiPriority w:val="9"/>
    <w:rsid w:val="00F726B8"/>
    <w:rPr>
      <w:rFonts w:ascii="Gulim" w:eastAsia="Gulim" w:hAnsi="Gulim" w:cs="Gulim"/>
      <w:b/>
      <w:bCs/>
      <w:sz w:val="36"/>
      <w:szCs w:val="36"/>
    </w:rPr>
  </w:style>
  <w:style w:type="character" w:customStyle="1" w:styleId="30">
    <w:name w:val="Заголовок 3 Знак"/>
    <w:link w:val="3"/>
    <w:semiHidden/>
    <w:rsid w:val="00CC6888"/>
    <w:rPr>
      <w:rFonts w:ascii="Malgun Gothic" w:eastAsia="Malgun Gothic" w:hAnsi="Malgun Gothic" w:cs="Times New Roman"/>
      <w:sz w:val="24"/>
      <w:szCs w:val="24"/>
      <w:lang w:eastAsia="zh-CN"/>
    </w:rPr>
  </w:style>
  <w:style w:type="character" w:styleId="af3">
    <w:name w:val="Strong"/>
    <w:uiPriority w:val="22"/>
    <w:qFormat/>
    <w:locked/>
    <w:rsid w:val="00CC6888"/>
    <w:rPr>
      <w:b/>
      <w:bCs/>
    </w:rPr>
  </w:style>
  <w:style w:type="paragraph" w:customStyle="1" w:styleId="NoSpacing1">
    <w:name w:val="No Spacing1"/>
    <w:uiPriority w:val="1"/>
    <w:qFormat/>
    <w:rsid w:val="00D82184"/>
    <w:rPr>
      <w:rFonts w:ascii="Times New Roman" w:eastAsia="SimSun" w:hAnsi="Times New Roman"/>
      <w:sz w:val="24"/>
      <w:szCs w:val="24"/>
      <w:lang w:eastAsia="zh-CN"/>
    </w:rPr>
  </w:style>
  <w:style w:type="character" w:customStyle="1" w:styleId="apple-tab-span">
    <w:name w:val="apple-tab-span"/>
    <w:basedOn w:val="a0"/>
    <w:rsid w:val="002421EF"/>
  </w:style>
  <w:style w:type="paragraph" w:customStyle="1" w:styleId="1">
    <w:name w:val="표준1"/>
    <w:rsid w:val="00CD23BC"/>
    <w:rPr>
      <w:rFonts w:ascii="Times New Roman" w:eastAsia="MS Mincho" w:hAnsi="Times New Roman"/>
      <w:color w:val="000000"/>
      <w:sz w:val="24"/>
    </w:rPr>
  </w:style>
  <w:style w:type="paragraph" w:styleId="af4">
    <w:name w:val="Document Map"/>
    <w:basedOn w:val="a"/>
    <w:link w:val="af5"/>
    <w:semiHidden/>
    <w:rsid w:val="005D7042"/>
    <w:pPr>
      <w:widowControl w:val="0"/>
      <w:shd w:val="clear" w:color="auto" w:fill="000080"/>
      <w:wordWrap w:val="0"/>
      <w:adjustRightInd w:val="0"/>
      <w:spacing w:line="360" w:lineRule="atLeast"/>
      <w:jc w:val="both"/>
      <w:textAlignment w:val="baseline"/>
    </w:pPr>
    <w:rPr>
      <w:rFonts w:ascii="Arial" w:eastAsia="Dotum" w:hAnsi="Arial"/>
      <w:sz w:val="20"/>
      <w:szCs w:val="20"/>
      <w:lang w:eastAsia="ko-KR"/>
    </w:rPr>
  </w:style>
  <w:style w:type="character" w:customStyle="1" w:styleId="af5">
    <w:name w:val="Схема документа Знак"/>
    <w:basedOn w:val="a0"/>
    <w:link w:val="af4"/>
    <w:semiHidden/>
    <w:rsid w:val="005D7042"/>
    <w:rPr>
      <w:rFonts w:ascii="Arial" w:eastAsia="Dotum" w:hAnsi="Arial"/>
      <w:shd w:val="clear" w:color="auto" w:fill="000080"/>
    </w:rPr>
  </w:style>
  <w:style w:type="paragraph" w:styleId="af6">
    <w:name w:val="Revision"/>
    <w:hidden/>
    <w:uiPriority w:val="99"/>
    <w:semiHidden/>
    <w:rsid w:val="00914BD1"/>
    <w:rPr>
      <w:rFonts w:ascii="Times New Roman" w:eastAsia="SimSu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algun Gothic" w:hAnsi="Cambria"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Document Map"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65E"/>
    <w:rPr>
      <w:rFonts w:ascii="Times New Roman" w:eastAsia="SimSun" w:hAnsi="Times New Roman"/>
      <w:sz w:val="24"/>
      <w:szCs w:val="24"/>
      <w:lang w:eastAsia="zh-CN"/>
    </w:rPr>
  </w:style>
  <w:style w:type="paragraph" w:styleId="Heading2">
    <w:name w:val="heading 2"/>
    <w:basedOn w:val="Normal"/>
    <w:link w:val="2Char"/>
    <w:uiPriority w:val="9"/>
    <w:qFormat/>
    <w:locked/>
    <w:rsid w:val="00F726B8"/>
    <w:pPr>
      <w:spacing w:before="100" w:beforeAutospacing="1" w:after="100" w:afterAutospacing="1"/>
      <w:outlineLvl w:val="1"/>
    </w:pPr>
    <w:rPr>
      <w:rFonts w:ascii="Gulim" w:eastAsia="Gulim" w:hAnsi="Gulim"/>
      <w:b/>
      <w:bCs/>
      <w:sz w:val="36"/>
      <w:szCs w:val="36"/>
    </w:rPr>
  </w:style>
  <w:style w:type="paragraph" w:styleId="Heading3">
    <w:name w:val="heading 3"/>
    <w:basedOn w:val="Normal"/>
    <w:next w:val="Normal"/>
    <w:link w:val="3Char"/>
    <w:qFormat/>
    <w:locked/>
    <w:rsid w:val="00CC6888"/>
    <w:pPr>
      <w:keepNext/>
      <w:ind w:leftChars="300" w:left="300" w:hangingChars="200" w:hanging="2000"/>
      <w:outlineLvl w:val="2"/>
    </w:pPr>
    <w:rPr>
      <w:rFonts w:ascii="Malgun Gothic" w:eastAsia="Malgun Gothic" w:hAnsi="Malgun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C665E"/>
    <w:rPr>
      <w:rFonts w:ascii="Arial" w:hAnsi="Arial" w:cs="Times New Roman"/>
      <w:b/>
      <w:color w:val="5694CE"/>
      <w:sz w:val="20"/>
      <w:u w:val="none"/>
      <w:effect w:val="none"/>
    </w:rPr>
  </w:style>
  <w:style w:type="paragraph" w:styleId="Header">
    <w:name w:val="header"/>
    <w:basedOn w:val="Normal"/>
    <w:link w:val="Char"/>
    <w:uiPriority w:val="99"/>
    <w:rsid w:val="003C665E"/>
    <w:pPr>
      <w:tabs>
        <w:tab w:val="center" w:pos="4320"/>
        <w:tab w:val="right" w:pos="8640"/>
      </w:tabs>
    </w:pPr>
    <w:rPr>
      <w:rFonts w:ascii="Times" w:eastAsia="Malgun Gothic" w:hAnsi="Times"/>
      <w:sz w:val="20"/>
      <w:szCs w:val="20"/>
    </w:rPr>
  </w:style>
  <w:style w:type="character" w:customStyle="1" w:styleId="Char">
    <w:name w:val="머리글 Char"/>
    <w:link w:val="Header"/>
    <w:uiPriority w:val="99"/>
    <w:locked/>
    <w:rsid w:val="003C665E"/>
    <w:rPr>
      <w:rFonts w:ascii="Times" w:hAnsi="Times" w:cs="Times New Roman"/>
      <w:sz w:val="20"/>
      <w:szCs w:val="20"/>
      <w:lang w:eastAsia="zh-CN"/>
    </w:rPr>
  </w:style>
  <w:style w:type="paragraph" w:styleId="Footer">
    <w:name w:val="footer"/>
    <w:basedOn w:val="Normal"/>
    <w:link w:val="Char0"/>
    <w:uiPriority w:val="99"/>
    <w:rsid w:val="003C665E"/>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Char0">
    <w:name w:val="바닥글 Char"/>
    <w:link w:val="Footer"/>
    <w:uiPriority w:val="99"/>
    <w:locked/>
    <w:rsid w:val="003C665E"/>
    <w:rPr>
      <w:rFonts w:ascii="Times New Roman" w:hAnsi="Times New Roman" w:cs="Times New Roman"/>
      <w:sz w:val="20"/>
      <w:szCs w:val="20"/>
      <w:lang w:eastAsia="zh-CN"/>
    </w:rPr>
  </w:style>
  <w:style w:type="character" w:styleId="PageNumber">
    <w:name w:val="page number"/>
    <w:uiPriority w:val="99"/>
    <w:rsid w:val="003C665E"/>
    <w:rPr>
      <w:rFonts w:cs="Times New Roman"/>
    </w:rPr>
  </w:style>
  <w:style w:type="paragraph" w:customStyle="1" w:styleId="LightGrid-Accent31">
    <w:name w:val="Light Grid - Accent 31"/>
    <w:basedOn w:val="Normal"/>
    <w:uiPriority w:val="34"/>
    <w:qFormat/>
    <w:rsid w:val="003C665E"/>
    <w:pPr>
      <w:ind w:left="720"/>
    </w:pPr>
    <w:rPr>
      <w:rFonts w:ascii="Calibri" w:eastAsia="Malgun Gothic" w:hAnsi="Calibri" w:cs="Calibri"/>
      <w:sz w:val="22"/>
      <w:szCs w:val="22"/>
      <w:lang w:eastAsia="en-US"/>
    </w:rPr>
  </w:style>
  <w:style w:type="paragraph" w:styleId="BalloonText">
    <w:name w:val="Balloon Text"/>
    <w:basedOn w:val="Normal"/>
    <w:link w:val="Char1"/>
    <w:uiPriority w:val="99"/>
    <w:semiHidden/>
    <w:rsid w:val="006C2587"/>
    <w:rPr>
      <w:rFonts w:ascii="Lucida Grande" w:hAnsi="Lucida Grande"/>
      <w:sz w:val="18"/>
      <w:szCs w:val="18"/>
    </w:rPr>
  </w:style>
  <w:style w:type="character" w:customStyle="1" w:styleId="Char1">
    <w:name w:val="풍선 도움말 텍스트 Char"/>
    <w:link w:val="BalloonText"/>
    <w:uiPriority w:val="99"/>
    <w:semiHidden/>
    <w:locked/>
    <w:rsid w:val="006C2587"/>
    <w:rPr>
      <w:rFonts w:ascii="Lucida Grande" w:eastAsia="SimSun" w:hAnsi="Lucida Grande" w:cs="Lucida Grande"/>
      <w:sz w:val="18"/>
      <w:szCs w:val="18"/>
      <w:lang w:eastAsia="zh-CN"/>
    </w:rPr>
  </w:style>
  <w:style w:type="character" w:styleId="CommentReference">
    <w:name w:val="annotation reference"/>
    <w:uiPriority w:val="99"/>
    <w:rsid w:val="00C70784"/>
    <w:rPr>
      <w:rFonts w:cs="Times New Roman"/>
      <w:sz w:val="18"/>
      <w:szCs w:val="18"/>
    </w:rPr>
  </w:style>
  <w:style w:type="paragraph" w:styleId="CommentText">
    <w:name w:val="annotation text"/>
    <w:basedOn w:val="Normal"/>
    <w:link w:val="Char2"/>
    <w:uiPriority w:val="99"/>
    <w:rsid w:val="00C70784"/>
    <w:rPr>
      <w:sz w:val="20"/>
      <w:szCs w:val="20"/>
    </w:rPr>
  </w:style>
  <w:style w:type="character" w:customStyle="1" w:styleId="Char2">
    <w:name w:val="메모 텍스트 Char"/>
    <w:link w:val="CommentText"/>
    <w:uiPriority w:val="99"/>
    <w:locked/>
    <w:rsid w:val="00C70784"/>
    <w:rPr>
      <w:rFonts w:ascii="Times New Roman" w:eastAsia="SimSun" w:hAnsi="Times New Roman" w:cs="Times New Roman"/>
      <w:lang w:eastAsia="zh-CN"/>
    </w:rPr>
  </w:style>
  <w:style w:type="paragraph" w:styleId="CommentSubject">
    <w:name w:val="annotation subject"/>
    <w:basedOn w:val="CommentText"/>
    <w:next w:val="CommentText"/>
    <w:link w:val="Char3"/>
    <w:uiPriority w:val="99"/>
    <w:semiHidden/>
    <w:rsid w:val="00C70784"/>
    <w:rPr>
      <w:b/>
      <w:bCs/>
    </w:rPr>
  </w:style>
  <w:style w:type="character" w:customStyle="1" w:styleId="Char3">
    <w:name w:val="메모 주제 Char"/>
    <w:link w:val="CommentSubject"/>
    <w:uiPriority w:val="99"/>
    <w:semiHidden/>
    <w:locked/>
    <w:rsid w:val="00C70784"/>
    <w:rPr>
      <w:rFonts w:ascii="Times New Roman" w:eastAsia="SimSun" w:hAnsi="Times New Roman" w:cs="Times New Roman"/>
      <w:b/>
      <w:bCs/>
      <w:sz w:val="20"/>
      <w:szCs w:val="20"/>
      <w:lang w:eastAsia="zh-CN"/>
    </w:rPr>
  </w:style>
  <w:style w:type="paragraph" w:customStyle="1" w:styleId="LightList-Accent31">
    <w:name w:val="Light List - Accent 31"/>
    <w:hidden/>
    <w:uiPriority w:val="99"/>
    <w:semiHidden/>
    <w:rsid w:val="00F4545A"/>
    <w:rPr>
      <w:rFonts w:ascii="Times New Roman" w:eastAsia="SimSun" w:hAnsi="Times New Roman"/>
      <w:sz w:val="24"/>
      <w:szCs w:val="24"/>
      <w:lang w:eastAsia="zh-CN"/>
    </w:rPr>
  </w:style>
  <w:style w:type="character" w:styleId="FollowedHyperlink">
    <w:name w:val="FollowedHyperlink"/>
    <w:uiPriority w:val="99"/>
    <w:semiHidden/>
    <w:rsid w:val="005560E0"/>
    <w:rPr>
      <w:rFonts w:cs="Times New Roman"/>
      <w:color w:val="800080"/>
      <w:u w:val="single"/>
    </w:rPr>
  </w:style>
  <w:style w:type="paragraph" w:styleId="NormalWeb">
    <w:name w:val="Normal (Web)"/>
    <w:basedOn w:val="Normal"/>
    <w:uiPriority w:val="99"/>
    <w:rsid w:val="00B954A7"/>
    <w:pPr>
      <w:spacing w:before="100" w:beforeAutospacing="1" w:after="100" w:afterAutospacing="1"/>
    </w:pPr>
    <w:rPr>
      <w:rFonts w:ascii="Gulim" w:eastAsia="Malgun Gothic" w:hAnsi="Gulim" w:cs="Gulim"/>
      <w:lang w:eastAsia="ko-KR"/>
    </w:rPr>
  </w:style>
  <w:style w:type="paragraph" w:customStyle="1" w:styleId="ParaAttribute3">
    <w:name w:val="ParaAttribute3"/>
    <w:uiPriority w:val="99"/>
    <w:rsid w:val="00AF77AC"/>
    <w:pPr>
      <w:wordWrap w:val="0"/>
      <w:jc w:val="both"/>
    </w:pPr>
    <w:rPr>
      <w:rFonts w:ascii="Times New Roman" w:eastAsia="Batang" w:hAnsi="Times New Roman"/>
    </w:rPr>
  </w:style>
  <w:style w:type="character" w:customStyle="1" w:styleId="CharAttribute4">
    <w:name w:val="CharAttribute4"/>
    <w:uiPriority w:val="99"/>
    <w:rsid w:val="00AF77AC"/>
    <w:rPr>
      <w:rFonts w:ascii="Arial" w:eastAsia="Times New Roman"/>
      <w:b/>
      <w:sz w:val="24"/>
    </w:rPr>
  </w:style>
  <w:style w:type="paragraph" w:customStyle="1" w:styleId="ParaAttribute1">
    <w:name w:val="ParaAttribute1"/>
    <w:uiPriority w:val="99"/>
    <w:rsid w:val="002052E4"/>
    <w:pPr>
      <w:widowControl w:val="0"/>
      <w:wordWrap w:val="0"/>
      <w:jc w:val="both"/>
    </w:pPr>
    <w:rPr>
      <w:rFonts w:ascii="Times New Roman" w:hAnsi="Times New Roman"/>
    </w:rPr>
  </w:style>
  <w:style w:type="character" w:customStyle="1" w:styleId="CharAttribute23">
    <w:name w:val="CharAttribute23"/>
    <w:uiPriority w:val="99"/>
    <w:rsid w:val="002052E4"/>
    <w:rPr>
      <w:rFonts w:ascii="Arial" w:eastAsia="Times New Roman"/>
      <w:color w:val="222222"/>
      <w:sz w:val="24"/>
    </w:rPr>
  </w:style>
  <w:style w:type="character" w:customStyle="1" w:styleId="CharAttribute24">
    <w:name w:val="CharAttribute24"/>
    <w:uiPriority w:val="99"/>
    <w:rsid w:val="002052E4"/>
    <w:rPr>
      <w:rFonts w:ascii="Arial" w:eastAsia="Times New Roman"/>
      <w:b/>
      <w:color w:val="222222"/>
      <w:sz w:val="24"/>
    </w:rPr>
  </w:style>
  <w:style w:type="character" w:styleId="Emphasis">
    <w:name w:val="Emphasis"/>
    <w:uiPriority w:val="20"/>
    <w:qFormat/>
    <w:locked/>
    <w:rsid w:val="00DE4172"/>
    <w:rPr>
      <w:i/>
      <w:iCs/>
    </w:rPr>
  </w:style>
  <w:style w:type="character" w:customStyle="1" w:styleId="apple-converted-space">
    <w:name w:val="apple-converted-space"/>
    <w:basedOn w:val="DefaultParagraphFont"/>
    <w:rsid w:val="00DE4172"/>
  </w:style>
  <w:style w:type="character" w:customStyle="1" w:styleId="2Char">
    <w:name w:val="제목 2 Char"/>
    <w:link w:val="Heading2"/>
    <w:uiPriority w:val="9"/>
    <w:rsid w:val="00F726B8"/>
    <w:rPr>
      <w:rFonts w:ascii="Gulim" w:eastAsia="Gulim" w:hAnsi="Gulim" w:cs="Gulim"/>
      <w:b/>
      <w:bCs/>
      <w:sz w:val="36"/>
      <w:szCs w:val="36"/>
    </w:rPr>
  </w:style>
  <w:style w:type="character" w:customStyle="1" w:styleId="3Char">
    <w:name w:val="제목 3 Char"/>
    <w:link w:val="Heading3"/>
    <w:semiHidden/>
    <w:rsid w:val="00CC6888"/>
    <w:rPr>
      <w:rFonts w:ascii="Malgun Gothic" w:eastAsia="Malgun Gothic" w:hAnsi="Malgun Gothic" w:cs="Times New Roman"/>
      <w:sz w:val="24"/>
      <w:szCs w:val="24"/>
      <w:lang w:eastAsia="zh-CN"/>
    </w:rPr>
  </w:style>
  <w:style w:type="character" w:styleId="Strong">
    <w:name w:val="Strong"/>
    <w:uiPriority w:val="22"/>
    <w:qFormat/>
    <w:locked/>
    <w:rsid w:val="00CC6888"/>
    <w:rPr>
      <w:b/>
      <w:bCs/>
    </w:rPr>
  </w:style>
  <w:style w:type="paragraph" w:customStyle="1" w:styleId="NoSpacing1">
    <w:name w:val="No Spacing1"/>
    <w:uiPriority w:val="1"/>
    <w:qFormat/>
    <w:rsid w:val="00D82184"/>
    <w:rPr>
      <w:rFonts w:ascii="Times New Roman" w:eastAsia="SimSun" w:hAnsi="Times New Roman"/>
      <w:sz w:val="24"/>
      <w:szCs w:val="24"/>
      <w:lang w:eastAsia="zh-CN"/>
    </w:rPr>
  </w:style>
  <w:style w:type="character" w:customStyle="1" w:styleId="apple-tab-span">
    <w:name w:val="apple-tab-span"/>
    <w:basedOn w:val="DefaultParagraphFont"/>
    <w:rsid w:val="002421EF"/>
  </w:style>
  <w:style w:type="paragraph" w:customStyle="1" w:styleId="1">
    <w:name w:val="표준1"/>
    <w:rsid w:val="00CD23BC"/>
    <w:rPr>
      <w:rFonts w:ascii="Times New Roman" w:eastAsia="MS Mincho" w:hAnsi="Times New Roman"/>
      <w:color w:val="000000"/>
      <w:sz w:val="24"/>
    </w:rPr>
  </w:style>
  <w:style w:type="paragraph" w:styleId="DocumentMap">
    <w:name w:val="Document Map"/>
    <w:basedOn w:val="Normal"/>
    <w:link w:val="Char4"/>
    <w:semiHidden/>
    <w:rsid w:val="005D7042"/>
    <w:pPr>
      <w:widowControl w:val="0"/>
      <w:shd w:val="clear" w:color="auto" w:fill="000080"/>
      <w:wordWrap w:val="0"/>
      <w:adjustRightInd w:val="0"/>
      <w:spacing w:line="360" w:lineRule="atLeast"/>
      <w:jc w:val="both"/>
      <w:textAlignment w:val="baseline"/>
    </w:pPr>
    <w:rPr>
      <w:rFonts w:ascii="Arial" w:eastAsia="Dotum" w:hAnsi="Arial"/>
      <w:sz w:val="20"/>
      <w:szCs w:val="20"/>
      <w:lang w:eastAsia="ko-KR"/>
    </w:rPr>
  </w:style>
  <w:style w:type="character" w:customStyle="1" w:styleId="Char4">
    <w:name w:val="문서 구조 Char"/>
    <w:basedOn w:val="DefaultParagraphFont"/>
    <w:link w:val="DocumentMap"/>
    <w:semiHidden/>
    <w:rsid w:val="005D7042"/>
    <w:rPr>
      <w:rFonts w:ascii="Arial" w:eastAsia="Dotum" w:hAnsi="Arial"/>
      <w:shd w:val="clear" w:color="auto" w:fill="000080"/>
    </w:rPr>
  </w:style>
  <w:style w:type="paragraph" w:styleId="Revision">
    <w:name w:val="Revision"/>
    <w:hidden/>
    <w:uiPriority w:val="99"/>
    <w:semiHidden/>
    <w:rsid w:val="00914BD1"/>
    <w:rPr>
      <w:rFonts w:ascii="Times New Roman" w:eastAsia="SimSu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8190081">
      <w:bodyDiv w:val="1"/>
      <w:marLeft w:val="0"/>
      <w:marRight w:val="0"/>
      <w:marTop w:val="0"/>
      <w:marBottom w:val="0"/>
      <w:divBdr>
        <w:top w:val="none" w:sz="0" w:space="0" w:color="auto"/>
        <w:left w:val="none" w:sz="0" w:space="0" w:color="auto"/>
        <w:bottom w:val="none" w:sz="0" w:space="0" w:color="auto"/>
        <w:right w:val="none" w:sz="0" w:space="0" w:color="auto"/>
      </w:divBdr>
    </w:div>
    <w:div w:id="61299140">
      <w:bodyDiv w:val="1"/>
      <w:marLeft w:val="0"/>
      <w:marRight w:val="0"/>
      <w:marTop w:val="0"/>
      <w:marBottom w:val="0"/>
      <w:divBdr>
        <w:top w:val="none" w:sz="0" w:space="0" w:color="auto"/>
        <w:left w:val="none" w:sz="0" w:space="0" w:color="auto"/>
        <w:bottom w:val="none" w:sz="0" w:space="0" w:color="auto"/>
        <w:right w:val="none" w:sz="0" w:space="0" w:color="auto"/>
      </w:divBdr>
    </w:div>
    <w:div w:id="90130496">
      <w:bodyDiv w:val="1"/>
      <w:marLeft w:val="0"/>
      <w:marRight w:val="0"/>
      <w:marTop w:val="0"/>
      <w:marBottom w:val="0"/>
      <w:divBdr>
        <w:top w:val="none" w:sz="0" w:space="0" w:color="auto"/>
        <w:left w:val="none" w:sz="0" w:space="0" w:color="auto"/>
        <w:bottom w:val="none" w:sz="0" w:space="0" w:color="auto"/>
        <w:right w:val="none" w:sz="0" w:space="0" w:color="auto"/>
      </w:divBdr>
    </w:div>
    <w:div w:id="104883125">
      <w:bodyDiv w:val="1"/>
      <w:marLeft w:val="0"/>
      <w:marRight w:val="0"/>
      <w:marTop w:val="0"/>
      <w:marBottom w:val="0"/>
      <w:divBdr>
        <w:top w:val="none" w:sz="0" w:space="0" w:color="auto"/>
        <w:left w:val="none" w:sz="0" w:space="0" w:color="auto"/>
        <w:bottom w:val="none" w:sz="0" w:space="0" w:color="auto"/>
        <w:right w:val="none" w:sz="0" w:space="0" w:color="auto"/>
      </w:divBdr>
      <w:divsChild>
        <w:div w:id="1186944620">
          <w:marLeft w:val="0"/>
          <w:marRight w:val="0"/>
          <w:marTop w:val="75"/>
          <w:marBottom w:val="75"/>
          <w:divBdr>
            <w:top w:val="none" w:sz="0" w:space="0" w:color="auto"/>
            <w:left w:val="none" w:sz="0" w:space="0" w:color="auto"/>
            <w:bottom w:val="none" w:sz="0" w:space="0" w:color="auto"/>
            <w:right w:val="none" w:sz="0" w:space="0" w:color="auto"/>
          </w:divBdr>
        </w:div>
      </w:divsChild>
    </w:div>
    <w:div w:id="113721240">
      <w:bodyDiv w:val="1"/>
      <w:marLeft w:val="0"/>
      <w:marRight w:val="0"/>
      <w:marTop w:val="0"/>
      <w:marBottom w:val="0"/>
      <w:divBdr>
        <w:top w:val="none" w:sz="0" w:space="0" w:color="auto"/>
        <w:left w:val="none" w:sz="0" w:space="0" w:color="auto"/>
        <w:bottom w:val="none" w:sz="0" w:space="0" w:color="auto"/>
        <w:right w:val="none" w:sz="0" w:space="0" w:color="auto"/>
      </w:divBdr>
    </w:div>
    <w:div w:id="116607903">
      <w:bodyDiv w:val="1"/>
      <w:marLeft w:val="0"/>
      <w:marRight w:val="0"/>
      <w:marTop w:val="0"/>
      <w:marBottom w:val="0"/>
      <w:divBdr>
        <w:top w:val="none" w:sz="0" w:space="0" w:color="auto"/>
        <w:left w:val="none" w:sz="0" w:space="0" w:color="auto"/>
        <w:bottom w:val="none" w:sz="0" w:space="0" w:color="auto"/>
        <w:right w:val="none" w:sz="0" w:space="0" w:color="auto"/>
      </w:divBdr>
    </w:div>
    <w:div w:id="132141661">
      <w:bodyDiv w:val="1"/>
      <w:marLeft w:val="0"/>
      <w:marRight w:val="0"/>
      <w:marTop w:val="0"/>
      <w:marBottom w:val="0"/>
      <w:divBdr>
        <w:top w:val="none" w:sz="0" w:space="0" w:color="auto"/>
        <w:left w:val="none" w:sz="0" w:space="0" w:color="auto"/>
        <w:bottom w:val="none" w:sz="0" w:space="0" w:color="auto"/>
        <w:right w:val="none" w:sz="0" w:space="0" w:color="auto"/>
      </w:divBdr>
    </w:div>
    <w:div w:id="132254340">
      <w:bodyDiv w:val="1"/>
      <w:marLeft w:val="0"/>
      <w:marRight w:val="0"/>
      <w:marTop w:val="0"/>
      <w:marBottom w:val="0"/>
      <w:divBdr>
        <w:top w:val="none" w:sz="0" w:space="0" w:color="auto"/>
        <w:left w:val="none" w:sz="0" w:space="0" w:color="auto"/>
        <w:bottom w:val="none" w:sz="0" w:space="0" w:color="auto"/>
        <w:right w:val="none" w:sz="0" w:space="0" w:color="auto"/>
      </w:divBdr>
    </w:div>
    <w:div w:id="168839586">
      <w:bodyDiv w:val="1"/>
      <w:marLeft w:val="0"/>
      <w:marRight w:val="0"/>
      <w:marTop w:val="0"/>
      <w:marBottom w:val="0"/>
      <w:divBdr>
        <w:top w:val="none" w:sz="0" w:space="0" w:color="auto"/>
        <w:left w:val="none" w:sz="0" w:space="0" w:color="auto"/>
        <w:bottom w:val="none" w:sz="0" w:space="0" w:color="auto"/>
        <w:right w:val="none" w:sz="0" w:space="0" w:color="auto"/>
      </w:divBdr>
    </w:div>
    <w:div w:id="176816661">
      <w:bodyDiv w:val="1"/>
      <w:marLeft w:val="0"/>
      <w:marRight w:val="0"/>
      <w:marTop w:val="0"/>
      <w:marBottom w:val="0"/>
      <w:divBdr>
        <w:top w:val="none" w:sz="0" w:space="0" w:color="auto"/>
        <w:left w:val="none" w:sz="0" w:space="0" w:color="auto"/>
        <w:bottom w:val="none" w:sz="0" w:space="0" w:color="auto"/>
        <w:right w:val="none" w:sz="0" w:space="0" w:color="auto"/>
      </w:divBdr>
    </w:div>
    <w:div w:id="182597170">
      <w:bodyDiv w:val="1"/>
      <w:marLeft w:val="0"/>
      <w:marRight w:val="0"/>
      <w:marTop w:val="0"/>
      <w:marBottom w:val="0"/>
      <w:divBdr>
        <w:top w:val="none" w:sz="0" w:space="0" w:color="auto"/>
        <w:left w:val="none" w:sz="0" w:space="0" w:color="auto"/>
        <w:bottom w:val="none" w:sz="0" w:space="0" w:color="auto"/>
        <w:right w:val="none" w:sz="0" w:space="0" w:color="auto"/>
      </w:divBdr>
    </w:div>
    <w:div w:id="334067168">
      <w:bodyDiv w:val="1"/>
      <w:marLeft w:val="0"/>
      <w:marRight w:val="0"/>
      <w:marTop w:val="0"/>
      <w:marBottom w:val="0"/>
      <w:divBdr>
        <w:top w:val="none" w:sz="0" w:space="0" w:color="auto"/>
        <w:left w:val="none" w:sz="0" w:space="0" w:color="auto"/>
        <w:bottom w:val="none" w:sz="0" w:space="0" w:color="auto"/>
        <w:right w:val="none" w:sz="0" w:space="0" w:color="auto"/>
      </w:divBdr>
    </w:div>
    <w:div w:id="351105093">
      <w:bodyDiv w:val="1"/>
      <w:marLeft w:val="0"/>
      <w:marRight w:val="0"/>
      <w:marTop w:val="0"/>
      <w:marBottom w:val="0"/>
      <w:divBdr>
        <w:top w:val="none" w:sz="0" w:space="0" w:color="auto"/>
        <w:left w:val="none" w:sz="0" w:space="0" w:color="auto"/>
        <w:bottom w:val="none" w:sz="0" w:space="0" w:color="auto"/>
        <w:right w:val="none" w:sz="0" w:space="0" w:color="auto"/>
      </w:divBdr>
    </w:div>
    <w:div w:id="357050298">
      <w:bodyDiv w:val="1"/>
      <w:marLeft w:val="0"/>
      <w:marRight w:val="0"/>
      <w:marTop w:val="0"/>
      <w:marBottom w:val="0"/>
      <w:divBdr>
        <w:top w:val="none" w:sz="0" w:space="0" w:color="auto"/>
        <w:left w:val="none" w:sz="0" w:space="0" w:color="auto"/>
        <w:bottom w:val="none" w:sz="0" w:space="0" w:color="auto"/>
        <w:right w:val="none" w:sz="0" w:space="0" w:color="auto"/>
      </w:divBdr>
    </w:div>
    <w:div w:id="365371804">
      <w:bodyDiv w:val="1"/>
      <w:marLeft w:val="0"/>
      <w:marRight w:val="0"/>
      <w:marTop w:val="0"/>
      <w:marBottom w:val="0"/>
      <w:divBdr>
        <w:top w:val="none" w:sz="0" w:space="0" w:color="auto"/>
        <w:left w:val="none" w:sz="0" w:space="0" w:color="auto"/>
        <w:bottom w:val="none" w:sz="0" w:space="0" w:color="auto"/>
        <w:right w:val="none" w:sz="0" w:space="0" w:color="auto"/>
      </w:divBdr>
    </w:div>
    <w:div w:id="402332608">
      <w:bodyDiv w:val="1"/>
      <w:marLeft w:val="0"/>
      <w:marRight w:val="0"/>
      <w:marTop w:val="0"/>
      <w:marBottom w:val="0"/>
      <w:divBdr>
        <w:top w:val="none" w:sz="0" w:space="0" w:color="auto"/>
        <w:left w:val="none" w:sz="0" w:space="0" w:color="auto"/>
        <w:bottom w:val="none" w:sz="0" w:space="0" w:color="auto"/>
        <w:right w:val="none" w:sz="0" w:space="0" w:color="auto"/>
      </w:divBdr>
    </w:div>
    <w:div w:id="418450964">
      <w:bodyDiv w:val="1"/>
      <w:marLeft w:val="0"/>
      <w:marRight w:val="0"/>
      <w:marTop w:val="0"/>
      <w:marBottom w:val="0"/>
      <w:divBdr>
        <w:top w:val="none" w:sz="0" w:space="0" w:color="auto"/>
        <w:left w:val="none" w:sz="0" w:space="0" w:color="auto"/>
        <w:bottom w:val="none" w:sz="0" w:space="0" w:color="auto"/>
        <w:right w:val="none" w:sz="0" w:space="0" w:color="auto"/>
      </w:divBdr>
    </w:div>
    <w:div w:id="441455295">
      <w:bodyDiv w:val="1"/>
      <w:marLeft w:val="0"/>
      <w:marRight w:val="0"/>
      <w:marTop w:val="0"/>
      <w:marBottom w:val="0"/>
      <w:divBdr>
        <w:top w:val="none" w:sz="0" w:space="0" w:color="auto"/>
        <w:left w:val="none" w:sz="0" w:space="0" w:color="auto"/>
        <w:bottom w:val="none" w:sz="0" w:space="0" w:color="auto"/>
        <w:right w:val="none" w:sz="0" w:space="0" w:color="auto"/>
      </w:divBdr>
    </w:div>
    <w:div w:id="454756199">
      <w:bodyDiv w:val="1"/>
      <w:marLeft w:val="0"/>
      <w:marRight w:val="0"/>
      <w:marTop w:val="0"/>
      <w:marBottom w:val="0"/>
      <w:divBdr>
        <w:top w:val="none" w:sz="0" w:space="0" w:color="auto"/>
        <w:left w:val="none" w:sz="0" w:space="0" w:color="auto"/>
        <w:bottom w:val="none" w:sz="0" w:space="0" w:color="auto"/>
        <w:right w:val="none" w:sz="0" w:space="0" w:color="auto"/>
      </w:divBdr>
      <w:divsChild>
        <w:div w:id="29766256">
          <w:marLeft w:val="0"/>
          <w:marRight w:val="0"/>
          <w:marTop w:val="0"/>
          <w:marBottom w:val="0"/>
          <w:divBdr>
            <w:top w:val="none" w:sz="0" w:space="0" w:color="auto"/>
            <w:left w:val="none" w:sz="0" w:space="0" w:color="auto"/>
            <w:bottom w:val="none" w:sz="0" w:space="0" w:color="auto"/>
            <w:right w:val="none" w:sz="0" w:space="0" w:color="auto"/>
          </w:divBdr>
        </w:div>
        <w:div w:id="383023046">
          <w:marLeft w:val="0"/>
          <w:marRight w:val="0"/>
          <w:marTop w:val="0"/>
          <w:marBottom w:val="0"/>
          <w:divBdr>
            <w:top w:val="none" w:sz="0" w:space="0" w:color="auto"/>
            <w:left w:val="none" w:sz="0" w:space="0" w:color="auto"/>
            <w:bottom w:val="none" w:sz="0" w:space="0" w:color="auto"/>
            <w:right w:val="none" w:sz="0" w:space="0" w:color="auto"/>
          </w:divBdr>
        </w:div>
        <w:div w:id="1893033691">
          <w:marLeft w:val="0"/>
          <w:marRight w:val="0"/>
          <w:marTop w:val="0"/>
          <w:marBottom w:val="0"/>
          <w:divBdr>
            <w:top w:val="none" w:sz="0" w:space="0" w:color="auto"/>
            <w:left w:val="none" w:sz="0" w:space="0" w:color="auto"/>
            <w:bottom w:val="none" w:sz="0" w:space="0" w:color="auto"/>
            <w:right w:val="none" w:sz="0" w:space="0" w:color="auto"/>
          </w:divBdr>
        </w:div>
      </w:divsChild>
    </w:div>
    <w:div w:id="523057749">
      <w:bodyDiv w:val="1"/>
      <w:marLeft w:val="0"/>
      <w:marRight w:val="0"/>
      <w:marTop w:val="0"/>
      <w:marBottom w:val="0"/>
      <w:divBdr>
        <w:top w:val="none" w:sz="0" w:space="0" w:color="auto"/>
        <w:left w:val="none" w:sz="0" w:space="0" w:color="auto"/>
        <w:bottom w:val="none" w:sz="0" w:space="0" w:color="auto"/>
        <w:right w:val="none" w:sz="0" w:space="0" w:color="auto"/>
      </w:divBdr>
    </w:div>
    <w:div w:id="555357241">
      <w:bodyDiv w:val="1"/>
      <w:marLeft w:val="0"/>
      <w:marRight w:val="0"/>
      <w:marTop w:val="0"/>
      <w:marBottom w:val="0"/>
      <w:divBdr>
        <w:top w:val="none" w:sz="0" w:space="0" w:color="auto"/>
        <w:left w:val="none" w:sz="0" w:space="0" w:color="auto"/>
        <w:bottom w:val="none" w:sz="0" w:space="0" w:color="auto"/>
        <w:right w:val="none" w:sz="0" w:space="0" w:color="auto"/>
      </w:divBdr>
    </w:div>
    <w:div w:id="628784165">
      <w:bodyDiv w:val="1"/>
      <w:marLeft w:val="0"/>
      <w:marRight w:val="0"/>
      <w:marTop w:val="0"/>
      <w:marBottom w:val="0"/>
      <w:divBdr>
        <w:top w:val="none" w:sz="0" w:space="0" w:color="auto"/>
        <w:left w:val="none" w:sz="0" w:space="0" w:color="auto"/>
        <w:bottom w:val="none" w:sz="0" w:space="0" w:color="auto"/>
        <w:right w:val="none" w:sz="0" w:space="0" w:color="auto"/>
      </w:divBdr>
    </w:div>
    <w:div w:id="644511750">
      <w:bodyDiv w:val="1"/>
      <w:marLeft w:val="0"/>
      <w:marRight w:val="0"/>
      <w:marTop w:val="0"/>
      <w:marBottom w:val="0"/>
      <w:divBdr>
        <w:top w:val="none" w:sz="0" w:space="0" w:color="auto"/>
        <w:left w:val="none" w:sz="0" w:space="0" w:color="auto"/>
        <w:bottom w:val="none" w:sz="0" w:space="0" w:color="auto"/>
        <w:right w:val="none" w:sz="0" w:space="0" w:color="auto"/>
      </w:divBdr>
    </w:div>
    <w:div w:id="728303182">
      <w:bodyDiv w:val="1"/>
      <w:marLeft w:val="0"/>
      <w:marRight w:val="0"/>
      <w:marTop w:val="0"/>
      <w:marBottom w:val="0"/>
      <w:divBdr>
        <w:top w:val="none" w:sz="0" w:space="0" w:color="auto"/>
        <w:left w:val="none" w:sz="0" w:space="0" w:color="auto"/>
        <w:bottom w:val="none" w:sz="0" w:space="0" w:color="auto"/>
        <w:right w:val="none" w:sz="0" w:space="0" w:color="auto"/>
      </w:divBdr>
    </w:div>
    <w:div w:id="737361479">
      <w:bodyDiv w:val="1"/>
      <w:marLeft w:val="0"/>
      <w:marRight w:val="0"/>
      <w:marTop w:val="0"/>
      <w:marBottom w:val="0"/>
      <w:divBdr>
        <w:top w:val="none" w:sz="0" w:space="0" w:color="auto"/>
        <w:left w:val="none" w:sz="0" w:space="0" w:color="auto"/>
        <w:bottom w:val="none" w:sz="0" w:space="0" w:color="auto"/>
        <w:right w:val="none" w:sz="0" w:space="0" w:color="auto"/>
      </w:divBdr>
    </w:div>
    <w:div w:id="835848671">
      <w:bodyDiv w:val="1"/>
      <w:marLeft w:val="0"/>
      <w:marRight w:val="0"/>
      <w:marTop w:val="0"/>
      <w:marBottom w:val="0"/>
      <w:divBdr>
        <w:top w:val="none" w:sz="0" w:space="0" w:color="auto"/>
        <w:left w:val="none" w:sz="0" w:space="0" w:color="auto"/>
        <w:bottom w:val="none" w:sz="0" w:space="0" w:color="auto"/>
        <w:right w:val="none" w:sz="0" w:space="0" w:color="auto"/>
      </w:divBdr>
    </w:div>
    <w:div w:id="850487026">
      <w:bodyDiv w:val="1"/>
      <w:marLeft w:val="0"/>
      <w:marRight w:val="0"/>
      <w:marTop w:val="0"/>
      <w:marBottom w:val="0"/>
      <w:divBdr>
        <w:top w:val="none" w:sz="0" w:space="0" w:color="auto"/>
        <w:left w:val="none" w:sz="0" w:space="0" w:color="auto"/>
        <w:bottom w:val="none" w:sz="0" w:space="0" w:color="auto"/>
        <w:right w:val="none" w:sz="0" w:space="0" w:color="auto"/>
      </w:divBdr>
      <w:divsChild>
        <w:div w:id="1539274154">
          <w:marLeft w:val="0"/>
          <w:marRight w:val="0"/>
          <w:marTop w:val="240"/>
          <w:marBottom w:val="240"/>
          <w:divBdr>
            <w:top w:val="none" w:sz="0" w:space="0" w:color="auto"/>
            <w:left w:val="none" w:sz="0" w:space="0" w:color="auto"/>
            <w:bottom w:val="none" w:sz="0" w:space="0" w:color="auto"/>
            <w:right w:val="none" w:sz="0" w:space="0" w:color="auto"/>
          </w:divBdr>
        </w:div>
        <w:div w:id="1847675071">
          <w:marLeft w:val="0"/>
          <w:marRight w:val="0"/>
          <w:marTop w:val="0"/>
          <w:marBottom w:val="200"/>
          <w:divBdr>
            <w:top w:val="none" w:sz="0" w:space="0" w:color="auto"/>
            <w:left w:val="none" w:sz="0" w:space="0" w:color="auto"/>
            <w:bottom w:val="none" w:sz="0" w:space="0" w:color="auto"/>
            <w:right w:val="none" w:sz="0" w:space="0" w:color="auto"/>
          </w:divBdr>
        </w:div>
      </w:divsChild>
    </w:div>
    <w:div w:id="885802572">
      <w:bodyDiv w:val="1"/>
      <w:marLeft w:val="0"/>
      <w:marRight w:val="0"/>
      <w:marTop w:val="0"/>
      <w:marBottom w:val="0"/>
      <w:divBdr>
        <w:top w:val="none" w:sz="0" w:space="0" w:color="auto"/>
        <w:left w:val="none" w:sz="0" w:space="0" w:color="auto"/>
        <w:bottom w:val="none" w:sz="0" w:space="0" w:color="auto"/>
        <w:right w:val="none" w:sz="0" w:space="0" w:color="auto"/>
      </w:divBdr>
    </w:div>
    <w:div w:id="950361352">
      <w:bodyDiv w:val="1"/>
      <w:marLeft w:val="0"/>
      <w:marRight w:val="0"/>
      <w:marTop w:val="0"/>
      <w:marBottom w:val="0"/>
      <w:divBdr>
        <w:top w:val="none" w:sz="0" w:space="0" w:color="auto"/>
        <w:left w:val="none" w:sz="0" w:space="0" w:color="auto"/>
        <w:bottom w:val="none" w:sz="0" w:space="0" w:color="auto"/>
        <w:right w:val="none" w:sz="0" w:space="0" w:color="auto"/>
      </w:divBdr>
      <w:divsChild>
        <w:div w:id="151066290">
          <w:marLeft w:val="418"/>
          <w:marRight w:val="0"/>
          <w:marTop w:val="0"/>
          <w:marBottom w:val="0"/>
          <w:divBdr>
            <w:top w:val="none" w:sz="0" w:space="0" w:color="auto"/>
            <w:left w:val="none" w:sz="0" w:space="0" w:color="auto"/>
            <w:bottom w:val="none" w:sz="0" w:space="0" w:color="auto"/>
            <w:right w:val="none" w:sz="0" w:space="0" w:color="auto"/>
          </w:divBdr>
        </w:div>
      </w:divsChild>
    </w:div>
    <w:div w:id="953754023">
      <w:bodyDiv w:val="1"/>
      <w:marLeft w:val="0"/>
      <w:marRight w:val="0"/>
      <w:marTop w:val="0"/>
      <w:marBottom w:val="0"/>
      <w:divBdr>
        <w:top w:val="none" w:sz="0" w:space="0" w:color="auto"/>
        <w:left w:val="none" w:sz="0" w:space="0" w:color="auto"/>
        <w:bottom w:val="none" w:sz="0" w:space="0" w:color="auto"/>
        <w:right w:val="none" w:sz="0" w:space="0" w:color="auto"/>
      </w:divBdr>
    </w:div>
    <w:div w:id="1022821412">
      <w:marLeft w:val="0"/>
      <w:marRight w:val="0"/>
      <w:marTop w:val="0"/>
      <w:marBottom w:val="0"/>
      <w:divBdr>
        <w:top w:val="none" w:sz="0" w:space="0" w:color="auto"/>
        <w:left w:val="none" w:sz="0" w:space="0" w:color="auto"/>
        <w:bottom w:val="none" w:sz="0" w:space="0" w:color="auto"/>
        <w:right w:val="none" w:sz="0" w:space="0" w:color="auto"/>
      </w:divBdr>
    </w:div>
    <w:div w:id="1022821413">
      <w:marLeft w:val="0"/>
      <w:marRight w:val="0"/>
      <w:marTop w:val="0"/>
      <w:marBottom w:val="0"/>
      <w:divBdr>
        <w:top w:val="none" w:sz="0" w:space="0" w:color="auto"/>
        <w:left w:val="none" w:sz="0" w:space="0" w:color="auto"/>
        <w:bottom w:val="none" w:sz="0" w:space="0" w:color="auto"/>
        <w:right w:val="none" w:sz="0" w:space="0" w:color="auto"/>
      </w:divBdr>
    </w:div>
    <w:div w:id="1022821414">
      <w:marLeft w:val="0"/>
      <w:marRight w:val="0"/>
      <w:marTop w:val="0"/>
      <w:marBottom w:val="0"/>
      <w:divBdr>
        <w:top w:val="none" w:sz="0" w:space="0" w:color="auto"/>
        <w:left w:val="none" w:sz="0" w:space="0" w:color="auto"/>
        <w:bottom w:val="none" w:sz="0" w:space="0" w:color="auto"/>
        <w:right w:val="none" w:sz="0" w:space="0" w:color="auto"/>
      </w:divBdr>
    </w:div>
    <w:div w:id="1022821415">
      <w:marLeft w:val="0"/>
      <w:marRight w:val="0"/>
      <w:marTop w:val="0"/>
      <w:marBottom w:val="0"/>
      <w:divBdr>
        <w:top w:val="none" w:sz="0" w:space="0" w:color="auto"/>
        <w:left w:val="none" w:sz="0" w:space="0" w:color="auto"/>
        <w:bottom w:val="none" w:sz="0" w:space="0" w:color="auto"/>
        <w:right w:val="none" w:sz="0" w:space="0" w:color="auto"/>
      </w:divBdr>
    </w:div>
    <w:div w:id="1022821416">
      <w:marLeft w:val="0"/>
      <w:marRight w:val="0"/>
      <w:marTop w:val="0"/>
      <w:marBottom w:val="0"/>
      <w:divBdr>
        <w:top w:val="none" w:sz="0" w:space="0" w:color="auto"/>
        <w:left w:val="none" w:sz="0" w:space="0" w:color="auto"/>
        <w:bottom w:val="none" w:sz="0" w:space="0" w:color="auto"/>
        <w:right w:val="none" w:sz="0" w:space="0" w:color="auto"/>
      </w:divBdr>
    </w:div>
    <w:div w:id="1022821417">
      <w:marLeft w:val="0"/>
      <w:marRight w:val="0"/>
      <w:marTop w:val="0"/>
      <w:marBottom w:val="0"/>
      <w:divBdr>
        <w:top w:val="none" w:sz="0" w:space="0" w:color="auto"/>
        <w:left w:val="none" w:sz="0" w:space="0" w:color="auto"/>
        <w:bottom w:val="none" w:sz="0" w:space="0" w:color="auto"/>
        <w:right w:val="none" w:sz="0" w:space="0" w:color="auto"/>
      </w:divBdr>
    </w:div>
    <w:div w:id="1022821418">
      <w:marLeft w:val="0"/>
      <w:marRight w:val="0"/>
      <w:marTop w:val="0"/>
      <w:marBottom w:val="0"/>
      <w:divBdr>
        <w:top w:val="none" w:sz="0" w:space="0" w:color="auto"/>
        <w:left w:val="none" w:sz="0" w:space="0" w:color="auto"/>
        <w:bottom w:val="none" w:sz="0" w:space="0" w:color="auto"/>
        <w:right w:val="none" w:sz="0" w:space="0" w:color="auto"/>
      </w:divBdr>
    </w:div>
    <w:div w:id="1062866756">
      <w:bodyDiv w:val="1"/>
      <w:marLeft w:val="0"/>
      <w:marRight w:val="0"/>
      <w:marTop w:val="0"/>
      <w:marBottom w:val="0"/>
      <w:divBdr>
        <w:top w:val="none" w:sz="0" w:space="0" w:color="auto"/>
        <w:left w:val="none" w:sz="0" w:space="0" w:color="auto"/>
        <w:bottom w:val="none" w:sz="0" w:space="0" w:color="auto"/>
        <w:right w:val="none" w:sz="0" w:space="0" w:color="auto"/>
      </w:divBdr>
    </w:div>
    <w:div w:id="1092892603">
      <w:bodyDiv w:val="1"/>
      <w:marLeft w:val="0"/>
      <w:marRight w:val="0"/>
      <w:marTop w:val="0"/>
      <w:marBottom w:val="0"/>
      <w:divBdr>
        <w:top w:val="none" w:sz="0" w:space="0" w:color="auto"/>
        <w:left w:val="none" w:sz="0" w:space="0" w:color="auto"/>
        <w:bottom w:val="none" w:sz="0" w:space="0" w:color="auto"/>
        <w:right w:val="none" w:sz="0" w:space="0" w:color="auto"/>
      </w:divBdr>
    </w:div>
    <w:div w:id="1128009919">
      <w:bodyDiv w:val="1"/>
      <w:marLeft w:val="0"/>
      <w:marRight w:val="0"/>
      <w:marTop w:val="0"/>
      <w:marBottom w:val="0"/>
      <w:divBdr>
        <w:top w:val="none" w:sz="0" w:space="0" w:color="auto"/>
        <w:left w:val="none" w:sz="0" w:space="0" w:color="auto"/>
        <w:bottom w:val="none" w:sz="0" w:space="0" w:color="auto"/>
        <w:right w:val="none" w:sz="0" w:space="0" w:color="auto"/>
      </w:divBdr>
    </w:div>
    <w:div w:id="1145388990">
      <w:bodyDiv w:val="1"/>
      <w:marLeft w:val="0"/>
      <w:marRight w:val="0"/>
      <w:marTop w:val="0"/>
      <w:marBottom w:val="0"/>
      <w:divBdr>
        <w:top w:val="none" w:sz="0" w:space="0" w:color="auto"/>
        <w:left w:val="none" w:sz="0" w:space="0" w:color="auto"/>
        <w:bottom w:val="none" w:sz="0" w:space="0" w:color="auto"/>
        <w:right w:val="none" w:sz="0" w:space="0" w:color="auto"/>
      </w:divBdr>
    </w:div>
    <w:div w:id="1166243627">
      <w:bodyDiv w:val="1"/>
      <w:marLeft w:val="0"/>
      <w:marRight w:val="0"/>
      <w:marTop w:val="0"/>
      <w:marBottom w:val="0"/>
      <w:divBdr>
        <w:top w:val="none" w:sz="0" w:space="0" w:color="auto"/>
        <w:left w:val="none" w:sz="0" w:space="0" w:color="auto"/>
        <w:bottom w:val="none" w:sz="0" w:space="0" w:color="auto"/>
        <w:right w:val="none" w:sz="0" w:space="0" w:color="auto"/>
      </w:divBdr>
    </w:div>
    <w:div w:id="1178498215">
      <w:bodyDiv w:val="1"/>
      <w:marLeft w:val="0"/>
      <w:marRight w:val="0"/>
      <w:marTop w:val="0"/>
      <w:marBottom w:val="0"/>
      <w:divBdr>
        <w:top w:val="none" w:sz="0" w:space="0" w:color="auto"/>
        <w:left w:val="none" w:sz="0" w:space="0" w:color="auto"/>
        <w:bottom w:val="none" w:sz="0" w:space="0" w:color="auto"/>
        <w:right w:val="none" w:sz="0" w:space="0" w:color="auto"/>
      </w:divBdr>
    </w:div>
    <w:div w:id="1223562933">
      <w:bodyDiv w:val="1"/>
      <w:marLeft w:val="0"/>
      <w:marRight w:val="0"/>
      <w:marTop w:val="0"/>
      <w:marBottom w:val="0"/>
      <w:divBdr>
        <w:top w:val="none" w:sz="0" w:space="0" w:color="auto"/>
        <w:left w:val="none" w:sz="0" w:space="0" w:color="auto"/>
        <w:bottom w:val="none" w:sz="0" w:space="0" w:color="auto"/>
        <w:right w:val="none" w:sz="0" w:space="0" w:color="auto"/>
      </w:divBdr>
    </w:div>
    <w:div w:id="1258246592">
      <w:bodyDiv w:val="1"/>
      <w:marLeft w:val="0"/>
      <w:marRight w:val="0"/>
      <w:marTop w:val="0"/>
      <w:marBottom w:val="0"/>
      <w:divBdr>
        <w:top w:val="none" w:sz="0" w:space="0" w:color="auto"/>
        <w:left w:val="none" w:sz="0" w:space="0" w:color="auto"/>
        <w:bottom w:val="none" w:sz="0" w:space="0" w:color="auto"/>
        <w:right w:val="none" w:sz="0" w:space="0" w:color="auto"/>
      </w:divBdr>
      <w:divsChild>
        <w:div w:id="1828282800">
          <w:marLeft w:val="0"/>
          <w:marRight w:val="0"/>
          <w:marTop w:val="0"/>
          <w:marBottom w:val="0"/>
          <w:divBdr>
            <w:top w:val="none" w:sz="0" w:space="0" w:color="auto"/>
            <w:left w:val="none" w:sz="0" w:space="0" w:color="auto"/>
            <w:bottom w:val="none" w:sz="0" w:space="0" w:color="auto"/>
            <w:right w:val="none" w:sz="0" w:space="0" w:color="auto"/>
          </w:divBdr>
          <w:divsChild>
            <w:div w:id="2134670311">
              <w:marLeft w:val="30"/>
              <w:marRight w:val="0"/>
              <w:marTop w:val="0"/>
              <w:marBottom w:val="0"/>
              <w:divBdr>
                <w:top w:val="none" w:sz="0" w:space="0" w:color="auto"/>
                <w:left w:val="none" w:sz="0" w:space="0" w:color="auto"/>
                <w:bottom w:val="none" w:sz="0" w:space="0" w:color="auto"/>
                <w:right w:val="none" w:sz="0" w:space="0" w:color="auto"/>
              </w:divBdr>
              <w:divsChild>
                <w:div w:id="998581427">
                  <w:marLeft w:val="0"/>
                  <w:marRight w:val="0"/>
                  <w:marTop w:val="0"/>
                  <w:marBottom w:val="180"/>
                  <w:divBdr>
                    <w:top w:val="single" w:sz="6" w:space="0" w:color="E0E0E0"/>
                    <w:left w:val="single" w:sz="6" w:space="0" w:color="E0E0E0"/>
                    <w:bottom w:val="single" w:sz="6" w:space="0" w:color="E0E0E0"/>
                    <w:right w:val="single" w:sz="6" w:space="0" w:color="E0E0E0"/>
                  </w:divBdr>
                  <w:divsChild>
                    <w:div w:id="1067411108">
                      <w:marLeft w:val="0"/>
                      <w:marRight w:val="0"/>
                      <w:marTop w:val="0"/>
                      <w:marBottom w:val="0"/>
                      <w:divBdr>
                        <w:top w:val="none" w:sz="0" w:space="0" w:color="auto"/>
                        <w:left w:val="none" w:sz="0" w:space="0" w:color="auto"/>
                        <w:bottom w:val="none" w:sz="0" w:space="0" w:color="auto"/>
                        <w:right w:val="none" w:sz="0" w:space="0" w:color="auto"/>
                      </w:divBdr>
                      <w:divsChild>
                        <w:div w:id="11311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018681">
      <w:bodyDiv w:val="1"/>
      <w:marLeft w:val="0"/>
      <w:marRight w:val="0"/>
      <w:marTop w:val="0"/>
      <w:marBottom w:val="0"/>
      <w:divBdr>
        <w:top w:val="none" w:sz="0" w:space="0" w:color="auto"/>
        <w:left w:val="none" w:sz="0" w:space="0" w:color="auto"/>
        <w:bottom w:val="none" w:sz="0" w:space="0" w:color="auto"/>
        <w:right w:val="none" w:sz="0" w:space="0" w:color="auto"/>
      </w:divBdr>
    </w:div>
    <w:div w:id="1263609054">
      <w:bodyDiv w:val="1"/>
      <w:marLeft w:val="0"/>
      <w:marRight w:val="0"/>
      <w:marTop w:val="0"/>
      <w:marBottom w:val="0"/>
      <w:divBdr>
        <w:top w:val="none" w:sz="0" w:space="0" w:color="auto"/>
        <w:left w:val="none" w:sz="0" w:space="0" w:color="auto"/>
        <w:bottom w:val="none" w:sz="0" w:space="0" w:color="auto"/>
        <w:right w:val="none" w:sz="0" w:space="0" w:color="auto"/>
      </w:divBdr>
    </w:div>
    <w:div w:id="1271353479">
      <w:bodyDiv w:val="1"/>
      <w:marLeft w:val="0"/>
      <w:marRight w:val="0"/>
      <w:marTop w:val="0"/>
      <w:marBottom w:val="0"/>
      <w:divBdr>
        <w:top w:val="none" w:sz="0" w:space="0" w:color="auto"/>
        <w:left w:val="none" w:sz="0" w:space="0" w:color="auto"/>
        <w:bottom w:val="none" w:sz="0" w:space="0" w:color="auto"/>
        <w:right w:val="none" w:sz="0" w:space="0" w:color="auto"/>
      </w:divBdr>
      <w:divsChild>
        <w:div w:id="756246364">
          <w:marLeft w:val="274"/>
          <w:marRight w:val="0"/>
          <w:marTop w:val="0"/>
          <w:marBottom w:val="40"/>
          <w:divBdr>
            <w:top w:val="none" w:sz="0" w:space="0" w:color="auto"/>
            <w:left w:val="none" w:sz="0" w:space="0" w:color="auto"/>
            <w:bottom w:val="none" w:sz="0" w:space="0" w:color="auto"/>
            <w:right w:val="none" w:sz="0" w:space="0" w:color="auto"/>
          </w:divBdr>
        </w:div>
        <w:div w:id="934510178">
          <w:marLeft w:val="274"/>
          <w:marRight w:val="0"/>
          <w:marTop w:val="0"/>
          <w:marBottom w:val="40"/>
          <w:divBdr>
            <w:top w:val="none" w:sz="0" w:space="0" w:color="auto"/>
            <w:left w:val="none" w:sz="0" w:space="0" w:color="auto"/>
            <w:bottom w:val="none" w:sz="0" w:space="0" w:color="auto"/>
            <w:right w:val="none" w:sz="0" w:space="0" w:color="auto"/>
          </w:divBdr>
        </w:div>
        <w:div w:id="1072896144">
          <w:marLeft w:val="274"/>
          <w:marRight w:val="0"/>
          <w:marTop w:val="0"/>
          <w:marBottom w:val="40"/>
          <w:divBdr>
            <w:top w:val="none" w:sz="0" w:space="0" w:color="auto"/>
            <w:left w:val="none" w:sz="0" w:space="0" w:color="auto"/>
            <w:bottom w:val="none" w:sz="0" w:space="0" w:color="auto"/>
            <w:right w:val="none" w:sz="0" w:space="0" w:color="auto"/>
          </w:divBdr>
        </w:div>
        <w:div w:id="1195343345">
          <w:marLeft w:val="274"/>
          <w:marRight w:val="0"/>
          <w:marTop w:val="0"/>
          <w:marBottom w:val="40"/>
          <w:divBdr>
            <w:top w:val="none" w:sz="0" w:space="0" w:color="auto"/>
            <w:left w:val="none" w:sz="0" w:space="0" w:color="auto"/>
            <w:bottom w:val="none" w:sz="0" w:space="0" w:color="auto"/>
            <w:right w:val="none" w:sz="0" w:space="0" w:color="auto"/>
          </w:divBdr>
        </w:div>
        <w:div w:id="1230461323">
          <w:marLeft w:val="274"/>
          <w:marRight w:val="0"/>
          <w:marTop w:val="0"/>
          <w:marBottom w:val="40"/>
          <w:divBdr>
            <w:top w:val="none" w:sz="0" w:space="0" w:color="auto"/>
            <w:left w:val="none" w:sz="0" w:space="0" w:color="auto"/>
            <w:bottom w:val="none" w:sz="0" w:space="0" w:color="auto"/>
            <w:right w:val="none" w:sz="0" w:space="0" w:color="auto"/>
          </w:divBdr>
        </w:div>
        <w:div w:id="1268000379">
          <w:marLeft w:val="274"/>
          <w:marRight w:val="0"/>
          <w:marTop w:val="0"/>
          <w:marBottom w:val="40"/>
          <w:divBdr>
            <w:top w:val="none" w:sz="0" w:space="0" w:color="auto"/>
            <w:left w:val="none" w:sz="0" w:space="0" w:color="auto"/>
            <w:bottom w:val="none" w:sz="0" w:space="0" w:color="auto"/>
            <w:right w:val="none" w:sz="0" w:space="0" w:color="auto"/>
          </w:divBdr>
        </w:div>
        <w:div w:id="1424571296">
          <w:marLeft w:val="274"/>
          <w:marRight w:val="0"/>
          <w:marTop w:val="0"/>
          <w:marBottom w:val="40"/>
          <w:divBdr>
            <w:top w:val="none" w:sz="0" w:space="0" w:color="auto"/>
            <w:left w:val="none" w:sz="0" w:space="0" w:color="auto"/>
            <w:bottom w:val="none" w:sz="0" w:space="0" w:color="auto"/>
            <w:right w:val="none" w:sz="0" w:space="0" w:color="auto"/>
          </w:divBdr>
        </w:div>
        <w:div w:id="1649018605">
          <w:marLeft w:val="274"/>
          <w:marRight w:val="0"/>
          <w:marTop w:val="0"/>
          <w:marBottom w:val="40"/>
          <w:divBdr>
            <w:top w:val="none" w:sz="0" w:space="0" w:color="auto"/>
            <w:left w:val="none" w:sz="0" w:space="0" w:color="auto"/>
            <w:bottom w:val="none" w:sz="0" w:space="0" w:color="auto"/>
            <w:right w:val="none" w:sz="0" w:space="0" w:color="auto"/>
          </w:divBdr>
        </w:div>
        <w:div w:id="1742677273">
          <w:marLeft w:val="274"/>
          <w:marRight w:val="0"/>
          <w:marTop w:val="0"/>
          <w:marBottom w:val="40"/>
          <w:divBdr>
            <w:top w:val="none" w:sz="0" w:space="0" w:color="auto"/>
            <w:left w:val="none" w:sz="0" w:space="0" w:color="auto"/>
            <w:bottom w:val="none" w:sz="0" w:space="0" w:color="auto"/>
            <w:right w:val="none" w:sz="0" w:space="0" w:color="auto"/>
          </w:divBdr>
        </w:div>
      </w:divsChild>
    </w:div>
    <w:div w:id="1282880704">
      <w:bodyDiv w:val="1"/>
      <w:marLeft w:val="0"/>
      <w:marRight w:val="0"/>
      <w:marTop w:val="0"/>
      <w:marBottom w:val="0"/>
      <w:divBdr>
        <w:top w:val="none" w:sz="0" w:space="0" w:color="auto"/>
        <w:left w:val="none" w:sz="0" w:space="0" w:color="auto"/>
        <w:bottom w:val="none" w:sz="0" w:space="0" w:color="auto"/>
        <w:right w:val="none" w:sz="0" w:space="0" w:color="auto"/>
      </w:divBdr>
    </w:div>
    <w:div w:id="1295909703">
      <w:bodyDiv w:val="1"/>
      <w:marLeft w:val="0"/>
      <w:marRight w:val="0"/>
      <w:marTop w:val="0"/>
      <w:marBottom w:val="0"/>
      <w:divBdr>
        <w:top w:val="none" w:sz="0" w:space="0" w:color="auto"/>
        <w:left w:val="none" w:sz="0" w:space="0" w:color="auto"/>
        <w:bottom w:val="none" w:sz="0" w:space="0" w:color="auto"/>
        <w:right w:val="none" w:sz="0" w:space="0" w:color="auto"/>
      </w:divBdr>
    </w:div>
    <w:div w:id="1333534095">
      <w:bodyDiv w:val="1"/>
      <w:marLeft w:val="0"/>
      <w:marRight w:val="0"/>
      <w:marTop w:val="0"/>
      <w:marBottom w:val="0"/>
      <w:divBdr>
        <w:top w:val="none" w:sz="0" w:space="0" w:color="auto"/>
        <w:left w:val="none" w:sz="0" w:space="0" w:color="auto"/>
        <w:bottom w:val="none" w:sz="0" w:space="0" w:color="auto"/>
        <w:right w:val="none" w:sz="0" w:space="0" w:color="auto"/>
      </w:divBdr>
      <w:divsChild>
        <w:div w:id="539365008">
          <w:marLeft w:val="274"/>
          <w:marRight w:val="0"/>
          <w:marTop w:val="0"/>
          <w:marBottom w:val="40"/>
          <w:divBdr>
            <w:top w:val="none" w:sz="0" w:space="0" w:color="auto"/>
            <w:left w:val="none" w:sz="0" w:space="0" w:color="auto"/>
            <w:bottom w:val="none" w:sz="0" w:space="0" w:color="auto"/>
            <w:right w:val="none" w:sz="0" w:space="0" w:color="auto"/>
          </w:divBdr>
        </w:div>
        <w:div w:id="808790625">
          <w:marLeft w:val="274"/>
          <w:marRight w:val="0"/>
          <w:marTop w:val="0"/>
          <w:marBottom w:val="40"/>
          <w:divBdr>
            <w:top w:val="none" w:sz="0" w:space="0" w:color="auto"/>
            <w:left w:val="none" w:sz="0" w:space="0" w:color="auto"/>
            <w:bottom w:val="none" w:sz="0" w:space="0" w:color="auto"/>
            <w:right w:val="none" w:sz="0" w:space="0" w:color="auto"/>
          </w:divBdr>
        </w:div>
        <w:div w:id="1032848129">
          <w:marLeft w:val="274"/>
          <w:marRight w:val="0"/>
          <w:marTop w:val="0"/>
          <w:marBottom w:val="40"/>
          <w:divBdr>
            <w:top w:val="none" w:sz="0" w:space="0" w:color="auto"/>
            <w:left w:val="none" w:sz="0" w:space="0" w:color="auto"/>
            <w:bottom w:val="none" w:sz="0" w:space="0" w:color="auto"/>
            <w:right w:val="none" w:sz="0" w:space="0" w:color="auto"/>
          </w:divBdr>
        </w:div>
        <w:div w:id="1309281552">
          <w:marLeft w:val="274"/>
          <w:marRight w:val="0"/>
          <w:marTop w:val="0"/>
          <w:marBottom w:val="40"/>
          <w:divBdr>
            <w:top w:val="none" w:sz="0" w:space="0" w:color="auto"/>
            <w:left w:val="none" w:sz="0" w:space="0" w:color="auto"/>
            <w:bottom w:val="none" w:sz="0" w:space="0" w:color="auto"/>
            <w:right w:val="none" w:sz="0" w:space="0" w:color="auto"/>
          </w:divBdr>
        </w:div>
      </w:divsChild>
    </w:div>
    <w:div w:id="1340304359">
      <w:bodyDiv w:val="1"/>
      <w:marLeft w:val="0"/>
      <w:marRight w:val="0"/>
      <w:marTop w:val="0"/>
      <w:marBottom w:val="0"/>
      <w:divBdr>
        <w:top w:val="none" w:sz="0" w:space="0" w:color="auto"/>
        <w:left w:val="none" w:sz="0" w:space="0" w:color="auto"/>
        <w:bottom w:val="none" w:sz="0" w:space="0" w:color="auto"/>
        <w:right w:val="none" w:sz="0" w:space="0" w:color="auto"/>
      </w:divBdr>
    </w:div>
    <w:div w:id="1383945660">
      <w:bodyDiv w:val="1"/>
      <w:marLeft w:val="0"/>
      <w:marRight w:val="0"/>
      <w:marTop w:val="0"/>
      <w:marBottom w:val="0"/>
      <w:divBdr>
        <w:top w:val="none" w:sz="0" w:space="0" w:color="auto"/>
        <w:left w:val="none" w:sz="0" w:space="0" w:color="auto"/>
        <w:bottom w:val="none" w:sz="0" w:space="0" w:color="auto"/>
        <w:right w:val="none" w:sz="0" w:space="0" w:color="auto"/>
      </w:divBdr>
      <w:divsChild>
        <w:div w:id="225842356">
          <w:marLeft w:val="432"/>
          <w:marRight w:val="0"/>
          <w:marTop w:val="0"/>
          <w:marBottom w:val="0"/>
          <w:divBdr>
            <w:top w:val="none" w:sz="0" w:space="0" w:color="auto"/>
            <w:left w:val="none" w:sz="0" w:space="0" w:color="auto"/>
            <w:bottom w:val="none" w:sz="0" w:space="0" w:color="auto"/>
            <w:right w:val="none" w:sz="0" w:space="0" w:color="auto"/>
          </w:divBdr>
        </w:div>
      </w:divsChild>
    </w:div>
    <w:div w:id="1494686160">
      <w:bodyDiv w:val="1"/>
      <w:marLeft w:val="0"/>
      <w:marRight w:val="0"/>
      <w:marTop w:val="0"/>
      <w:marBottom w:val="0"/>
      <w:divBdr>
        <w:top w:val="none" w:sz="0" w:space="0" w:color="auto"/>
        <w:left w:val="none" w:sz="0" w:space="0" w:color="auto"/>
        <w:bottom w:val="none" w:sz="0" w:space="0" w:color="auto"/>
        <w:right w:val="none" w:sz="0" w:space="0" w:color="auto"/>
      </w:divBdr>
      <w:divsChild>
        <w:div w:id="869495705">
          <w:marLeft w:val="562"/>
          <w:marRight w:val="0"/>
          <w:marTop w:val="60"/>
          <w:marBottom w:val="0"/>
          <w:divBdr>
            <w:top w:val="none" w:sz="0" w:space="0" w:color="auto"/>
            <w:left w:val="none" w:sz="0" w:space="0" w:color="auto"/>
            <w:bottom w:val="none" w:sz="0" w:space="0" w:color="auto"/>
            <w:right w:val="none" w:sz="0" w:space="0" w:color="auto"/>
          </w:divBdr>
        </w:div>
      </w:divsChild>
    </w:div>
    <w:div w:id="1519153778">
      <w:bodyDiv w:val="1"/>
      <w:marLeft w:val="0"/>
      <w:marRight w:val="0"/>
      <w:marTop w:val="0"/>
      <w:marBottom w:val="0"/>
      <w:divBdr>
        <w:top w:val="none" w:sz="0" w:space="0" w:color="auto"/>
        <w:left w:val="none" w:sz="0" w:space="0" w:color="auto"/>
        <w:bottom w:val="none" w:sz="0" w:space="0" w:color="auto"/>
        <w:right w:val="none" w:sz="0" w:space="0" w:color="auto"/>
      </w:divBdr>
    </w:div>
    <w:div w:id="1626159725">
      <w:bodyDiv w:val="1"/>
      <w:marLeft w:val="0"/>
      <w:marRight w:val="0"/>
      <w:marTop w:val="0"/>
      <w:marBottom w:val="0"/>
      <w:divBdr>
        <w:top w:val="none" w:sz="0" w:space="0" w:color="auto"/>
        <w:left w:val="none" w:sz="0" w:space="0" w:color="auto"/>
        <w:bottom w:val="none" w:sz="0" w:space="0" w:color="auto"/>
        <w:right w:val="none" w:sz="0" w:space="0" w:color="auto"/>
      </w:divBdr>
    </w:div>
    <w:div w:id="1633057725">
      <w:bodyDiv w:val="1"/>
      <w:marLeft w:val="0"/>
      <w:marRight w:val="0"/>
      <w:marTop w:val="0"/>
      <w:marBottom w:val="0"/>
      <w:divBdr>
        <w:top w:val="none" w:sz="0" w:space="0" w:color="auto"/>
        <w:left w:val="none" w:sz="0" w:space="0" w:color="auto"/>
        <w:bottom w:val="none" w:sz="0" w:space="0" w:color="auto"/>
        <w:right w:val="none" w:sz="0" w:space="0" w:color="auto"/>
      </w:divBdr>
    </w:div>
    <w:div w:id="1687904139">
      <w:bodyDiv w:val="1"/>
      <w:marLeft w:val="0"/>
      <w:marRight w:val="0"/>
      <w:marTop w:val="0"/>
      <w:marBottom w:val="0"/>
      <w:divBdr>
        <w:top w:val="none" w:sz="0" w:space="0" w:color="auto"/>
        <w:left w:val="none" w:sz="0" w:space="0" w:color="auto"/>
        <w:bottom w:val="none" w:sz="0" w:space="0" w:color="auto"/>
        <w:right w:val="none" w:sz="0" w:space="0" w:color="auto"/>
      </w:divBdr>
    </w:div>
    <w:div w:id="1775586230">
      <w:bodyDiv w:val="1"/>
      <w:marLeft w:val="0"/>
      <w:marRight w:val="0"/>
      <w:marTop w:val="0"/>
      <w:marBottom w:val="0"/>
      <w:divBdr>
        <w:top w:val="none" w:sz="0" w:space="0" w:color="auto"/>
        <w:left w:val="none" w:sz="0" w:space="0" w:color="auto"/>
        <w:bottom w:val="none" w:sz="0" w:space="0" w:color="auto"/>
        <w:right w:val="none" w:sz="0" w:space="0" w:color="auto"/>
      </w:divBdr>
    </w:div>
    <w:div w:id="1781491163">
      <w:bodyDiv w:val="1"/>
      <w:marLeft w:val="0"/>
      <w:marRight w:val="0"/>
      <w:marTop w:val="0"/>
      <w:marBottom w:val="0"/>
      <w:divBdr>
        <w:top w:val="none" w:sz="0" w:space="0" w:color="auto"/>
        <w:left w:val="none" w:sz="0" w:space="0" w:color="auto"/>
        <w:bottom w:val="none" w:sz="0" w:space="0" w:color="auto"/>
        <w:right w:val="none" w:sz="0" w:space="0" w:color="auto"/>
      </w:divBdr>
    </w:div>
    <w:div w:id="1800372127">
      <w:bodyDiv w:val="1"/>
      <w:marLeft w:val="0"/>
      <w:marRight w:val="0"/>
      <w:marTop w:val="0"/>
      <w:marBottom w:val="0"/>
      <w:divBdr>
        <w:top w:val="none" w:sz="0" w:space="0" w:color="auto"/>
        <w:left w:val="none" w:sz="0" w:space="0" w:color="auto"/>
        <w:bottom w:val="none" w:sz="0" w:space="0" w:color="auto"/>
        <w:right w:val="none" w:sz="0" w:space="0" w:color="auto"/>
      </w:divBdr>
    </w:div>
    <w:div w:id="1809132239">
      <w:bodyDiv w:val="1"/>
      <w:marLeft w:val="0"/>
      <w:marRight w:val="0"/>
      <w:marTop w:val="0"/>
      <w:marBottom w:val="0"/>
      <w:divBdr>
        <w:top w:val="none" w:sz="0" w:space="0" w:color="auto"/>
        <w:left w:val="none" w:sz="0" w:space="0" w:color="auto"/>
        <w:bottom w:val="none" w:sz="0" w:space="0" w:color="auto"/>
        <w:right w:val="none" w:sz="0" w:space="0" w:color="auto"/>
      </w:divBdr>
    </w:div>
    <w:div w:id="1988439133">
      <w:bodyDiv w:val="1"/>
      <w:marLeft w:val="0"/>
      <w:marRight w:val="0"/>
      <w:marTop w:val="0"/>
      <w:marBottom w:val="0"/>
      <w:divBdr>
        <w:top w:val="none" w:sz="0" w:space="0" w:color="auto"/>
        <w:left w:val="none" w:sz="0" w:space="0" w:color="auto"/>
        <w:bottom w:val="none" w:sz="0" w:space="0" w:color="auto"/>
        <w:right w:val="none" w:sz="0" w:space="0" w:color="auto"/>
      </w:divBdr>
    </w:div>
    <w:div w:id="1988779827">
      <w:bodyDiv w:val="1"/>
      <w:marLeft w:val="0"/>
      <w:marRight w:val="0"/>
      <w:marTop w:val="0"/>
      <w:marBottom w:val="0"/>
      <w:divBdr>
        <w:top w:val="none" w:sz="0" w:space="0" w:color="auto"/>
        <w:left w:val="none" w:sz="0" w:space="0" w:color="auto"/>
        <w:bottom w:val="none" w:sz="0" w:space="0" w:color="auto"/>
        <w:right w:val="none" w:sz="0" w:space="0" w:color="auto"/>
      </w:divBdr>
      <w:divsChild>
        <w:div w:id="634942957">
          <w:marLeft w:val="0"/>
          <w:marRight w:val="0"/>
          <w:marTop w:val="0"/>
          <w:marBottom w:val="200"/>
          <w:divBdr>
            <w:top w:val="none" w:sz="0" w:space="0" w:color="auto"/>
            <w:left w:val="none" w:sz="0" w:space="0" w:color="auto"/>
            <w:bottom w:val="none" w:sz="0" w:space="0" w:color="auto"/>
            <w:right w:val="none" w:sz="0" w:space="0" w:color="auto"/>
          </w:divBdr>
        </w:div>
        <w:div w:id="922223109">
          <w:marLeft w:val="0"/>
          <w:marRight w:val="0"/>
          <w:marTop w:val="240"/>
          <w:marBottom w:val="240"/>
          <w:divBdr>
            <w:top w:val="none" w:sz="0" w:space="0" w:color="auto"/>
            <w:left w:val="none" w:sz="0" w:space="0" w:color="auto"/>
            <w:bottom w:val="none" w:sz="0" w:space="0" w:color="auto"/>
            <w:right w:val="none" w:sz="0" w:space="0" w:color="auto"/>
          </w:divBdr>
        </w:div>
      </w:divsChild>
    </w:div>
    <w:div w:id="2005205401">
      <w:bodyDiv w:val="1"/>
      <w:marLeft w:val="0"/>
      <w:marRight w:val="0"/>
      <w:marTop w:val="0"/>
      <w:marBottom w:val="0"/>
      <w:divBdr>
        <w:top w:val="none" w:sz="0" w:space="0" w:color="auto"/>
        <w:left w:val="none" w:sz="0" w:space="0" w:color="auto"/>
        <w:bottom w:val="none" w:sz="0" w:space="0" w:color="auto"/>
        <w:right w:val="none" w:sz="0" w:space="0" w:color="auto"/>
      </w:divBdr>
    </w:div>
    <w:div w:id="2018850628">
      <w:bodyDiv w:val="1"/>
      <w:marLeft w:val="0"/>
      <w:marRight w:val="0"/>
      <w:marTop w:val="0"/>
      <w:marBottom w:val="0"/>
      <w:divBdr>
        <w:top w:val="none" w:sz="0" w:space="0" w:color="auto"/>
        <w:left w:val="none" w:sz="0" w:space="0" w:color="auto"/>
        <w:bottom w:val="none" w:sz="0" w:space="0" w:color="auto"/>
        <w:right w:val="none" w:sz="0" w:space="0" w:color="auto"/>
      </w:divBdr>
    </w:div>
    <w:div w:id="2086216766">
      <w:bodyDiv w:val="1"/>
      <w:marLeft w:val="0"/>
      <w:marRight w:val="0"/>
      <w:marTop w:val="0"/>
      <w:marBottom w:val="0"/>
      <w:divBdr>
        <w:top w:val="none" w:sz="0" w:space="0" w:color="auto"/>
        <w:left w:val="none" w:sz="0" w:space="0" w:color="auto"/>
        <w:bottom w:val="none" w:sz="0" w:space="0" w:color="auto"/>
        <w:right w:val="none" w:sz="0" w:space="0" w:color="auto"/>
      </w:divBdr>
    </w:div>
    <w:div w:id="2106879018">
      <w:bodyDiv w:val="1"/>
      <w:marLeft w:val="0"/>
      <w:marRight w:val="0"/>
      <w:marTop w:val="0"/>
      <w:marBottom w:val="0"/>
      <w:divBdr>
        <w:top w:val="none" w:sz="0" w:space="0" w:color="auto"/>
        <w:left w:val="none" w:sz="0" w:space="0" w:color="auto"/>
        <w:bottom w:val="none" w:sz="0" w:space="0" w:color="auto"/>
        <w:right w:val="none" w:sz="0" w:space="0" w:color="auto"/>
      </w:divBdr>
    </w:div>
    <w:div w:id="2121799940">
      <w:bodyDiv w:val="1"/>
      <w:marLeft w:val="0"/>
      <w:marRight w:val="0"/>
      <w:marTop w:val="0"/>
      <w:marBottom w:val="0"/>
      <w:divBdr>
        <w:top w:val="none" w:sz="0" w:space="0" w:color="auto"/>
        <w:left w:val="none" w:sz="0" w:space="0" w:color="auto"/>
        <w:bottom w:val="none" w:sz="0" w:space="0" w:color="auto"/>
        <w:right w:val="none" w:sz="0" w:space="0" w:color="auto"/>
      </w:divBdr>
      <w:divsChild>
        <w:div w:id="726614981">
          <w:marLeft w:val="360"/>
          <w:marRight w:val="0"/>
          <w:marTop w:val="0"/>
          <w:marBottom w:val="0"/>
          <w:divBdr>
            <w:top w:val="none" w:sz="0" w:space="0" w:color="auto"/>
            <w:left w:val="none" w:sz="0" w:space="0" w:color="auto"/>
            <w:bottom w:val="none" w:sz="0" w:space="0" w:color="auto"/>
            <w:right w:val="none" w:sz="0" w:space="0" w:color="auto"/>
          </w:divBdr>
        </w:div>
        <w:div w:id="739062427">
          <w:marLeft w:val="1080"/>
          <w:marRight w:val="0"/>
          <w:marTop w:val="0"/>
          <w:marBottom w:val="0"/>
          <w:divBdr>
            <w:top w:val="none" w:sz="0" w:space="0" w:color="auto"/>
            <w:left w:val="none" w:sz="0" w:space="0" w:color="auto"/>
            <w:bottom w:val="none" w:sz="0" w:space="0" w:color="auto"/>
            <w:right w:val="none" w:sz="0" w:space="0" w:color="auto"/>
          </w:divBdr>
        </w:div>
        <w:div w:id="933443792">
          <w:marLeft w:val="1080"/>
          <w:marRight w:val="0"/>
          <w:marTop w:val="0"/>
          <w:marBottom w:val="0"/>
          <w:divBdr>
            <w:top w:val="none" w:sz="0" w:space="0" w:color="auto"/>
            <w:left w:val="none" w:sz="0" w:space="0" w:color="auto"/>
            <w:bottom w:val="none" w:sz="0" w:space="0" w:color="auto"/>
            <w:right w:val="none" w:sz="0" w:space="0" w:color="auto"/>
          </w:divBdr>
        </w:div>
        <w:div w:id="1323462965">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7DA532-3508-4844-9353-F4D742EB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1128</Words>
  <Characters>6430</Characters>
  <Application>Microsoft Office Word</Application>
  <DocSecurity>0</DocSecurity>
  <Lines>53</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Lucid 3 by LG for Verizon</vt:lpstr>
      <vt:lpstr>Lucid 3 by LG for Verizon</vt:lpstr>
    </vt:vector>
  </TitlesOfParts>
  <Company>LGE</Company>
  <LinksUpToDate>false</LinksUpToDate>
  <CharactersWithSpaces>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Lucid 3 by LG for Verizon</dc:title>
  <dc:creator>LG-One</dc:creator>
  <cp:lastModifiedBy>Лина</cp:lastModifiedBy>
  <cp:revision>6</cp:revision>
  <cp:lastPrinted>2015-04-29T12:31:00Z</cp:lastPrinted>
  <dcterms:created xsi:type="dcterms:W3CDTF">2015-04-29T10:23:00Z</dcterms:created>
  <dcterms:modified xsi:type="dcterms:W3CDTF">2015-04-29T15:29:00Z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