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F01" w:rsidRPr="00957638" w:rsidRDefault="008300C1" w:rsidP="00637F5F">
      <w:pPr>
        <w:jc w:val="center"/>
        <w:rPr>
          <w:rFonts w:eastAsia="Malgun Gothic"/>
          <w:b/>
          <w:sz w:val="28"/>
          <w:lang w:val="ru-RU" w:eastAsia="ko-KR"/>
        </w:rPr>
      </w:pPr>
      <w:r w:rsidRPr="00901ECB">
        <w:rPr>
          <w:rFonts w:eastAsia="Malgun Gothic"/>
          <w:b/>
          <w:sz w:val="28"/>
          <w:lang w:val="ru-RU"/>
        </w:rPr>
        <w:t xml:space="preserve">ПРОДУКЦИЯ </w:t>
      </w:r>
      <w:r w:rsidR="00637F5F" w:rsidRPr="00901ECB">
        <w:rPr>
          <w:rFonts w:eastAsia="Malgun Gothic"/>
          <w:b/>
          <w:sz w:val="28"/>
          <w:lang w:val="ru-RU"/>
        </w:rPr>
        <w:t xml:space="preserve">LG </w:t>
      </w:r>
      <w:r w:rsidRPr="00901ECB">
        <w:rPr>
          <w:rFonts w:eastAsia="Malgun Gothic"/>
          <w:b/>
          <w:sz w:val="28"/>
          <w:lang w:val="ru-RU"/>
        </w:rPr>
        <w:t xml:space="preserve">ПОЛУЧИЛА </w:t>
      </w:r>
      <w:r w:rsidR="00901ECB">
        <w:rPr>
          <w:rFonts w:eastAsia="Malgun Gothic"/>
          <w:b/>
          <w:sz w:val="28"/>
          <w:lang w:val="ru-RU" w:eastAsia="ko-KR"/>
        </w:rPr>
        <w:t>НАГРАДЫ</w:t>
      </w:r>
      <w:r w:rsidR="00A73F01" w:rsidRPr="00901ECB">
        <w:rPr>
          <w:rFonts w:eastAsia="Malgun Gothic" w:hint="eastAsia"/>
          <w:b/>
          <w:sz w:val="28"/>
          <w:lang w:val="ru-RU" w:eastAsia="ko-KR"/>
        </w:rPr>
        <w:t xml:space="preserve"> </w:t>
      </w:r>
      <w:r w:rsidR="00637F5F" w:rsidRPr="00901ECB">
        <w:rPr>
          <w:rFonts w:eastAsia="Malgun Gothic"/>
          <w:b/>
          <w:sz w:val="28"/>
          <w:lang w:val="ru-RU"/>
        </w:rPr>
        <w:t>RED DOT</w:t>
      </w:r>
      <w:r w:rsidR="00637F5F" w:rsidRPr="00901ECB">
        <w:rPr>
          <w:rFonts w:eastAsia="Malgun Gothic" w:hint="eastAsia"/>
          <w:b/>
          <w:sz w:val="28"/>
          <w:lang w:val="ru-RU" w:eastAsia="ko-KR"/>
        </w:rPr>
        <w:t xml:space="preserve"> </w:t>
      </w:r>
      <w:r w:rsidR="00637F5F" w:rsidRPr="00901ECB">
        <w:rPr>
          <w:rFonts w:eastAsia="Malgun Gothic"/>
          <w:b/>
          <w:sz w:val="28"/>
          <w:lang w:val="ru-RU"/>
        </w:rPr>
        <w:t>AWARDS</w:t>
      </w:r>
      <w:r w:rsidRPr="00901ECB">
        <w:rPr>
          <w:rFonts w:eastAsia="Malgun Gothic"/>
          <w:b/>
          <w:sz w:val="28"/>
          <w:lang w:val="ru-RU"/>
        </w:rPr>
        <w:t xml:space="preserve"> 2014 ГОДА ЗА</w:t>
      </w:r>
      <w:r w:rsidR="00AB1B0B">
        <w:rPr>
          <w:rFonts w:eastAsia="Malgun Gothic"/>
          <w:b/>
          <w:sz w:val="28"/>
          <w:lang w:val="ru-RU"/>
        </w:rPr>
        <w:t xml:space="preserve"> ИНТУИТИВНО-ПОНЯТНЫЙ ПОЛЬЗОВАТЕЛ</w:t>
      </w:r>
      <w:r w:rsidR="00AB1B0B">
        <w:rPr>
          <w:rFonts w:eastAsia="Malgun Gothic"/>
          <w:b/>
          <w:sz w:val="28"/>
          <w:lang w:val="ru-RU"/>
        </w:rPr>
        <w:t>Ь</w:t>
      </w:r>
      <w:r w:rsidR="00AB1B0B">
        <w:rPr>
          <w:rFonts w:eastAsia="Malgun Gothic"/>
          <w:b/>
          <w:sz w:val="28"/>
          <w:lang w:val="ru-RU"/>
        </w:rPr>
        <w:t>СКИЙ ИНТЕРФЕЙС</w:t>
      </w:r>
      <w:r w:rsidRPr="00901ECB">
        <w:rPr>
          <w:rFonts w:eastAsia="Malgun Gothic"/>
          <w:b/>
          <w:sz w:val="28"/>
          <w:lang w:val="ru-RU"/>
        </w:rPr>
        <w:t xml:space="preserve"> </w:t>
      </w:r>
    </w:p>
    <w:p w:rsidR="00637F5F" w:rsidRPr="00901ECB" w:rsidRDefault="00637F5F" w:rsidP="00637F5F">
      <w:pPr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:rsidR="00637F5F" w:rsidRPr="00901ECB" w:rsidRDefault="008300C1" w:rsidP="008300C1">
      <w:pPr>
        <w:jc w:val="center"/>
        <w:rPr>
          <w:rFonts w:eastAsia="Malgun Gothic"/>
          <w:i/>
          <w:lang w:val="ru-RU" w:eastAsia="ko-KR"/>
        </w:rPr>
      </w:pPr>
      <w:proofErr w:type="gramStart"/>
      <w:r w:rsidRPr="00901ECB">
        <w:rPr>
          <w:rFonts w:eastAsia="Malgun Gothic"/>
          <w:i/>
          <w:lang w:val="ru-RU" w:eastAsia="ko-KR"/>
        </w:rPr>
        <w:t xml:space="preserve">Смартфон </w:t>
      </w:r>
      <w:r w:rsidR="00546DB9" w:rsidRPr="00901ECB">
        <w:rPr>
          <w:rFonts w:eastAsia="Malgun Gothic" w:hint="eastAsia"/>
          <w:i/>
          <w:lang w:val="ru-RU" w:eastAsia="ko-KR"/>
        </w:rPr>
        <w:t xml:space="preserve">G3 </w:t>
      </w:r>
      <w:r w:rsidR="003C1717">
        <w:rPr>
          <w:rFonts w:eastAsia="Malgun Gothic"/>
          <w:i/>
          <w:lang w:val="ru-RU" w:eastAsia="ko-KR"/>
        </w:rPr>
        <w:t>взял три награды в номинации</w:t>
      </w:r>
      <w:r w:rsidRPr="00901ECB">
        <w:rPr>
          <w:rFonts w:eastAsia="Malgun Gothic"/>
          <w:i/>
          <w:lang w:val="ru-RU" w:eastAsia="ko-KR"/>
        </w:rPr>
        <w:t xml:space="preserve"> «Лучший из лучших»</w:t>
      </w:r>
      <w:r w:rsidR="00901ECB">
        <w:rPr>
          <w:rFonts w:eastAsia="Malgun Gothic"/>
          <w:i/>
          <w:lang w:val="ru-RU" w:eastAsia="ko-KR"/>
        </w:rPr>
        <w:t>,</w:t>
      </w:r>
      <w:r w:rsidRPr="00901ECB">
        <w:rPr>
          <w:rFonts w:eastAsia="Malgun Gothic"/>
          <w:i/>
          <w:lang w:val="ru-RU" w:eastAsia="ko-KR"/>
        </w:rPr>
        <w:t xml:space="preserve"> подтвердив свое лидерство в области дизайна </w:t>
      </w:r>
      <w:r w:rsidR="003C1717">
        <w:rPr>
          <w:rFonts w:eastAsia="Malgun Gothic"/>
          <w:i/>
          <w:lang w:val="ru-RU" w:eastAsia="ko-KR"/>
        </w:rPr>
        <w:t>пользовательского интерфейса</w:t>
      </w:r>
      <w:proofErr w:type="gramEnd"/>
    </w:p>
    <w:p w:rsidR="00637F5F" w:rsidRPr="00901ECB" w:rsidRDefault="00637F5F" w:rsidP="00637F5F">
      <w:pPr>
        <w:tabs>
          <w:tab w:val="center" w:pos="4252"/>
        </w:tabs>
        <w:rPr>
          <w:rFonts w:eastAsia="Dotum"/>
          <w:sz w:val="36"/>
          <w:szCs w:val="36"/>
          <w:lang w:val="ru-RU"/>
        </w:rPr>
      </w:pPr>
      <w:r w:rsidRPr="00901ECB">
        <w:rPr>
          <w:rFonts w:eastAsia="Dotum"/>
          <w:i/>
          <w:sz w:val="36"/>
          <w:szCs w:val="36"/>
          <w:lang w:val="ru-RU"/>
        </w:rPr>
        <w:tab/>
      </w:r>
    </w:p>
    <w:p w:rsidR="00D033B5" w:rsidRPr="00901ECB" w:rsidRDefault="008300C1" w:rsidP="00BF185E">
      <w:pPr>
        <w:spacing w:line="360" w:lineRule="auto"/>
        <w:jc w:val="both"/>
        <w:rPr>
          <w:rFonts w:eastAsia="Malgun Gothic"/>
          <w:lang w:val="ru-RU" w:eastAsia="ko-KR"/>
        </w:rPr>
      </w:pPr>
      <w:r w:rsidRPr="00901ECB">
        <w:rPr>
          <w:rFonts w:eastAsia="Malgun Gothic"/>
          <w:b/>
          <w:lang w:val="ru-RU"/>
        </w:rPr>
        <w:t>СЕУЛ,</w:t>
      </w:r>
      <w:r w:rsidR="00A73F01" w:rsidRPr="00901ECB">
        <w:rPr>
          <w:rFonts w:eastAsia="Malgun Gothic"/>
          <w:b/>
          <w:lang w:val="ru-RU"/>
        </w:rPr>
        <w:t xml:space="preserve"> </w:t>
      </w:r>
      <w:r w:rsidR="00637F5F" w:rsidRPr="00901ECB">
        <w:rPr>
          <w:rFonts w:eastAsia="Malgun Gothic" w:hint="eastAsia"/>
          <w:b/>
          <w:lang w:val="ru-RU" w:eastAsia="ko-KR"/>
        </w:rPr>
        <w:t>18</w:t>
      </w:r>
      <w:r w:rsidRPr="00901ECB">
        <w:rPr>
          <w:rFonts w:eastAsia="Malgun Gothic"/>
          <w:b/>
          <w:lang w:val="ru-RU"/>
        </w:rPr>
        <w:t xml:space="preserve"> августа</w:t>
      </w:r>
      <w:r w:rsidR="00637F5F" w:rsidRPr="00901ECB">
        <w:rPr>
          <w:rFonts w:eastAsia="Malgun Gothic"/>
          <w:b/>
          <w:lang w:val="ru-RU"/>
        </w:rPr>
        <w:t xml:space="preserve"> 201</w:t>
      </w:r>
      <w:r w:rsidR="00637F5F" w:rsidRPr="00901ECB">
        <w:rPr>
          <w:rFonts w:eastAsia="Malgun Gothic" w:hint="eastAsia"/>
          <w:b/>
          <w:lang w:val="ru-RU" w:eastAsia="ko-KR"/>
        </w:rPr>
        <w:t>4</w:t>
      </w:r>
      <w:ins w:id="0" w:author="Лина" w:date="2014-08-20T13:37:00Z">
        <w:r w:rsidR="005C6485">
          <w:rPr>
            <w:rFonts w:eastAsia="Malgun Gothic"/>
            <w:b/>
            <w:lang w:val="ru-RU" w:eastAsia="ko-KR"/>
          </w:rPr>
          <w:t xml:space="preserve"> </w:t>
        </w:r>
      </w:ins>
      <w:r w:rsidRPr="00901ECB">
        <w:rPr>
          <w:rFonts w:eastAsia="Malgun Gothic"/>
          <w:b/>
          <w:lang w:val="ru-RU" w:eastAsia="ko-KR"/>
        </w:rPr>
        <w:t>г.</w:t>
      </w:r>
      <w:r w:rsidR="00637F5F" w:rsidRPr="00901ECB">
        <w:rPr>
          <w:rFonts w:eastAsia="Malgun Gothic"/>
          <w:lang w:val="ru-RU"/>
        </w:rPr>
        <w:t xml:space="preserve"> </w:t>
      </w:r>
      <w:r w:rsidR="00A73F01" w:rsidRPr="00901ECB">
        <w:rPr>
          <w:lang w:val="ru-RU"/>
        </w:rPr>
        <w:t>—</w:t>
      </w:r>
      <w:r w:rsidR="00A73F01" w:rsidRPr="00901ECB">
        <w:rPr>
          <w:rFonts w:eastAsiaTheme="minorEastAsia"/>
          <w:lang w:val="ru-RU" w:eastAsia="ko-KR"/>
        </w:rPr>
        <w:t xml:space="preserve"> </w:t>
      </w:r>
      <w:r w:rsidR="001C22F8">
        <w:rPr>
          <w:rFonts w:eastAsiaTheme="minorEastAsia"/>
          <w:lang w:val="ru-RU" w:eastAsia="ko-KR"/>
        </w:rPr>
        <w:t>В общей сложности к</w:t>
      </w:r>
      <w:r w:rsidRPr="00901ECB">
        <w:rPr>
          <w:rFonts w:eastAsiaTheme="minorEastAsia"/>
          <w:lang w:val="ru-RU" w:eastAsia="ko-KR"/>
        </w:rPr>
        <w:t xml:space="preserve">омпания </w:t>
      </w:r>
      <w:r w:rsidR="00637F5F" w:rsidRPr="00901ECB">
        <w:rPr>
          <w:rFonts w:eastAsiaTheme="minorEastAsia"/>
          <w:lang w:val="ru-RU" w:eastAsia="ko-KR"/>
        </w:rPr>
        <w:t xml:space="preserve">LG </w:t>
      </w:r>
      <w:proofErr w:type="spellStart"/>
      <w:r w:rsidR="00637F5F" w:rsidRPr="00901ECB">
        <w:rPr>
          <w:rFonts w:eastAsiaTheme="minorEastAsia"/>
          <w:lang w:val="ru-RU" w:eastAsia="ko-KR"/>
        </w:rPr>
        <w:t>Electronics</w:t>
      </w:r>
      <w:proofErr w:type="spellEnd"/>
      <w:r w:rsidR="00637F5F" w:rsidRPr="00901ECB">
        <w:rPr>
          <w:rFonts w:eastAsiaTheme="minorEastAsia"/>
          <w:lang w:val="ru-RU" w:eastAsia="ko-KR"/>
        </w:rPr>
        <w:t xml:space="preserve"> (LG) </w:t>
      </w:r>
      <w:r w:rsidRPr="00901ECB">
        <w:rPr>
          <w:rFonts w:eastAsiaTheme="minorEastAsia"/>
          <w:lang w:val="ru-RU" w:eastAsia="ko-KR"/>
        </w:rPr>
        <w:t xml:space="preserve">получила девять наград </w:t>
      </w:r>
      <w:r w:rsidR="00637F5F" w:rsidRPr="00901ECB">
        <w:rPr>
          <w:rFonts w:eastAsiaTheme="minorEastAsia"/>
          <w:lang w:val="ru-RU" w:eastAsia="ko-KR"/>
        </w:rPr>
        <w:t>Red Dot Awards</w:t>
      </w:r>
      <w:r w:rsidRPr="00901ECB">
        <w:rPr>
          <w:rFonts w:eastAsiaTheme="minorEastAsia"/>
          <w:lang w:val="ru-RU" w:eastAsia="ko-KR"/>
        </w:rPr>
        <w:t xml:space="preserve"> в категории “Коммуникационный д</w:t>
      </w:r>
      <w:r w:rsidRPr="00901ECB">
        <w:rPr>
          <w:rFonts w:eastAsiaTheme="minorEastAsia"/>
          <w:lang w:val="ru-RU" w:eastAsia="ko-KR"/>
        </w:rPr>
        <w:t>и</w:t>
      </w:r>
      <w:r w:rsidRPr="00901ECB">
        <w:rPr>
          <w:rFonts w:eastAsiaTheme="minorEastAsia"/>
          <w:lang w:val="ru-RU" w:eastAsia="ko-KR"/>
        </w:rPr>
        <w:t xml:space="preserve">зайн”. </w:t>
      </w:r>
      <w:proofErr w:type="gramStart"/>
      <w:r w:rsidRPr="00901ECB">
        <w:rPr>
          <w:rFonts w:eastAsiaTheme="minorEastAsia"/>
          <w:lang w:val="ru-RU" w:eastAsia="ko-KR"/>
        </w:rPr>
        <w:t xml:space="preserve">Среди них </w:t>
      </w:r>
      <w:r w:rsidR="001C22F8">
        <w:rPr>
          <w:rFonts w:eastAsiaTheme="minorEastAsia"/>
          <w:lang w:val="ru-RU" w:eastAsia="ko-KR"/>
        </w:rPr>
        <w:t>три награды «Лучший из лучших» заслужил интерфейс поп</w:t>
      </w:r>
      <w:r w:rsidR="001C22F8">
        <w:rPr>
          <w:rFonts w:eastAsiaTheme="minorEastAsia"/>
          <w:lang w:val="ru-RU" w:eastAsia="ko-KR"/>
        </w:rPr>
        <w:t>у</w:t>
      </w:r>
      <w:r w:rsidR="001C22F8">
        <w:rPr>
          <w:rFonts w:eastAsiaTheme="minorEastAsia"/>
          <w:lang w:val="ru-RU" w:eastAsia="ko-KR"/>
        </w:rPr>
        <w:t xml:space="preserve">лярного смартфона </w:t>
      </w:r>
      <w:r w:rsidR="001C22F8">
        <w:rPr>
          <w:rFonts w:eastAsiaTheme="minorEastAsia"/>
          <w:lang w:eastAsia="ko-KR"/>
        </w:rPr>
        <w:t>LG</w:t>
      </w:r>
      <w:r w:rsidR="001C22F8" w:rsidRPr="001C22F8">
        <w:rPr>
          <w:rFonts w:eastAsiaTheme="minorEastAsia"/>
          <w:lang w:val="ru-RU" w:eastAsia="ko-KR"/>
        </w:rPr>
        <w:t xml:space="preserve"> </w:t>
      </w:r>
      <w:r w:rsidR="001C22F8">
        <w:rPr>
          <w:rFonts w:eastAsiaTheme="minorEastAsia"/>
          <w:lang w:eastAsia="ko-KR"/>
        </w:rPr>
        <w:t>G</w:t>
      </w:r>
      <w:r w:rsidR="001C22F8" w:rsidRPr="001C22F8">
        <w:rPr>
          <w:rFonts w:eastAsiaTheme="minorEastAsia"/>
          <w:lang w:val="ru-RU" w:eastAsia="ko-KR"/>
        </w:rPr>
        <w:t>3</w:t>
      </w:r>
      <w:r w:rsidR="001C22F8">
        <w:rPr>
          <w:rFonts w:eastAsiaTheme="minorEastAsia"/>
          <w:lang w:val="ru-RU" w:eastAsia="ko-KR"/>
        </w:rPr>
        <w:t>.</w:t>
      </w:r>
      <w:proofErr w:type="gramEnd"/>
      <w:r w:rsidR="001C22F8">
        <w:rPr>
          <w:rFonts w:eastAsiaTheme="minorEastAsia"/>
          <w:lang w:val="ru-RU" w:eastAsia="ko-KR"/>
        </w:rPr>
        <w:t xml:space="preserve"> Таким образом</w:t>
      </w:r>
      <w:r w:rsidR="00C2449A" w:rsidRPr="00C2449A">
        <w:rPr>
          <w:rFonts w:eastAsiaTheme="minorEastAsia"/>
          <w:lang w:val="ru-RU" w:eastAsia="ko-KR"/>
        </w:rPr>
        <w:t>,</w:t>
      </w:r>
      <w:r w:rsidR="001C22F8">
        <w:rPr>
          <w:rFonts w:eastAsiaTheme="minorEastAsia"/>
          <w:lang w:val="ru-RU" w:eastAsia="ko-KR"/>
        </w:rPr>
        <w:t xml:space="preserve"> </w:t>
      </w:r>
      <w:r w:rsidRPr="00901ECB">
        <w:rPr>
          <w:rFonts w:eastAsiaTheme="minorEastAsia"/>
          <w:lang w:val="ru-RU" w:eastAsia="ko-KR"/>
        </w:rPr>
        <w:t>были отмечены функции “Умная кл</w:t>
      </w:r>
      <w:r w:rsidRPr="00901ECB">
        <w:rPr>
          <w:rFonts w:eastAsiaTheme="minorEastAsia"/>
          <w:lang w:val="ru-RU" w:eastAsia="ko-KR"/>
        </w:rPr>
        <w:t>а</w:t>
      </w:r>
      <w:r w:rsidRPr="00901ECB">
        <w:rPr>
          <w:rFonts w:eastAsiaTheme="minorEastAsia"/>
          <w:lang w:val="ru-RU" w:eastAsia="ko-KR"/>
        </w:rPr>
        <w:t xml:space="preserve">виатура”, </w:t>
      </w:r>
      <w:proofErr w:type="spellStart"/>
      <w:r w:rsidR="00637F5F" w:rsidRPr="00901ECB">
        <w:rPr>
          <w:rFonts w:eastAsia="Malgun Gothic"/>
          <w:lang w:val="ru-RU" w:eastAsia="ko-KR"/>
        </w:rPr>
        <w:t>Knock</w:t>
      </w:r>
      <w:proofErr w:type="spellEnd"/>
      <w:r w:rsidR="00637F5F" w:rsidRPr="00901ECB">
        <w:rPr>
          <w:rFonts w:eastAsia="Malgun Gothic"/>
          <w:lang w:val="ru-RU" w:eastAsia="ko-KR"/>
        </w:rPr>
        <w:t xml:space="preserve"> </w:t>
      </w:r>
      <w:proofErr w:type="spellStart"/>
      <w:r w:rsidR="00637F5F" w:rsidRPr="00901ECB">
        <w:rPr>
          <w:rFonts w:eastAsia="Malgun Gothic"/>
          <w:lang w:val="ru-RU" w:eastAsia="ko-KR"/>
        </w:rPr>
        <w:t>Code</w:t>
      </w:r>
      <w:proofErr w:type="spellEnd"/>
      <w:r w:rsidR="005C6485" w:rsidRPr="005C6485">
        <w:rPr>
          <w:rFonts w:eastAsia="Malgun Gothic"/>
          <w:lang w:val="ru-RU" w:eastAsia="ko-KR"/>
        </w:rPr>
        <w:t>™</w:t>
      </w:r>
      <w:r w:rsidR="00637F5F" w:rsidRPr="00901ECB">
        <w:rPr>
          <w:rFonts w:eastAsia="Malgun Gothic"/>
          <w:lang w:val="ru-RU" w:eastAsia="ko-KR"/>
        </w:rPr>
        <w:t xml:space="preserve"> </w:t>
      </w:r>
      <w:r w:rsidRPr="00901ECB">
        <w:rPr>
          <w:rFonts w:eastAsia="Malgun Gothic"/>
          <w:lang w:val="ru-RU" w:eastAsia="ko-KR"/>
        </w:rPr>
        <w:t>и графический пользовательский интерфейс. Инновац</w:t>
      </w:r>
      <w:r w:rsidRPr="00901ECB">
        <w:rPr>
          <w:rFonts w:eastAsia="Malgun Gothic"/>
          <w:lang w:val="ru-RU" w:eastAsia="ko-KR"/>
        </w:rPr>
        <w:t>и</w:t>
      </w:r>
      <w:r w:rsidRPr="00901ECB">
        <w:rPr>
          <w:rFonts w:eastAsia="Malgun Gothic"/>
          <w:lang w:val="ru-RU" w:eastAsia="ko-KR"/>
        </w:rPr>
        <w:t xml:space="preserve">онная платформа </w:t>
      </w:r>
      <w:r w:rsidR="0051322F" w:rsidRPr="00901ECB">
        <w:rPr>
          <w:rFonts w:eastAsia="Malgun Gothic"/>
          <w:lang w:val="ru-RU" w:eastAsia="ko-KR"/>
        </w:rPr>
        <w:t>LG</w:t>
      </w:r>
      <w:r w:rsidRPr="00901ECB">
        <w:rPr>
          <w:rFonts w:eastAsia="Malgun Gothic"/>
          <w:lang w:val="ru-RU" w:eastAsia="ko-KR"/>
        </w:rPr>
        <w:t xml:space="preserve"> </w:t>
      </w:r>
      <w:proofErr w:type="spellStart"/>
      <w:r w:rsidR="0051322F" w:rsidRPr="00901ECB">
        <w:rPr>
          <w:rFonts w:eastAsia="Malgun Gothic"/>
          <w:lang w:val="ru-RU" w:eastAsia="ko-KR"/>
        </w:rPr>
        <w:t>webOS</w:t>
      </w:r>
      <w:proofErr w:type="spellEnd"/>
      <w:r w:rsidR="0051322F" w:rsidRPr="00901ECB">
        <w:rPr>
          <w:rFonts w:eastAsia="Malgun Gothic"/>
          <w:lang w:val="ru-RU" w:eastAsia="ko-KR"/>
        </w:rPr>
        <w:t xml:space="preserve"> </w:t>
      </w:r>
      <w:r w:rsidRPr="00901ECB">
        <w:rPr>
          <w:rFonts w:eastAsia="Malgun Gothic"/>
          <w:lang w:val="ru-RU" w:eastAsia="ko-KR"/>
        </w:rPr>
        <w:t>для</w:t>
      </w:r>
      <w:r w:rsidR="00C2449A" w:rsidRPr="00C2449A">
        <w:rPr>
          <w:rFonts w:eastAsia="Malgun Gothic"/>
          <w:lang w:val="ru-RU" w:eastAsia="ko-KR"/>
        </w:rPr>
        <w:t xml:space="preserve"> </w:t>
      </w:r>
      <w:r w:rsidRPr="00901ECB">
        <w:rPr>
          <w:rFonts w:eastAsia="Malgun Gothic"/>
          <w:lang w:val="ru-RU" w:eastAsia="ko-KR"/>
        </w:rPr>
        <w:t xml:space="preserve">телевизоров </w:t>
      </w:r>
      <w:proofErr w:type="spellStart"/>
      <w:r w:rsidR="00C2449A" w:rsidRPr="00901ECB">
        <w:rPr>
          <w:rFonts w:eastAsia="Malgun Gothic"/>
          <w:lang w:val="ru-RU" w:eastAsia="ko-KR"/>
        </w:rPr>
        <w:t>Smart</w:t>
      </w:r>
      <w:r w:rsidR="00C2449A" w:rsidRPr="00901ECB">
        <w:rPr>
          <w:rFonts w:eastAsiaTheme="minorEastAsia"/>
          <w:bdr w:val="none" w:sz="0" w:space="0" w:color="auto" w:frame="1"/>
          <w:vertAlign w:val="superscript"/>
          <w:lang w:val="ru-RU" w:eastAsia="ko-KR"/>
        </w:rPr>
        <w:t>+</w:t>
      </w:r>
      <w:proofErr w:type="spellEnd"/>
      <w:r w:rsidR="00C2449A" w:rsidRPr="00C2449A">
        <w:rPr>
          <w:rFonts w:eastAsiaTheme="minorEastAsia"/>
          <w:bdr w:val="none" w:sz="0" w:space="0" w:color="auto" w:frame="1"/>
          <w:vertAlign w:val="superscript"/>
          <w:lang w:val="ru-RU" w:eastAsia="ko-KR"/>
        </w:rPr>
        <w:t xml:space="preserve"> </w:t>
      </w:r>
      <w:r w:rsidR="00C2449A">
        <w:rPr>
          <w:rFonts w:eastAsia="Malgun Gothic"/>
          <w:lang w:eastAsia="ko-KR"/>
        </w:rPr>
        <w:t>TV</w:t>
      </w:r>
      <w:r w:rsidR="00C2449A" w:rsidRPr="00901ECB">
        <w:rPr>
          <w:rFonts w:eastAsia="Malgun Gothic"/>
          <w:lang w:val="ru-RU" w:eastAsia="ko-KR"/>
        </w:rPr>
        <w:t xml:space="preserve"> </w:t>
      </w:r>
      <w:r w:rsidRPr="00901ECB">
        <w:rPr>
          <w:rFonts w:eastAsia="Malgun Gothic"/>
          <w:lang w:val="ru-RU" w:eastAsia="ko-KR"/>
        </w:rPr>
        <w:t>была также высоко оц</w:t>
      </w:r>
      <w:r w:rsidRPr="00901ECB">
        <w:rPr>
          <w:rFonts w:eastAsia="Malgun Gothic"/>
          <w:lang w:val="ru-RU" w:eastAsia="ko-KR"/>
        </w:rPr>
        <w:t>е</w:t>
      </w:r>
      <w:r w:rsidRPr="00901ECB">
        <w:rPr>
          <w:rFonts w:eastAsia="Malgun Gothic"/>
          <w:lang w:val="ru-RU" w:eastAsia="ko-KR"/>
        </w:rPr>
        <w:t xml:space="preserve">нена жюри премии за новый подход к управлению </w:t>
      </w:r>
      <w:r w:rsidR="00C2449A">
        <w:rPr>
          <w:rFonts w:eastAsia="Malgun Gothic"/>
          <w:lang w:val="ru-RU" w:eastAsia="ko-KR"/>
        </w:rPr>
        <w:t xml:space="preserve">умными </w:t>
      </w:r>
      <w:r w:rsidRPr="00901ECB">
        <w:rPr>
          <w:rFonts w:eastAsia="Malgun Gothic"/>
          <w:lang w:val="ru-RU" w:eastAsia="ko-KR"/>
        </w:rPr>
        <w:t>телевизорами</w:t>
      </w:r>
      <w:r w:rsidR="00DF5FD4" w:rsidRPr="00901ECB">
        <w:rPr>
          <w:rFonts w:eastAsia="Malgun Gothic"/>
          <w:lang w:val="ru-RU" w:eastAsia="ko-KR"/>
        </w:rPr>
        <w:t xml:space="preserve"> благ</w:t>
      </w:r>
      <w:r w:rsidR="00DF5FD4" w:rsidRPr="00901ECB">
        <w:rPr>
          <w:rFonts w:eastAsia="Malgun Gothic"/>
          <w:lang w:val="ru-RU" w:eastAsia="ko-KR"/>
        </w:rPr>
        <w:t>о</w:t>
      </w:r>
      <w:r w:rsidR="00DF5FD4" w:rsidRPr="00901ECB">
        <w:rPr>
          <w:rFonts w:eastAsia="Malgun Gothic"/>
          <w:lang w:val="ru-RU" w:eastAsia="ko-KR"/>
        </w:rPr>
        <w:t xml:space="preserve">даря интуитивному интерфейсу, который делает </w:t>
      </w:r>
      <w:r w:rsidR="00C2449A">
        <w:rPr>
          <w:rFonts w:eastAsia="Malgun Gothic"/>
          <w:lang w:val="ru-RU" w:eastAsia="ko-KR"/>
        </w:rPr>
        <w:t xml:space="preserve">управление </w:t>
      </w:r>
      <w:r w:rsidR="00DF5FD4" w:rsidRPr="00901ECB">
        <w:rPr>
          <w:rFonts w:eastAsia="Malgun Gothic"/>
          <w:lang w:val="ru-RU" w:eastAsia="ko-KR"/>
        </w:rPr>
        <w:t>удобн</w:t>
      </w:r>
      <w:r w:rsidR="00C2449A">
        <w:rPr>
          <w:rFonts w:eastAsia="Malgun Gothic"/>
          <w:lang w:val="ru-RU" w:eastAsia="ko-KR"/>
        </w:rPr>
        <w:t>ым</w:t>
      </w:r>
      <w:r w:rsidR="00DF5FD4" w:rsidRPr="00901ECB">
        <w:rPr>
          <w:rFonts w:eastAsia="Malgun Gothic"/>
          <w:lang w:val="ru-RU" w:eastAsia="ko-KR"/>
        </w:rPr>
        <w:t xml:space="preserve"> и удив</w:t>
      </w:r>
      <w:r w:rsidR="00DF5FD4" w:rsidRPr="00901ECB">
        <w:rPr>
          <w:rFonts w:eastAsia="Malgun Gothic"/>
          <w:lang w:val="ru-RU" w:eastAsia="ko-KR"/>
        </w:rPr>
        <w:t>и</w:t>
      </w:r>
      <w:r w:rsidR="00DF5FD4" w:rsidRPr="00901ECB">
        <w:rPr>
          <w:rFonts w:eastAsia="Malgun Gothic"/>
          <w:lang w:val="ru-RU" w:eastAsia="ko-KR"/>
        </w:rPr>
        <w:t>тельно прост</w:t>
      </w:r>
      <w:r w:rsidR="00C2449A">
        <w:rPr>
          <w:rFonts w:eastAsia="Malgun Gothic"/>
          <w:lang w:val="ru-RU" w:eastAsia="ko-KR"/>
        </w:rPr>
        <w:t>ым</w:t>
      </w:r>
      <w:r w:rsidR="00DF5FD4" w:rsidRPr="00901ECB">
        <w:rPr>
          <w:rFonts w:eastAsia="Malgun Gothic"/>
          <w:lang w:val="ru-RU" w:eastAsia="ko-KR"/>
        </w:rPr>
        <w:t xml:space="preserve">. </w:t>
      </w:r>
    </w:p>
    <w:p w:rsidR="00D033B5" w:rsidRPr="00901ECB" w:rsidRDefault="00D033B5" w:rsidP="00BF185E">
      <w:pPr>
        <w:spacing w:line="360" w:lineRule="auto"/>
        <w:jc w:val="both"/>
        <w:rPr>
          <w:rFonts w:eastAsia="Malgun Gothic"/>
          <w:lang w:val="ru-RU" w:eastAsia="ko-KR"/>
        </w:rPr>
      </w:pPr>
    </w:p>
    <w:p w:rsidR="00BF185E" w:rsidRPr="00901ECB" w:rsidRDefault="00DF5FD4" w:rsidP="00BF185E">
      <w:pPr>
        <w:spacing w:line="360" w:lineRule="auto"/>
        <w:jc w:val="both"/>
        <w:rPr>
          <w:rFonts w:eastAsiaTheme="minorEastAsia"/>
          <w:lang w:val="ru-RU" w:eastAsia="ko-KR"/>
        </w:rPr>
      </w:pPr>
      <w:r w:rsidRPr="00901ECB">
        <w:rPr>
          <w:rFonts w:eastAsia="Malgun Gothic"/>
          <w:lang w:val="ru-RU" w:eastAsia="ko-KR"/>
        </w:rPr>
        <w:t xml:space="preserve">Всемирно </w:t>
      </w:r>
      <w:r w:rsidR="001C22F8">
        <w:rPr>
          <w:rFonts w:eastAsia="Malgun Gothic"/>
          <w:lang w:val="ru-RU" w:eastAsia="ko-KR"/>
        </w:rPr>
        <w:t>признанная</w:t>
      </w:r>
      <w:r w:rsidRPr="00901ECB">
        <w:rPr>
          <w:rFonts w:eastAsia="Malgun Gothic"/>
          <w:lang w:val="ru-RU" w:eastAsia="ko-KR"/>
        </w:rPr>
        <w:t xml:space="preserve"> преми</w:t>
      </w:r>
      <w:r w:rsidR="001C22F8">
        <w:rPr>
          <w:rFonts w:eastAsia="Malgun Gothic"/>
          <w:lang w:val="ru-RU" w:eastAsia="ko-KR"/>
        </w:rPr>
        <w:t>я</w:t>
      </w:r>
      <w:r w:rsidRPr="00901ECB">
        <w:rPr>
          <w:rFonts w:eastAsia="Malgun Gothic"/>
          <w:lang w:val="ru-RU" w:eastAsia="ko-KR"/>
        </w:rPr>
        <w:t xml:space="preserve"> </w:t>
      </w:r>
      <w:proofErr w:type="spellStart"/>
      <w:r w:rsidR="00D033B5" w:rsidRPr="00901ECB">
        <w:rPr>
          <w:rFonts w:eastAsia="Malgun Gothic"/>
          <w:lang w:val="ru-RU" w:eastAsia="ko-KR"/>
        </w:rPr>
        <w:t>Red</w:t>
      </w:r>
      <w:proofErr w:type="spellEnd"/>
      <w:r w:rsidR="00D033B5" w:rsidRPr="00901ECB">
        <w:rPr>
          <w:rFonts w:eastAsia="Malgun Gothic"/>
          <w:lang w:val="ru-RU" w:eastAsia="ko-KR"/>
        </w:rPr>
        <w:t xml:space="preserve"> </w:t>
      </w:r>
      <w:proofErr w:type="spellStart"/>
      <w:r w:rsidR="00D033B5" w:rsidRPr="00901ECB">
        <w:rPr>
          <w:rFonts w:eastAsia="Malgun Gothic"/>
          <w:lang w:val="ru-RU" w:eastAsia="ko-KR"/>
        </w:rPr>
        <w:t>Dot</w:t>
      </w:r>
      <w:proofErr w:type="spellEnd"/>
      <w:r w:rsidR="00D033B5" w:rsidRPr="00901ECB">
        <w:rPr>
          <w:rFonts w:eastAsia="Malgun Gothic"/>
          <w:lang w:val="ru-RU" w:eastAsia="ko-KR"/>
        </w:rPr>
        <w:t xml:space="preserve"> </w:t>
      </w:r>
      <w:proofErr w:type="spellStart"/>
      <w:r w:rsidR="00D033B5" w:rsidRPr="00901ECB">
        <w:rPr>
          <w:rFonts w:eastAsia="Malgun Gothic"/>
          <w:lang w:val="ru-RU" w:eastAsia="ko-KR"/>
        </w:rPr>
        <w:t>Awards</w:t>
      </w:r>
      <w:proofErr w:type="spellEnd"/>
      <w:r w:rsidR="00D033B5" w:rsidRPr="00901ECB">
        <w:rPr>
          <w:rFonts w:eastAsia="Malgun Gothic"/>
          <w:lang w:val="ru-RU" w:eastAsia="ko-KR"/>
        </w:rPr>
        <w:t xml:space="preserve"> </w:t>
      </w:r>
      <w:r w:rsidRPr="00901ECB">
        <w:rPr>
          <w:rFonts w:eastAsia="Malgun Gothic"/>
          <w:lang w:val="ru-RU" w:eastAsia="ko-KR"/>
        </w:rPr>
        <w:t>вруча</w:t>
      </w:r>
      <w:r w:rsidR="001C22F8">
        <w:rPr>
          <w:rFonts w:eastAsia="Malgun Gothic"/>
          <w:lang w:val="ru-RU" w:eastAsia="ko-KR"/>
        </w:rPr>
        <w:t>е</w:t>
      </w:r>
      <w:r w:rsidRPr="00901ECB">
        <w:rPr>
          <w:rFonts w:eastAsia="Malgun Gothic"/>
          <w:lang w:val="ru-RU" w:eastAsia="ko-KR"/>
        </w:rPr>
        <w:t xml:space="preserve">тся в трех категориях – </w:t>
      </w:r>
      <w:r w:rsidR="00C2449A">
        <w:rPr>
          <w:rFonts w:eastAsia="Malgun Gothic"/>
          <w:lang w:val="ru-RU" w:eastAsia="ko-KR"/>
        </w:rPr>
        <w:t>«</w:t>
      </w:r>
      <w:r w:rsidRPr="00901ECB">
        <w:rPr>
          <w:rFonts w:eastAsia="Malgun Gothic"/>
          <w:lang w:val="ru-RU" w:eastAsia="ko-KR"/>
        </w:rPr>
        <w:t>Коммуникационный дизайн</w:t>
      </w:r>
      <w:r w:rsidR="00C2449A">
        <w:rPr>
          <w:rFonts w:eastAsia="Malgun Gothic"/>
          <w:lang w:val="ru-RU" w:eastAsia="ko-KR"/>
        </w:rPr>
        <w:t>»</w:t>
      </w:r>
      <w:r w:rsidRPr="00901ECB">
        <w:rPr>
          <w:rFonts w:eastAsia="Malgun Gothic"/>
          <w:lang w:val="ru-RU" w:eastAsia="ko-KR"/>
        </w:rPr>
        <w:t xml:space="preserve">, </w:t>
      </w:r>
      <w:r w:rsidR="00C2449A">
        <w:rPr>
          <w:rFonts w:eastAsia="Malgun Gothic"/>
          <w:lang w:val="ru-RU" w:eastAsia="ko-KR"/>
        </w:rPr>
        <w:t>«</w:t>
      </w:r>
      <w:r w:rsidRPr="00901ECB">
        <w:rPr>
          <w:rFonts w:eastAsia="Malgun Gothic"/>
          <w:lang w:val="ru-RU" w:eastAsia="ko-KR"/>
        </w:rPr>
        <w:t>Промышленный дизайн</w:t>
      </w:r>
      <w:r w:rsidR="00C2449A">
        <w:rPr>
          <w:rFonts w:eastAsia="Malgun Gothic"/>
          <w:lang w:val="ru-RU" w:eastAsia="ko-KR"/>
        </w:rPr>
        <w:t>»</w:t>
      </w:r>
      <w:r w:rsidRPr="00901ECB">
        <w:rPr>
          <w:rFonts w:eastAsia="Malgun Gothic"/>
          <w:lang w:val="ru-RU" w:eastAsia="ko-KR"/>
        </w:rPr>
        <w:t xml:space="preserve"> и </w:t>
      </w:r>
      <w:r w:rsidR="00C2449A">
        <w:rPr>
          <w:rFonts w:eastAsia="Malgun Gothic"/>
          <w:lang w:val="ru-RU" w:eastAsia="ko-KR"/>
        </w:rPr>
        <w:t>«</w:t>
      </w:r>
      <w:r w:rsidRPr="00901ECB">
        <w:rPr>
          <w:rFonts w:eastAsia="Malgun Gothic"/>
          <w:lang w:val="ru-RU" w:eastAsia="ko-KR"/>
        </w:rPr>
        <w:t>Концептуальный д</w:t>
      </w:r>
      <w:r w:rsidRPr="00901ECB">
        <w:rPr>
          <w:rFonts w:eastAsia="Malgun Gothic"/>
          <w:lang w:val="ru-RU" w:eastAsia="ko-KR"/>
        </w:rPr>
        <w:t>и</w:t>
      </w:r>
      <w:r w:rsidRPr="00901ECB">
        <w:rPr>
          <w:rFonts w:eastAsia="Malgun Gothic"/>
          <w:lang w:val="ru-RU" w:eastAsia="ko-KR"/>
        </w:rPr>
        <w:t>зайн</w:t>
      </w:r>
      <w:r w:rsidR="00C2449A">
        <w:rPr>
          <w:rFonts w:eastAsia="Malgun Gothic"/>
          <w:lang w:val="ru-RU" w:eastAsia="ko-KR"/>
        </w:rPr>
        <w:t>»</w:t>
      </w:r>
      <w:r w:rsidRPr="00901ECB">
        <w:rPr>
          <w:rFonts w:eastAsia="Malgun Gothic"/>
          <w:lang w:val="ru-RU" w:eastAsia="ko-KR"/>
        </w:rPr>
        <w:t>. Если учесть, что только в категории Коммуникационного дизайна пода</w:t>
      </w:r>
      <w:r w:rsidR="001C22F8">
        <w:rPr>
          <w:rFonts w:eastAsia="Malgun Gothic"/>
          <w:lang w:val="ru-RU" w:eastAsia="ko-KR"/>
        </w:rPr>
        <w:t>но</w:t>
      </w:r>
      <w:r w:rsidRPr="00901ECB">
        <w:rPr>
          <w:rFonts w:eastAsia="Malgun Gothic"/>
          <w:lang w:val="ru-RU" w:eastAsia="ko-KR"/>
        </w:rPr>
        <w:t xml:space="preserve"> </w:t>
      </w:r>
      <w:r w:rsidR="00D033B5" w:rsidRPr="00901ECB">
        <w:rPr>
          <w:rFonts w:eastAsia="Malgun Gothic"/>
          <w:lang w:val="ru-RU" w:eastAsia="ko-KR"/>
        </w:rPr>
        <w:t xml:space="preserve">7,096 </w:t>
      </w:r>
      <w:r w:rsidRPr="00901ECB">
        <w:rPr>
          <w:rFonts w:eastAsia="Malgun Gothic"/>
          <w:lang w:val="ru-RU" w:eastAsia="ko-KR"/>
        </w:rPr>
        <w:t xml:space="preserve">заявок из 49 стран, становится понятно, что премия </w:t>
      </w:r>
      <w:r w:rsidR="00D033B5" w:rsidRPr="00901ECB">
        <w:rPr>
          <w:rFonts w:eastAsia="Malgun Gothic"/>
          <w:lang w:val="ru-RU" w:eastAsia="ko-KR"/>
        </w:rPr>
        <w:t xml:space="preserve">Red Dot Awards </w:t>
      </w:r>
      <w:r w:rsidRPr="00901ECB">
        <w:rPr>
          <w:rFonts w:eastAsia="Malgun Gothic"/>
          <w:lang w:val="ru-RU" w:eastAsia="ko-KR"/>
        </w:rPr>
        <w:t>являе</w:t>
      </w:r>
      <w:r w:rsidRPr="00901ECB">
        <w:rPr>
          <w:rFonts w:eastAsia="Malgun Gothic"/>
          <w:lang w:val="ru-RU" w:eastAsia="ko-KR"/>
        </w:rPr>
        <w:t>т</w:t>
      </w:r>
      <w:r w:rsidRPr="00901ECB">
        <w:rPr>
          <w:rFonts w:eastAsia="Malgun Gothic"/>
          <w:lang w:val="ru-RU" w:eastAsia="ko-KR"/>
        </w:rPr>
        <w:t>ся одной из трех важнейших в области дизайна, наравне с iF Design Award и</w:t>
      </w:r>
      <w:r w:rsidR="00D033B5" w:rsidRPr="00901ECB">
        <w:rPr>
          <w:rFonts w:eastAsia="Malgun Gothic"/>
          <w:lang w:val="ru-RU" w:eastAsia="ko-KR"/>
        </w:rPr>
        <w:t xml:space="preserve"> IDEA (International Design Excellence Award).</w:t>
      </w:r>
      <w:r w:rsidR="00637F5F" w:rsidRPr="00901ECB">
        <w:rPr>
          <w:rFonts w:eastAsiaTheme="minorEastAsia"/>
          <w:lang w:val="ru-RU" w:eastAsia="ko-KR"/>
        </w:rPr>
        <w:t xml:space="preserve"> </w:t>
      </w:r>
    </w:p>
    <w:p w:rsidR="00637F5F" w:rsidRPr="00901ECB" w:rsidRDefault="00637F5F" w:rsidP="00637F5F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637F5F" w:rsidRPr="00901ECB" w:rsidRDefault="00084951" w:rsidP="00637F5F">
      <w:pPr>
        <w:shd w:val="clear" w:color="auto" w:fill="FFFFFF"/>
        <w:spacing w:line="360" w:lineRule="auto"/>
        <w:jc w:val="both"/>
        <w:rPr>
          <w:rFonts w:eastAsiaTheme="minorEastAsia"/>
          <w:bdr w:val="none" w:sz="0" w:space="0" w:color="auto" w:frame="1"/>
          <w:lang w:val="ru-RU" w:eastAsia="ko-KR"/>
        </w:rPr>
      </w:pPr>
      <w:r w:rsidRPr="00901ECB">
        <w:rPr>
          <w:rFonts w:eastAsiaTheme="minorEastAsia"/>
          <w:bdr w:val="none" w:sz="0" w:space="0" w:color="auto" w:frame="1"/>
          <w:lang w:val="ru-RU" w:eastAsia="ko-KR"/>
        </w:rPr>
        <w:t xml:space="preserve">Умная клавиатура </w:t>
      </w:r>
      <w:r w:rsidR="00F80370" w:rsidRPr="00901ECB">
        <w:rPr>
          <w:rFonts w:eastAsiaTheme="minorEastAsia" w:hint="eastAsia"/>
          <w:bdr w:val="none" w:sz="0" w:space="0" w:color="auto" w:frame="1"/>
          <w:lang w:val="ru-RU" w:eastAsia="ko-KR"/>
        </w:rPr>
        <w:t>LG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 xml:space="preserve"> была впервые представлена в смартфоне </w:t>
      </w:r>
      <w:r w:rsidR="00F80370" w:rsidRPr="00901ECB">
        <w:rPr>
          <w:rFonts w:eastAsiaTheme="minorEastAsia" w:hint="eastAsia"/>
          <w:bdr w:val="none" w:sz="0" w:space="0" w:color="auto" w:frame="1"/>
          <w:lang w:val="ru-RU" w:eastAsia="ko-KR"/>
        </w:rPr>
        <w:t>LG G3,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 xml:space="preserve"> в основе которого лежит философия «</w:t>
      </w:r>
      <w:r w:rsidR="00B25F3C">
        <w:rPr>
          <w:rFonts w:eastAsiaTheme="minorEastAsia"/>
          <w:bdr w:val="none" w:sz="0" w:space="0" w:color="auto" w:frame="1"/>
          <w:lang w:val="ru-RU" w:eastAsia="ko-KR"/>
        </w:rPr>
        <w:t>Совершенство простых решений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 xml:space="preserve">». </w:t>
      </w:r>
      <w:r w:rsidR="00B25F3C">
        <w:rPr>
          <w:rFonts w:eastAsiaTheme="minorEastAsia"/>
          <w:bdr w:val="none" w:sz="0" w:space="0" w:color="auto" w:frame="1"/>
          <w:lang w:val="ru-RU" w:eastAsia="ko-KR"/>
        </w:rPr>
        <w:t>У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 xml:space="preserve">мная клавиатура </w:t>
      </w:r>
      <w:r w:rsidR="00B25F3C">
        <w:rPr>
          <w:rFonts w:eastAsiaTheme="minorEastAsia"/>
          <w:bdr w:val="none" w:sz="0" w:space="0" w:color="auto" w:frame="1"/>
          <w:lang w:val="ru-RU" w:eastAsia="ko-KR"/>
        </w:rPr>
        <w:t xml:space="preserve">помогает снизить 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 xml:space="preserve">количество ошибок при вводе текста </w:t>
      </w:r>
      <w:r w:rsidR="00B25F3C">
        <w:rPr>
          <w:rFonts w:eastAsiaTheme="minorEastAsia"/>
          <w:bdr w:val="none" w:sz="0" w:space="0" w:color="auto" w:frame="1"/>
          <w:lang w:val="ru-RU" w:eastAsia="ko-KR"/>
        </w:rPr>
        <w:t>на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 xml:space="preserve"> 75 процентов. Через адаптивное программное обеспечение, которое может анализировать привычки набора и предсказывать выбор слов, умная клавиатура делает </w:t>
      </w:r>
      <w:r w:rsidR="00B25F3C">
        <w:rPr>
          <w:rFonts w:eastAsiaTheme="minorEastAsia"/>
          <w:bdr w:val="none" w:sz="0" w:space="0" w:color="auto" w:frame="1"/>
          <w:lang w:val="ru-RU" w:eastAsia="ko-KR"/>
        </w:rPr>
        <w:t xml:space="preserve">набор сообщений 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 xml:space="preserve">быстрее и значительно проще. </w:t>
      </w:r>
    </w:p>
    <w:p w:rsidR="00637F5F" w:rsidRPr="00901ECB" w:rsidRDefault="00637F5F" w:rsidP="00637F5F">
      <w:pPr>
        <w:shd w:val="clear" w:color="auto" w:fill="FFFFFF"/>
        <w:spacing w:line="360" w:lineRule="auto"/>
        <w:jc w:val="both"/>
        <w:rPr>
          <w:rFonts w:eastAsiaTheme="minorEastAsia"/>
          <w:bdr w:val="none" w:sz="0" w:space="0" w:color="auto" w:frame="1"/>
          <w:lang w:val="ru-RU" w:eastAsia="ko-KR"/>
        </w:rPr>
      </w:pPr>
    </w:p>
    <w:p w:rsidR="005F17B2" w:rsidRPr="00901ECB" w:rsidRDefault="00084951">
      <w:pPr>
        <w:shd w:val="clear" w:color="auto" w:fill="FFFFFF"/>
        <w:spacing w:line="360" w:lineRule="auto"/>
        <w:jc w:val="both"/>
        <w:rPr>
          <w:rFonts w:eastAsiaTheme="minorEastAsia"/>
          <w:bdr w:val="none" w:sz="0" w:space="0" w:color="auto" w:frame="1"/>
          <w:lang w:val="ru-RU" w:eastAsia="ko-KR"/>
        </w:rPr>
      </w:pPr>
      <w:r w:rsidRPr="00901ECB">
        <w:rPr>
          <w:rFonts w:eastAsiaTheme="minorEastAsia"/>
          <w:bdr w:val="none" w:sz="0" w:space="0" w:color="auto" w:frame="1"/>
          <w:lang w:val="ru-RU" w:eastAsia="ko-KR"/>
        </w:rPr>
        <w:t xml:space="preserve">Функция </w:t>
      </w:r>
      <w:r w:rsidR="00637F5F" w:rsidRPr="00901ECB">
        <w:rPr>
          <w:rFonts w:eastAsiaTheme="minorEastAsia"/>
          <w:bdr w:val="none" w:sz="0" w:space="0" w:color="auto" w:frame="1"/>
          <w:lang w:val="ru-RU" w:eastAsia="ko-KR"/>
        </w:rPr>
        <w:t>Knock Code™</w:t>
      </w:r>
      <w:r w:rsidR="00637F5F" w:rsidRPr="00901ECB">
        <w:rPr>
          <w:rFonts w:eastAsiaTheme="minorEastAsia" w:hint="eastAsia"/>
          <w:bdr w:val="none" w:sz="0" w:space="0" w:color="auto" w:frame="1"/>
          <w:lang w:val="ru-RU" w:eastAsia="ko-KR"/>
        </w:rPr>
        <w:t xml:space="preserve"> 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>была разработана в ответ на от</w:t>
      </w:r>
      <w:r w:rsidR="00901ECB">
        <w:rPr>
          <w:rFonts w:eastAsiaTheme="minorEastAsia"/>
          <w:bdr w:val="none" w:sz="0" w:space="0" w:color="auto" w:frame="1"/>
          <w:lang w:val="ru-RU" w:eastAsia="ko-KR"/>
        </w:rPr>
        <w:t>зывы потребителей о сущ</w:t>
      </w:r>
      <w:r w:rsidR="00901ECB">
        <w:rPr>
          <w:rFonts w:eastAsiaTheme="minorEastAsia"/>
          <w:bdr w:val="none" w:sz="0" w:space="0" w:color="auto" w:frame="1"/>
          <w:lang w:val="ru-RU" w:eastAsia="ko-KR"/>
        </w:rPr>
        <w:t>е</w:t>
      </w:r>
      <w:r w:rsidR="00901ECB">
        <w:rPr>
          <w:rFonts w:eastAsiaTheme="minorEastAsia"/>
          <w:bdr w:val="none" w:sz="0" w:space="0" w:color="auto" w:frame="1"/>
          <w:lang w:val="ru-RU" w:eastAsia="ko-KR"/>
        </w:rPr>
        <w:t>ствовавшей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 xml:space="preserve"> системе безопасности смартфонов, которая была неудобной и зан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>и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lastRenderedPageBreak/>
        <w:t xml:space="preserve">мала слишком много времени. </w:t>
      </w:r>
      <w:r w:rsidR="00637F5F" w:rsidRPr="00901ECB">
        <w:rPr>
          <w:rFonts w:eastAsiaTheme="minorEastAsia"/>
          <w:bdr w:val="none" w:sz="0" w:space="0" w:color="auto" w:frame="1"/>
          <w:lang w:val="ru-RU" w:eastAsia="ko-KR"/>
        </w:rPr>
        <w:t>Knock Code™</w:t>
      </w:r>
      <w:r w:rsidR="00637F5F" w:rsidRPr="00901ECB">
        <w:rPr>
          <w:rFonts w:eastAsiaTheme="minorEastAsia" w:hint="eastAsia"/>
          <w:bdr w:val="none" w:sz="0" w:space="0" w:color="auto" w:frame="1"/>
          <w:lang w:val="ru-RU" w:eastAsia="ko-KR"/>
        </w:rPr>
        <w:t xml:space="preserve"> 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 xml:space="preserve">позволяет владельцам смартфонов </w:t>
      </w:r>
      <w:r w:rsidR="00826FE2" w:rsidRPr="00901ECB">
        <w:rPr>
          <w:rFonts w:eastAsiaTheme="minorEastAsia" w:hint="eastAsia"/>
          <w:bdr w:val="none" w:sz="0" w:space="0" w:color="auto" w:frame="1"/>
          <w:lang w:val="ru-RU" w:eastAsia="ko-KR"/>
        </w:rPr>
        <w:t xml:space="preserve">LG 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>включать и разблокировать свои устройства одним удобным действием, вводя индивидуальный набор постукиваний по экрану вместо пароля</w:t>
      </w:r>
      <w:r w:rsidR="00397FD2">
        <w:rPr>
          <w:rFonts w:eastAsiaTheme="minorEastAsia"/>
          <w:bdr w:val="none" w:sz="0" w:space="0" w:color="auto" w:frame="1"/>
          <w:lang w:val="ru-RU" w:eastAsia="ko-KR"/>
        </w:rPr>
        <w:t>, который может составлять от 2 до 8 прикосновений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>. Предлагая более 80 000 возможных вариа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>н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 xml:space="preserve">тов, </w:t>
      </w:r>
      <w:proofErr w:type="spellStart"/>
      <w:r w:rsidR="00826FE2" w:rsidRPr="00901ECB">
        <w:rPr>
          <w:rFonts w:eastAsiaTheme="minorEastAsia"/>
          <w:bdr w:val="none" w:sz="0" w:space="0" w:color="auto" w:frame="1"/>
          <w:lang w:val="ru-RU" w:eastAsia="ko-KR"/>
        </w:rPr>
        <w:t>Knock</w:t>
      </w:r>
      <w:proofErr w:type="spellEnd"/>
      <w:r w:rsidR="00826FE2" w:rsidRPr="00901ECB">
        <w:rPr>
          <w:rFonts w:eastAsiaTheme="minorEastAsia"/>
          <w:bdr w:val="none" w:sz="0" w:space="0" w:color="auto" w:frame="1"/>
          <w:lang w:val="ru-RU" w:eastAsia="ko-KR"/>
        </w:rPr>
        <w:t xml:space="preserve"> </w:t>
      </w:r>
      <w:proofErr w:type="spellStart"/>
      <w:r w:rsidR="00826FE2" w:rsidRPr="00901ECB">
        <w:rPr>
          <w:rFonts w:eastAsiaTheme="minorEastAsia"/>
          <w:bdr w:val="none" w:sz="0" w:space="0" w:color="auto" w:frame="1"/>
          <w:lang w:val="ru-RU" w:eastAsia="ko-KR"/>
        </w:rPr>
        <w:t>Code</w:t>
      </w:r>
      <w:proofErr w:type="spellEnd"/>
      <w:r w:rsidR="00826FE2" w:rsidRPr="00901ECB">
        <w:rPr>
          <w:rFonts w:eastAsiaTheme="minorEastAsia"/>
          <w:bdr w:val="none" w:sz="0" w:space="0" w:color="auto" w:frame="1"/>
          <w:lang w:val="ru-RU" w:eastAsia="ko-KR"/>
        </w:rPr>
        <w:t>™</w:t>
      </w:r>
      <w:r w:rsidR="00826FE2" w:rsidRPr="00901ECB">
        <w:rPr>
          <w:rFonts w:eastAsiaTheme="minorEastAsia" w:hint="eastAsia"/>
          <w:bdr w:val="none" w:sz="0" w:space="0" w:color="auto" w:frame="1"/>
          <w:lang w:val="ru-RU" w:eastAsia="ko-KR"/>
        </w:rPr>
        <w:t xml:space="preserve"> </w:t>
      </w:r>
      <w:r w:rsidR="00310668">
        <w:rPr>
          <w:rFonts w:eastAsiaTheme="minorEastAsia"/>
          <w:bdr w:val="none" w:sz="0" w:space="0" w:color="auto" w:frame="1"/>
          <w:lang w:val="ru-RU" w:eastAsia="ko-KR"/>
        </w:rPr>
        <w:t>обеспечивает как более высокий уровень комфорта, так и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 xml:space="preserve"> более </w:t>
      </w:r>
      <w:r w:rsidR="00397FD2">
        <w:rPr>
          <w:rFonts w:eastAsiaTheme="minorEastAsia"/>
          <w:bdr w:val="none" w:sz="0" w:space="0" w:color="auto" w:frame="1"/>
          <w:lang w:val="ru-RU" w:eastAsia="ko-KR"/>
        </w:rPr>
        <w:t xml:space="preserve">надежную </w:t>
      </w:r>
      <w:r w:rsidR="00310668">
        <w:rPr>
          <w:rFonts w:eastAsiaTheme="minorEastAsia"/>
          <w:bdr w:val="none" w:sz="0" w:space="0" w:color="auto" w:frame="1"/>
          <w:lang w:val="ru-RU" w:eastAsia="ko-KR"/>
        </w:rPr>
        <w:t>степень безопасности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 xml:space="preserve">. </w:t>
      </w:r>
    </w:p>
    <w:p w:rsidR="00EC72CC" w:rsidRPr="00901ECB" w:rsidRDefault="00EC72CC">
      <w:pPr>
        <w:shd w:val="clear" w:color="auto" w:fill="FFFFFF"/>
        <w:spacing w:line="360" w:lineRule="auto"/>
        <w:jc w:val="both"/>
        <w:rPr>
          <w:rFonts w:eastAsiaTheme="minorEastAsia"/>
          <w:bdr w:val="none" w:sz="0" w:space="0" w:color="auto" w:frame="1"/>
          <w:lang w:val="ru-RU" w:eastAsia="ko-KR"/>
        </w:rPr>
      </w:pPr>
    </w:p>
    <w:p w:rsidR="009C0D85" w:rsidRPr="00901ECB" w:rsidRDefault="007853EB" w:rsidP="009C0D85">
      <w:pPr>
        <w:shd w:val="clear" w:color="auto" w:fill="FFFFFF"/>
        <w:spacing w:line="360" w:lineRule="auto"/>
        <w:jc w:val="both"/>
        <w:rPr>
          <w:rFonts w:eastAsiaTheme="minorEastAsia"/>
          <w:bdr w:val="none" w:sz="0" w:space="0" w:color="auto" w:frame="1"/>
          <w:lang w:val="ru-RU" w:eastAsia="ko-KR"/>
        </w:rPr>
      </w:pPr>
      <w:r w:rsidRPr="00901ECB">
        <w:rPr>
          <w:rFonts w:eastAsiaTheme="minorEastAsia"/>
          <w:bdr w:val="none" w:sz="0" w:space="0" w:color="auto" w:frame="1"/>
          <w:lang w:val="ru-RU" w:eastAsia="ko-KR"/>
        </w:rPr>
        <w:t>Графический пользовательский интерфейс</w:t>
      </w:r>
      <w:r w:rsidR="009C0D85" w:rsidRPr="00901ECB">
        <w:rPr>
          <w:rFonts w:eastAsiaTheme="minorEastAsia"/>
          <w:bdr w:val="none" w:sz="0" w:space="0" w:color="auto" w:frame="1"/>
          <w:lang w:val="ru-RU" w:eastAsia="ko-KR"/>
        </w:rPr>
        <w:t xml:space="preserve"> LG G3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 xml:space="preserve"> обеспечивает интуитивно</w:t>
      </w:r>
      <w:r w:rsidR="00310668">
        <w:rPr>
          <w:rFonts w:eastAsiaTheme="minorEastAsia"/>
          <w:bdr w:val="none" w:sz="0" w:space="0" w:color="auto" w:frame="1"/>
          <w:lang w:val="ru-RU" w:eastAsia="ko-KR"/>
        </w:rPr>
        <w:t>-понятное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 xml:space="preserve"> </w:t>
      </w:r>
      <w:r w:rsidR="00310668">
        <w:rPr>
          <w:rFonts w:eastAsiaTheme="minorEastAsia"/>
          <w:bdr w:val="none" w:sz="0" w:space="0" w:color="auto" w:frame="1"/>
          <w:lang w:val="ru-RU" w:eastAsia="ko-KR"/>
        </w:rPr>
        <w:t xml:space="preserve">управление, приносящее пользователям больше приятных </w:t>
      </w:r>
      <w:proofErr w:type="gramStart"/>
      <w:r w:rsidR="00310668">
        <w:rPr>
          <w:rFonts w:eastAsiaTheme="minorEastAsia"/>
          <w:bdr w:val="none" w:sz="0" w:space="0" w:color="auto" w:frame="1"/>
          <w:lang w:val="ru-RU" w:eastAsia="ko-KR"/>
        </w:rPr>
        <w:t>впечатлений</w:t>
      </w:r>
      <w:proofErr w:type="gramEnd"/>
      <w:r w:rsidR="00310668">
        <w:rPr>
          <w:rFonts w:eastAsiaTheme="minorEastAsia"/>
          <w:bdr w:val="none" w:sz="0" w:space="0" w:color="auto" w:frame="1"/>
          <w:lang w:val="ru-RU" w:eastAsia="ko-KR"/>
        </w:rPr>
        <w:t xml:space="preserve"> чем </w:t>
      </w:r>
      <w:r w:rsidR="00F60FCC">
        <w:rPr>
          <w:rFonts w:eastAsiaTheme="minorEastAsia"/>
          <w:bdr w:val="none" w:sz="0" w:space="0" w:color="auto" w:frame="1"/>
          <w:lang w:val="ru-RU" w:eastAsia="ko-KR"/>
        </w:rPr>
        <w:t xml:space="preserve">предыдущие </w:t>
      </w:r>
      <w:r w:rsidR="00310668">
        <w:rPr>
          <w:rFonts w:eastAsiaTheme="minorEastAsia"/>
          <w:bdr w:val="none" w:sz="0" w:space="0" w:color="auto" w:frame="1"/>
          <w:lang w:val="ru-RU" w:eastAsia="ko-KR"/>
        </w:rPr>
        <w:t>версии интерфейса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>. Полностью обновленный интерфейс отлич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>а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>ется стильным внешним видом, в котором воплощается новый язык дизайна с и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>с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>пользованием нежных пастельных тонов</w:t>
      </w:r>
      <w:r w:rsidR="00F60FCC">
        <w:rPr>
          <w:rFonts w:eastAsiaTheme="minorEastAsia"/>
          <w:bdr w:val="none" w:sz="0" w:space="0" w:color="auto" w:frame="1"/>
          <w:lang w:val="ru-RU" w:eastAsia="ko-KR"/>
        </w:rPr>
        <w:t>, простых форм, плоских изображений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 xml:space="preserve"> и заметными округлыми мотивами, перекликающимися со знаменитым логотипом компании.  </w:t>
      </w:r>
    </w:p>
    <w:p w:rsidR="00637F5F" w:rsidRPr="00901ECB" w:rsidRDefault="00EC72CC" w:rsidP="00637F5F">
      <w:pPr>
        <w:shd w:val="clear" w:color="auto" w:fill="FFFFFF"/>
        <w:spacing w:line="360" w:lineRule="auto"/>
        <w:jc w:val="both"/>
        <w:rPr>
          <w:rFonts w:eastAsiaTheme="minorEastAsia"/>
          <w:color w:val="FF0000"/>
          <w:bdr w:val="none" w:sz="0" w:space="0" w:color="auto" w:frame="1"/>
          <w:lang w:val="ru-RU" w:eastAsia="ko-KR"/>
        </w:rPr>
      </w:pPr>
      <w:r w:rsidRPr="00901ECB">
        <w:rPr>
          <w:rFonts w:eastAsiaTheme="minorEastAsia" w:hint="eastAsia"/>
          <w:bdr w:val="none" w:sz="0" w:space="0" w:color="auto" w:frame="1"/>
          <w:lang w:val="ru-RU" w:eastAsia="ko-KR"/>
        </w:rPr>
        <w:t> </w:t>
      </w:r>
    </w:p>
    <w:p w:rsidR="00637F5F" w:rsidRPr="00901ECB" w:rsidRDefault="007853EB" w:rsidP="00826FE2">
      <w:pPr>
        <w:spacing w:line="360" w:lineRule="auto"/>
        <w:jc w:val="both"/>
        <w:rPr>
          <w:rFonts w:eastAsiaTheme="minorEastAsia"/>
          <w:bdr w:val="none" w:sz="0" w:space="0" w:color="auto" w:frame="1"/>
          <w:lang w:val="ru-RU" w:eastAsia="ko-KR"/>
        </w:rPr>
      </w:pPr>
      <w:r w:rsidRPr="00901ECB">
        <w:rPr>
          <w:rFonts w:eastAsiaTheme="minorEastAsia"/>
          <w:bdr w:val="none" w:sz="0" w:space="0" w:color="auto" w:frame="1"/>
          <w:lang w:val="ru-RU" w:eastAsia="ko-KR"/>
        </w:rPr>
        <w:t xml:space="preserve">Компания </w:t>
      </w:r>
      <w:r w:rsidR="00901ECB">
        <w:rPr>
          <w:rFonts w:eastAsiaTheme="minorEastAsia"/>
          <w:bdr w:val="none" w:sz="0" w:space="0" w:color="auto" w:frame="1"/>
          <w:lang w:val="ru-RU" w:eastAsia="ko-KR"/>
        </w:rPr>
        <w:t>LG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 xml:space="preserve"> получила еще шесть наград в категории “Коммуникационный д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>и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 xml:space="preserve">зайн”, включая премию за платформу </w:t>
      </w:r>
      <w:proofErr w:type="spellStart"/>
      <w:r w:rsidR="009E14A5" w:rsidRPr="00901ECB">
        <w:rPr>
          <w:rFonts w:eastAsiaTheme="minorEastAsia"/>
          <w:bdr w:val="none" w:sz="0" w:space="0" w:color="auto" w:frame="1"/>
          <w:lang w:val="ru-RU" w:eastAsia="ko-KR"/>
        </w:rPr>
        <w:t>webOS</w:t>
      </w:r>
      <w:proofErr w:type="spellEnd"/>
      <w:r w:rsidR="009E14A5" w:rsidRPr="00901ECB">
        <w:rPr>
          <w:rFonts w:eastAsiaTheme="minorEastAsia"/>
          <w:bdr w:val="none" w:sz="0" w:space="0" w:color="auto" w:frame="1"/>
          <w:lang w:val="ru-RU" w:eastAsia="ko-KR"/>
        </w:rPr>
        <w:t xml:space="preserve"> 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>для телевизоров</w:t>
      </w:r>
      <w:r w:rsidR="00E87E71" w:rsidRPr="00E87E71">
        <w:rPr>
          <w:rFonts w:eastAsiaTheme="minorEastAsia"/>
          <w:bdr w:val="none" w:sz="0" w:space="0" w:color="auto" w:frame="1"/>
          <w:lang w:val="ru-RU" w:eastAsia="ko-KR"/>
        </w:rPr>
        <w:t xml:space="preserve"> </w:t>
      </w:r>
      <w:proofErr w:type="spellStart"/>
      <w:r w:rsidR="00E87E71" w:rsidRPr="00901ECB">
        <w:rPr>
          <w:rFonts w:eastAsiaTheme="minorEastAsia"/>
          <w:bdr w:val="none" w:sz="0" w:space="0" w:color="auto" w:frame="1"/>
          <w:lang w:val="ru-RU" w:eastAsia="ko-KR"/>
        </w:rPr>
        <w:t>Smart</w:t>
      </w:r>
      <w:r w:rsidR="00E87E71" w:rsidRPr="00901ECB">
        <w:rPr>
          <w:rFonts w:eastAsiaTheme="minorEastAsia"/>
          <w:bdr w:val="none" w:sz="0" w:space="0" w:color="auto" w:frame="1"/>
          <w:vertAlign w:val="superscript"/>
          <w:lang w:val="ru-RU" w:eastAsia="ko-KR"/>
        </w:rPr>
        <w:t>+</w:t>
      </w:r>
      <w:proofErr w:type="spellEnd"/>
      <w:r w:rsidR="00E87E71" w:rsidRPr="00E87E71">
        <w:rPr>
          <w:rFonts w:eastAsiaTheme="minorEastAsia"/>
          <w:bdr w:val="none" w:sz="0" w:space="0" w:color="auto" w:frame="1"/>
          <w:lang w:val="ru-RU" w:eastAsia="ko-KR"/>
        </w:rPr>
        <w:t xml:space="preserve"> </w:t>
      </w:r>
      <w:r w:rsidR="00E87E71">
        <w:rPr>
          <w:rFonts w:eastAsiaTheme="minorEastAsia"/>
          <w:bdr w:val="none" w:sz="0" w:space="0" w:color="auto" w:frame="1"/>
          <w:lang w:eastAsia="ko-KR"/>
        </w:rPr>
        <w:t>TV</w:t>
      </w:r>
      <w:r w:rsidR="00E87E71" w:rsidRPr="00E87E71">
        <w:rPr>
          <w:rFonts w:eastAsiaTheme="minorEastAsia"/>
          <w:bdr w:val="none" w:sz="0" w:space="0" w:color="auto" w:frame="1"/>
          <w:lang w:val="ru-RU" w:eastAsia="ko-KR"/>
        </w:rPr>
        <w:t xml:space="preserve">. </w:t>
      </w:r>
      <w:proofErr w:type="gramStart"/>
      <w:r w:rsidRPr="00901ECB">
        <w:rPr>
          <w:rFonts w:eastAsiaTheme="minorEastAsia"/>
          <w:bdr w:val="none" w:sz="0" w:space="0" w:color="auto" w:frame="1"/>
          <w:lang w:val="ru-RU" w:eastAsia="ko-KR"/>
        </w:rPr>
        <w:t>Иннов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>а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 xml:space="preserve">ционная платформа </w:t>
      </w:r>
      <w:proofErr w:type="spellStart"/>
      <w:r w:rsidR="0051322F" w:rsidRPr="00901ECB">
        <w:rPr>
          <w:rFonts w:eastAsiaTheme="minorEastAsia"/>
          <w:bdr w:val="none" w:sz="0" w:space="0" w:color="auto" w:frame="1"/>
          <w:lang w:val="ru-RU" w:eastAsia="ko-KR"/>
        </w:rPr>
        <w:t>webOS</w:t>
      </w:r>
      <w:proofErr w:type="spellEnd"/>
      <w:r w:rsidR="0051322F" w:rsidRPr="00901ECB">
        <w:rPr>
          <w:rFonts w:eastAsiaTheme="minorEastAsia"/>
          <w:bdr w:val="none" w:sz="0" w:space="0" w:color="auto" w:frame="1"/>
          <w:lang w:val="ru-RU" w:eastAsia="ko-KR"/>
        </w:rPr>
        <w:t xml:space="preserve"> 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>позволяет легко и просто переключаться между ра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>з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 xml:space="preserve">личными источниками </w:t>
      </w:r>
      <w:proofErr w:type="spellStart"/>
      <w:r w:rsidRPr="00901ECB">
        <w:rPr>
          <w:rFonts w:eastAsiaTheme="minorEastAsia"/>
          <w:bdr w:val="none" w:sz="0" w:space="0" w:color="auto" w:frame="1"/>
          <w:lang w:val="ru-RU" w:eastAsia="ko-KR"/>
        </w:rPr>
        <w:t>контента</w:t>
      </w:r>
      <w:proofErr w:type="spellEnd"/>
      <w:r w:rsidRPr="00901ECB">
        <w:rPr>
          <w:rFonts w:eastAsiaTheme="minorEastAsia"/>
          <w:bdr w:val="none" w:sz="0" w:space="0" w:color="auto" w:frame="1"/>
          <w:lang w:val="ru-RU" w:eastAsia="ko-KR"/>
        </w:rPr>
        <w:t>, будь это ТВ-трансляция, сервисы “видео по з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>а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 xml:space="preserve">просу”, приложения </w:t>
      </w:r>
      <w:proofErr w:type="spellStart"/>
      <w:r w:rsidR="0051322F" w:rsidRPr="00901ECB">
        <w:rPr>
          <w:rFonts w:eastAsiaTheme="minorEastAsia"/>
          <w:bdr w:val="none" w:sz="0" w:space="0" w:color="auto" w:frame="1"/>
          <w:lang w:val="ru-RU" w:eastAsia="ko-KR"/>
        </w:rPr>
        <w:t>Smart</w:t>
      </w:r>
      <w:proofErr w:type="spellEnd"/>
      <w:r w:rsidR="0051322F" w:rsidRPr="00901ECB">
        <w:rPr>
          <w:rFonts w:eastAsiaTheme="minorEastAsia"/>
          <w:bdr w:val="none" w:sz="0" w:space="0" w:color="auto" w:frame="1"/>
          <w:lang w:val="ru-RU" w:eastAsia="ko-KR"/>
        </w:rPr>
        <w:t xml:space="preserve"> TV 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>или файлы, хранящиеся на внеш</w:t>
      </w:r>
      <w:r w:rsidR="00E87E71">
        <w:rPr>
          <w:rFonts w:eastAsiaTheme="minorEastAsia"/>
          <w:bdr w:val="none" w:sz="0" w:space="0" w:color="auto" w:frame="1"/>
          <w:lang w:val="ru-RU" w:eastAsia="ko-KR"/>
        </w:rPr>
        <w:t>н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>ем подключенном устройстве.</w:t>
      </w:r>
      <w:r w:rsidR="0051322F" w:rsidRPr="00901ECB">
        <w:rPr>
          <w:rFonts w:eastAsiaTheme="minorEastAsia"/>
          <w:bdr w:val="none" w:sz="0" w:space="0" w:color="auto" w:frame="1"/>
          <w:lang w:val="ru-RU" w:eastAsia="ko-KR"/>
        </w:rPr>
        <w:t xml:space="preserve"> webOS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 xml:space="preserve"> от LG также делает поиск контента более легким, а процесс начальной установки и подключения не требует особых усилий благодаря пом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>о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>щи дружелюбного анимационного героя по имени</w:t>
      </w:r>
      <w:r w:rsidR="0051322F" w:rsidRPr="00901ECB">
        <w:rPr>
          <w:rFonts w:eastAsiaTheme="minorEastAsia"/>
          <w:bdr w:val="none" w:sz="0" w:space="0" w:color="auto" w:frame="1"/>
          <w:lang w:val="ru-RU" w:eastAsia="ko-KR"/>
        </w:rPr>
        <w:t xml:space="preserve"> </w:t>
      </w:r>
      <w:r w:rsidR="009E14A5" w:rsidRPr="00901ECB">
        <w:rPr>
          <w:rFonts w:eastAsiaTheme="minorEastAsia"/>
          <w:bdr w:val="none" w:sz="0" w:space="0" w:color="auto" w:frame="1"/>
          <w:lang w:val="ru-RU" w:eastAsia="ko-KR"/>
        </w:rPr>
        <w:t>“Bean</w:t>
      </w:r>
      <w:r w:rsidRPr="00901ECB">
        <w:rPr>
          <w:rFonts w:eastAsiaTheme="minorEastAsia"/>
          <w:bdr w:val="none" w:sz="0" w:space="0" w:color="auto" w:frame="1"/>
          <w:lang w:val="ru-RU" w:eastAsia="ko-KR"/>
        </w:rPr>
        <w:t>Bird”</w:t>
      </w:r>
      <w:r w:rsidR="009E14A5" w:rsidRPr="00901ECB">
        <w:rPr>
          <w:rFonts w:eastAsiaTheme="minorEastAsia"/>
          <w:bdr w:val="none" w:sz="0" w:space="0" w:color="auto" w:frame="1"/>
          <w:lang w:val="ru-RU" w:eastAsia="ko-KR"/>
        </w:rPr>
        <w:t>.</w:t>
      </w:r>
      <w:r w:rsidR="00637F5F" w:rsidRPr="00901ECB">
        <w:rPr>
          <w:rFonts w:eastAsiaTheme="minorEastAsia"/>
          <w:bdr w:val="none" w:sz="0" w:space="0" w:color="auto" w:frame="1"/>
          <w:lang w:val="ru-RU" w:eastAsia="ko-KR"/>
        </w:rPr>
        <w:t xml:space="preserve"> </w:t>
      </w:r>
      <w:proofErr w:type="gramEnd"/>
    </w:p>
    <w:p w:rsidR="005F17B2" w:rsidRPr="00901ECB" w:rsidRDefault="005F17B2">
      <w:pPr>
        <w:spacing w:line="360" w:lineRule="auto"/>
        <w:jc w:val="both"/>
        <w:rPr>
          <w:rFonts w:eastAsiaTheme="minorEastAsia"/>
          <w:bdr w:val="none" w:sz="0" w:space="0" w:color="auto" w:frame="1"/>
          <w:lang w:val="ru-RU" w:eastAsia="ko-KR"/>
        </w:rPr>
      </w:pPr>
    </w:p>
    <w:p w:rsidR="005F17B2" w:rsidRPr="00901ECB" w:rsidRDefault="00A04C1E" w:rsidP="00F22CB2">
      <w:pPr>
        <w:spacing w:line="360" w:lineRule="auto"/>
        <w:jc w:val="both"/>
        <w:rPr>
          <w:rFonts w:eastAsiaTheme="minorEastAsia"/>
          <w:bdr w:val="none" w:sz="0" w:space="0" w:color="auto" w:frame="1"/>
          <w:lang w:val="ru-RU" w:eastAsia="ko-KR"/>
        </w:rPr>
      </w:pPr>
      <w:r w:rsidRPr="00901ECB">
        <w:rPr>
          <w:rFonts w:eastAsiaTheme="minorEastAsia"/>
          <w:bdr w:val="none" w:sz="0" w:space="0" w:color="auto" w:frame="1"/>
          <w:lang w:val="ru-RU" w:eastAsia="ko-KR"/>
        </w:rPr>
        <w:t>“</w:t>
      </w:r>
      <w:r w:rsidR="00901ECB" w:rsidRPr="00901ECB">
        <w:rPr>
          <w:rFonts w:eastAsiaTheme="minorEastAsia"/>
          <w:bdr w:val="none" w:sz="0" w:space="0" w:color="auto" w:frame="1"/>
          <w:lang w:val="ru-RU" w:eastAsia="ko-KR"/>
        </w:rPr>
        <w:t>Награда</w:t>
      </w:r>
      <w:r w:rsidR="00826FE2" w:rsidRPr="00901ECB">
        <w:rPr>
          <w:rFonts w:eastAsiaTheme="minorEastAsia" w:hint="eastAsia"/>
          <w:bdr w:val="none" w:sz="0" w:space="0" w:color="auto" w:frame="1"/>
          <w:lang w:val="ru-RU" w:eastAsia="ko-KR"/>
        </w:rPr>
        <w:t xml:space="preserve"> </w:t>
      </w:r>
      <w:proofErr w:type="spellStart"/>
      <w:r w:rsidR="00826FE2" w:rsidRPr="00901ECB">
        <w:rPr>
          <w:rFonts w:eastAsiaTheme="minorEastAsia" w:hint="eastAsia"/>
          <w:bdr w:val="none" w:sz="0" w:space="0" w:color="auto" w:frame="1"/>
          <w:lang w:val="ru-RU" w:eastAsia="ko-KR"/>
        </w:rPr>
        <w:t>Red</w:t>
      </w:r>
      <w:proofErr w:type="spellEnd"/>
      <w:r w:rsidR="00826FE2" w:rsidRPr="00901ECB">
        <w:rPr>
          <w:rFonts w:eastAsiaTheme="minorEastAsia" w:hint="eastAsia"/>
          <w:bdr w:val="none" w:sz="0" w:space="0" w:color="auto" w:frame="1"/>
          <w:lang w:val="ru-RU" w:eastAsia="ko-KR"/>
        </w:rPr>
        <w:t xml:space="preserve"> </w:t>
      </w:r>
      <w:proofErr w:type="spellStart"/>
      <w:r w:rsidR="00826FE2" w:rsidRPr="00901ECB">
        <w:rPr>
          <w:rFonts w:eastAsiaTheme="minorEastAsia" w:hint="eastAsia"/>
          <w:bdr w:val="none" w:sz="0" w:space="0" w:color="auto" w:frame="1"/>
          <w:lang w:val="ru-RU" w:eastAsia="ko-KR"/>
        </w:rPr>
        <w:t>Dot</w:t>
      </w:r>
      <w:proofErr w:type="spellEnd"/>
      <w:r w:rsidR="00826FE2" w:rsidRPr="00901ECB">
        <w:rPr>
          <w:rFonts w:eastAsiaTheme="minorEastAsia" w:hint="eastAsia"/>
          <w:bdr w:val="none" w:sz="0" w:space="0" w:color="auto" w:frame="1"/>
          <w:lang w:val="ru-RU" w:eastAsia="ko-KR"/>
        </w:rPr>
        <w:t xml:space="preserve"> </w:t>
      </w:r>
      <w:proofErr w:type="spellStart"/>
      <w:r w:rsidR="00826FE2" w:rsidRPr="00901ECB">
        <w:rPr>
          <w:rFonts w:eastAsiaTheme="minorEastAsia" w:hint="eastAsia"/>
          <w:bdr w:val="none" w:sz="0" w:space="0" w:color="auto" w:frame="1"/>
          <w:lang w:val="ru-RU" w:eastAsia="ko-KR"/>
        </w:rPr>
        <w:t>Design</w:t>
      </w:r>
      <w:proofErr w:type="spellEnd"/>
      <w:r w:rsidR="00826FE2" w:rsidRPr="00901ECB">
        <w:rPr>
          <w:rFonts w:eastAsiaTheme="minorEastAsia" w:hint="eastAsia"/>
          <w:bdr w:val="none" w:sz="0" w:space="0" w:color="auto" w:frame="1"/>
          <w:lang w:val="ru-RU" w:eastAsia="ko-KR"/>
        </w:rPr>
        <w:t xml:space="preserve"> </w:t>
      </w:r>
      <w:proofErr w:type="spellStart"/>
      <w:r w:rsidR="00826FE2" w:rsidRPr="00901ECB">
        <w:rPr>
          <w:rFonts w:eastAsiaTheme="minorEastAsia" w:hint="eastAsia"/>
          <w:bdr w:val="none" w:sz="0" w:space="0" w:color="auto" w:frame="1"/>
          <w:lang w:val="ru-RU" w:eastAsia="ko-KR"/>
        </w:rPr>
        <w:t>Awards</w:t>
      </w:r>
      <w:proofErr w:type="spellEnd"/>
      <w:r w:rsidR="00901ECB" w:rsidRPr="00901ECB">
        <w:rPr>
          <w:rFonts w:eastAsiaTheme="minorEastAsia"/>
          <w:bdr w:val="none" w:sz="0" w:space="0" w:color="auto" w:frame="1"/>
          <w:lang w:val="ru-RU" w:eastAsia="ko-KR"/>
        </w:rPr>
        <w:t xml:space="preserve"> за </w:t>
      </w:r>
      <w:r w:rsidR="000F440B" w:rsidRPr="00901ECB">
        <w:rPr>
          <w:rFonts w:eastAsiaTheme="minorEastAsia"/>
          <w:bdr w:val="none" w:sz="0" w:space="0" w:color="auto" w:frame="1"/>
          <w:lang w:val="ru-RU" w:eastAsia="ko-KR"/>
        </w:rPr>
        <w:t>превосходный</w:t>
      </w:r>
      <w:r w:rsidR="00901ECB" w:rsidRPr="00901ECB">
        <w:rPr>
          <w:rFonts w:eastAsiaTheme="minorEastAsia"/>
          <w:bdr w:val="none" w:sz="0" w:space="0" w:color="auto" w:frame="1"/>
          <w:lang w:val="ru-RU" w:eastAsia="ko-KR"/>
        </w:rPr>
        <w:t xml:space="preserve"> пользовательский интерфейс очень много значит для нас, потому что </w:t>
      </w:r>
      <w:r w:rsidR="00E87E71">
        <w:rPr>
          <w:rFonts w:eastAsiaTheme="minorEastAsia"/>
          <w:bdr w:val="none" w:sz="0" w:space="0" w:color="auto" w:frame="1"/>
          <w:lang w:val="ru-RU" w:eastAsia="ko-KR"/>
        </w:rPr>
        <w:t>усовершенствование возможностей</w:t>
      </w:r>
      <w:r w:rsidR="00901ECB" w:rsidRPr="00901ECB">
        <w:rPr>
          <w:rFonts w:eastAsiaTheme="minorEastAsia"/>
          <w:bdr w:val="none" w:sz="0" w:space="0" w:color="auto" w:frame="1"/>
          <w:lang w:val="ru-RU" w:eastAsia="ko-KR"/>
        </w:rPr>
        <w:t xml:space="preserve"> и</w:t>
      </w:r>
      <w:r w:rsidR="00901ECB" w:rsidRPr="00901ECB">
        <w:rPr>
          <w:rFonts w:eastAsiaTheme="minorEastAsia"/>
          <w:bdr w:val="none" w:sz="0" w:space="0" w:color="auto" w:frame="1"/>
          <w:lang w:val="ru-RU" w:eastAsia="ko-KR"/>
        </w:rPr>
        <w:t>с</w:t>
      </w:r>
      <w:r w:rsidR="00901ECB" w:rsidRPr="00901ECB">
        <w:rPr>
          <w:rFonts w:eastAsiaTheme="minorEastAsia"/>
          <w:bdr w:val="none" w:sz="0" w:space="0" w:color="auto" w:frame="1"/>
          <w:lang w:val="ru-RU" w:eastAsia="ko-KR"/>
        </w:rPr>
        <w:t xml:space="preserve">пользования </w:t>
      </w:r>
      <w:r w:rsidR="00E87E71">
        <w:rPr>
          <w:rFonts w:eastAsiaTheme="minorEastAsia"/>
          <w:bdr w:val="none" w:sz="0" w:space="0" w:color="auto" w:frame="1"/>
          <w:lang w:val="ru-RU" w:eastAsia="ko-KR"/>
        </w:rPr>
        <w:t xml:space="preserve">продуктов </w:t>
      </w:r>
      <w:r w:rsidR="00E87E71">
        <w:rPr>
          <w:rFonts w:eastAsiaTheme="minorEastAsia"/>
          <w:bdr w:val="none" w:sz="0" w:space="0" w:color="auto" w:frame="1"/>
          <w:lang w:eastAsia="ko-KR"/>
        </w:rPr>
        <w:t>LG</w:t>
      </w:r>
      <w:r w:rsidR="00901ECB" w:rsidRPr="00901ECB">
        <w:rPr>
          <w:rFonts w:eastAsiaTheme="minorEastAsia"/>
          <w:bdr w:val="none" w:sz="0" w:space="0" w:color="auto" w:frame="1"/>
          <w:lang w:val="ru-RU" w:eastAsia="ko-KR"/>
        </w:rPr>
        <w:t>, позволяет делать их более ценными для пользоват</w:t>
      </w:r>
      <w:r w:rsidR="00901ECB" w:rsidRPr="00901ECB">
        <w:rPr>
          <w:rFonts w:eastAsiaTheme="minorEastAsia"/>
          <w:bdr w:val="none" w:sz="0" w:space="0" w:color="auto" w:frame="1"/>
          <w:lang w:val="ru-RU" w:eastAsia="ko-KR"/>
        </w:rPr>
        <w:t>е</w:t>
      </w:r>
      <w:r w:rsidR="00901ECB" w:rsidRPr="00901ECB">
        <w:rPr>
          <w:rFonts w:eastAsiaTheme="minorEastAsia"/>
          <w:bdr w:val="none" w:sz="0" w:space="0" w:color="auto" w:frame="1"/>
          <w:lang w:val="ru-RU" w:eastAsia="ko-KR"/>
        </w:rPr>
        <w:t>лей, - сказал доктор Скотт Ан, технический директор компании LG. – Передовые возможности в области использования наших продуктов появляются на свет в р</w:t>
      </w:r>
      <w:r w:rsidR="00901ECB" w:rsidRPr="00901ECB">
        <w:rPr>
          <w:rFonts w:eastAsiaTheme="minorEastAsia"/>
          <w:bdr w:val="none" w:sz="0" w:space="0" w:color="auto" w:frame="1"/>
          <w:lang w:val="ru-RU" w:eastAsia="ko-KR"/>
        </w:rPr>
        <w:t>е</w:t>
      </w:r>
      <w:r w:rsidR="00901ECB" w:rsidRPr="00901ECB">
        <w:rPr>
          <w:rFonts w:eastAsiaTheme="minorEastAsia"/>
          <w:bdr w:val="none" w:sz="0" w:space="0" w:color="auto" w:frame="1"/>
          <w:lang w:val="ru-RU" w:eastAsia="ko-KR"/>
        </w:rPr>
        <w:t>зультате нашего желания слушать, учиться и глубоко понимать, как люди испол</w:t>
      </w:r>
      <w:r w:rsidR="00901ECB" w:rsidRPr="00901ECB">
        <w:rPr>
          <w:rFonts w:eastAsiaTheme="minorEastAsia"/>
          <w:bdr w:val="none" w:sz="0" w:space="0" w:color="auto" w:frame="1"/>
          <w:lang w:val="ru-RU" w:eastAsia="ko-KR"/>
        </w:rPr>
        <w:t>ь</w:t>
      </w:r>
      <w:r w:rsidR="00901ECB" w:rsidRPr="00901ECB">
        <w:rPr>
          <w:rFonts w:eastAsiaTheme="minorEastAsia"/>
          <w:bdr w:val="none" w:sz="0" w:space="0" w:color="auto" w:frame="1"/>
          <w:lang w:val="ru-RU" w:eastAsia="ko-KR"/>
        </w:rPr>
        <w:lastRenderedPageBreak/>
        <w:t xml:space="preserve">зуют технологии в ежедневной жизни. Мы будем продолжать создавать новые решения, которые будут улучшать повседневную жизнь </w:t>
      </w:r>
      <w:r w:rsidR="00E87E71">
        <w:rPr>
          <w:rFonts w:eastAsiaTheme="minorEastAsia"/>
          <w:bdr w:val="none" w:sz="0" w:space="0" w:color="auto" w:frame="1"/>
          <w:lang w:val="ru-RU" w:eastAsia="ko-KR"/>
        </w:rPr>
        <w:t>пользователей</w:t>
      </w:r>
      <w:r w:rsidR="00901ECB" w:rsidRPr="00901ECB">
        <w:rPr>
          <w:rFonts w:eastAsiaTheme="minorEastAsia"/>
          <w:bdr w:val="none" w:sz="0" w:space="0" w:color="auto" w:frame="1"/>
          <w:lang w:val="ru-RU" w:eastAsia="ko-KR"/>
        </w:rPr>
        <w:t xml:space="preserve">». </w:t>
      </w:r>
    </w:p>
    <w:p w:rsidR="005F17B2" w:rsidRPr="00E925EA" w:rsidRDefault="005F17B2" w:rsidP="00F22CB2">
      <w:pPr>
        <w:spacing w:line="360" w:lineRule="auto"/>
        <w:rPr>
          <w:rFonts w:eastAsiaTheme="minorEastAsia"/>
          <w:lang w:val="ru-RU" w:eastAsia="ko-KR"/>
        </w:rPr>
      </w:pPr>
    </w:p>
    <w:p w:rsidR="00637F5F" w:rsidRPr="00E925EA" w:rsidRDefault="00637F5F" w:rsidP="00F22CB2">
      <w:pPr>
        <w:spacing w:line="360" w:lineRule="auto"/>
        <w:jc w:val="center"/>
        <w:rPr>
          <w:rFonts w:eastAsiaTheme="minorEastAsia"/>
          <w:lang w:val="ru-RU" w:eastAsia="ko-KR"/>
        </w:rPr>
      </w:pPr>
      <w:r w:rsidRPr="00E925EA">
        <w:rPr>
          <w:lang w:val="ru-RU"/>
        </w:rPr>
        <w:t># # #</w:t>
      </w:r>
    </w:p>
    <w:p w:rsidR="00E925EA" w:rsidRPr="00C85FBE" w:rsidRDefault="00E925EA" w:rsidP="00E925EA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C85FBE">
        <w:rPr>
          <w:b/>
          <w:color w:val="CC0066"/>
          <w:sz w:val="18"/>
          <w:lang w:val="ru-RU"/>
        </w:rPr>
        <w:t xml:space="preserve">О компании </w:t>
      </w:r>
      <w:r w:rsidRPr="00C85FBE">
        <w:rPr>
          <w:b/>
          <w:color w:val="CC0066"/>
          <w:sz w:val="18"/>
        </w:rPr>
        <w:t>LG</w:t>
      </w:r>
      <w:r w:rsidRPr="00C85FBE">
        <w:rPr>
          <w:b/>
          <w:color w:val="CC0066"/>
          <w:sz w:val="18"/>
          <w:lang w:val="ru-RU"/>
        </w:rPr>
        <w:t xml:space="preserve"> </w:t>
      </w:r>
      <w:r w:rsidRPr="00C85FBE">
        <w:rPr>
          <w:b/>
          <w:color w:val="CC0066"/>
          <w:sz w:val="18"/>
        </w:rPr>
        <w:t>Electronics</w:t>
      </w:r>
    </w:p>
    <w:p w:rsidR="00E925EA" w:rsidRDefault="00E925EA" w:rsidP="00E925EA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18"/>
          <w:szCs w:val="18"/>
          <w:lang w:val="ru-RU"/>
        </w:rPr>
      </w:pPr>
      <w:r w:rsidRPr="00426558">
        <w:rPr>
          <w:color w:val="000000"/>
          <w:sz w:val="18"/>
          <w:szCs w:val="18"/>
          <w:lang w:val="ru-RU"/>
        </w:rPr>
        <w:t xml:space="preserve">Компания LG </w:t>
      </w:r>
      <w:proofErr w:type="spellStart"/>
      <w:r w:rsidRPr="00426558">
        <w:rPr>
          <w:color w:val="000000"/>
          <w:sz w:val="18"/>
          <w:szCs w:val="18"/>
          <w:lang w:val="ru-RU"/>
        </w:rPr>
        <w:t>Electronics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(KSE: 066570.KS) является мировым лидером в производстве  высокотехнологи</w:t>
      </w:r>
      <w:r w:rsidRPr="00426558">
        <w:rPr>
          <w:color w:val="000000"/>
          <w:sz w:val="18"/>
          <w:szCs w:val="18"/>
          <w:lang w:val="ru-RU"/>
        </w:rPr>
        <w:t>ч</w:t>
      </w:r>
      <w:r w:rsidRPr="00426558">
        <w:rPr>
          <w:color w:val="000000"/>
          <w:sz w:val="18"/>
          <w:szCs w:val="18"/>
          <w:lang w:val="ru-RU"/>
        </w:rPr>
        <w:t xml:space="preserve">ной  электроники, современных  средств мобильной связи и бытовой техники. В компании по всему миру работает более 87 тысяч человек в 113 филиалах. Компания LG состоит из пяти подразделений: </w:t>
      </w:r>
      <w:proofErr w:type="spellStart"/>
      <w:r w:rsidRPr="00426558">
        <w:rPr>
          <w:color w:val="000000"/>
          <w:sz w:val="18"/>
          <w:szCs w:val="18"/>
          <w:lang w:val="ru-RU"/>
        </w:rPr>
        <w:t>Home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Entertainment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426558">
        <w:rPr>
          <w:color w:val="000000"/>
          <w:sz w:val="18"/>
          <w:szCs w:val="18"/>
          <w:lang w:val="ru-RU"/>
        </w:rPr>
        <w:t>Mobile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Communications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426558">
        <w:rPr>
          <w:color w:val="000000"/>
          <w:sz w:val="18"/>
          <w:szCs w:val="18"/>
          <w:lang w:val="ru-RU"/>
        </w:rPr>
        <w:t>Home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Appliance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426558">
        <w:rPr>
          <w:color w:val="000000"/>
          <w:sz w:val="18"/>
          <w:szCs w:val="18"/>
          <w:lang w:val="ru-RU"/>
        </w:rPr>
        <w:t>Air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Conditioning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&amp; </w:t>
      </w:r>
      <w:proofErr w:type="spellStart"/>
      <w:r w:rsidRPr="00426558">
        <w:rPr>
          <w:color w:val="000000"/>
          <w:sz w:val="18"/>
          <w:szCs w:val="18"/>
          <w:lang w:val="ru-RU"/>
        </w:rPr>
        <w:t>Energy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Solution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и </w:t>
      </w:r>
      <w:proofErr w:type="spellStart"/>
      <w:r w:rsidRPr="00426558">
        <w:rPr>
          <w:color w:val="000000"/>
          <w:sz w:val="18"/>
          <w:szCs w:val="18"/>
          <w:lang w:val="ru-RU"/>
        </w:rPr>
        <w:t>Vehicle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Components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, общий объем мировых </w:t>
      </w:r>
      <w:proofErr w:type="gramStart"/>
      <w:r w:rsidRPr="00426558">
        <w:rPr>
          <w:color w:val="000000"/>
          <w:sz w:val="18"/>
          <w:szCs w:val="18"/>
          <w:lang w:val="ru-RU"/>
        </w:rPr>
        <w:t>продаж</w:t>
      </w:r>
      <w:proofErr w:type="gramEnd"/>
      <w:r w:rsidRPr="00426558">
        <w:rPr>
          <w:color w:val="000000"/>
          <w:sz w:val="18"/>
          <w:szCs w:val="18"/>
          <w:lang w:val="ru-RU"/>
        </w:rPr>
        <w:t xml:space="preserve"> которых в 2013 году составил 53.10 млрд. долларов США (58.14 триллионов южнокорейских вон). LG </w:t>
      </w:r>
      <w:proofErr w:type="spellStart"/>
      <w:r w:rsidRPr="00426558">
        <w:rPr>
          <w:color w:val="000000"/>
          <w:sz w:val="18"/>
          <w:szCs w:val="18"/>
          <w:lang w:val="ru-RU"/>
        </w:rPr>
        <w:t>Electronics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426558">
        <w:rPr>
          <w:color w:val="000000"/>
          <w:sz w:val="18"/>
          <w:szCs w:val="18"/>
          <w:lang w:val="ru-RU"/>
        </w:rPr>
        <w:t>плоск</w:t>
      </w:r>
      <w:r w:rsidRPr="00426558">
        <w:rPr>
          <w:color w:val="000000"/>
          <w:sz w:val="18"/>
          <w:szCs w:val="18"/>
          <w:lang w:val="ru-RU"/>
        </w:rPr>
        <w:t>о</w:t>
      </w:r>
      <w:r w:rsidRPr="00426558">
        <w:rPr>
          <w:color w:val="000000"/>
          <w:sz w:val="18"/>
          <w:szCs w:val="18"/>
          <w:lang w:val="ru-RU"/>
        </w:rPr>
        <w:t>панельных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телевизоров, мобильных телефонов, кондиционеров воздуха, стиральных машин и холодильников. Также</w:t>
      </w:r>
      <w:r w:rsidRPr="00426558">
        <w:rPr>
          <w:color w:val="000000"/>
          <w:sz w:val="18"/>
          <w:szCs w:val="18"/>
        </w:rPr>
        <w:t xml:space="preserve"> LG Electronics </w:t>
      </w:r>
      <w:r w:rsidRPr="00426558">
        <w:rPr>
          <w:color w:val="000000"/>
          <w:sz w:val="18"/>
          <w:szCs w:val="18"/>
          <w:lang w:val="ru-RU"/>
        </w:rPr>
        <w:t>лауреат</w:t>
      </w:r>
      <w:r w:rsidRPr="00426558">
        <w:rPr>
          <w:color w:val="000000"/>
          <w:sz w:val="18"/>
          <w:szCs w:val="18"/>
        </w:rPr>
        <w:t xml:space="preserve"> </w:t>
      </w:r>
      <w:r w:rsidRPr="00426558">
        <w:rPr>
          <w:color w:val="000000"/>
          <w:sz w:val="18"/>
          <w:szCs w:val="18"/>
          <w:lang w:val="ru-RU"/>
        </w:rPr>
        <w:t>премии</w:t>
      </w:r>
      <w:r w:rsidRPr="00426558">
        <w:rPr>
          <w:color w:val="000000"/>
          <w:sz w:val="18"/>
          <w:szCs w:val="18"/>
        </w:rPr>
        <w:t xml:space="preserve"> 2013 ENERGY STAR Partner of the Year. </w:t>
      </w:r>
      <w:r w:rsidRPr="00426558">
        <w:rPr>
          <w:color w:val="000000"/>
          <w:sz w:val="18"/>
          <w:szCs w:val="18"/>
          <w:lang w:val="ru-RU"/>
        </w:rPr>
        <w:t>За дополнительной информ</w:t>
      </w:r>
      <w:r w:rsidRPr="00426558">
        <w:rPr>
          <w:color w:val="000000"/>
          <w:sz w:val="18"/>
          <w:szCs w:val="18"/>
          <w:lang w:val="ru-RU"/>
        </w:rPr>
        <w:t>а</w:t>
      </w:r>
      <w:r w:rsidRPr="00426558">
        <w:rPr>
          <w:color w:val="000000"/>
          <w:sz w:val="18"/>
          <w:szCs w:val="18"/>
          <w:lang w:val="ru-RU"/>
        </w:rPr>
        <w:t xml:space="preserve">цией, пожалуйста, обратитесь к </w:t>
      </w:r>
      <w:hyperlink r:id="rId7" w:history="1">
        <w:r w:rsidRPr="00435842">
          <w:rPr>
            <w:rStyle w:val="af1"/>
            <w:sz w:val="18"/>
            <w:szCs w:val="18"/>
            <w:lang w:val="ru-RU"/>
          </w:rPr>
          <w:t>www.lg.ru</w:t>
        </w:r>
      </w:hyperlink>
      <w:r w:rsidRPr="00426558">
        <w:rPr>
          <w:color w:val="000000"/>
          <w:sz w:val="18"/>
          <w:szCs w:val="18"/>
          <w:lang w:val="ru-RU"/>
        </w:rPr>
        <w:t>.</w:t>
      </w:r>
    </w:p>
    <w:p w:rsidR="00637F5F" w:rsidRDefault="00637F5F" w:rsidP="00F22CB2">
      <w:pPr>
        <w:spacing w:line="360" w:lineRule="auto"/>
        <w:jc w:val="center"/>
        <w:rPr>
          <w:rFonts w:eastAsiaTheme="minorEastAsia"/>
          <w:lang w:eastAsia="ko-KR"/>
        </w:rPr>
      </w:pPr>
      <w:bookmarkStart w:id="1" w:name="_GoBack"/>
      <w:bookmarkEnd w:id="1"/>
    </w:p>
    <w:sectPr w:rsidR="00637F5F" w:rsidSect="005F17B2">
      <w:headerReference w:type="default" r:id="rId8"/>
      <w:footerReference w:type="even" r:id="rId9"/>
      <w:footerReference w:type="default" r:id="rId10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016" w:rsidRDefault="00A86016">
      <w:r>
        <w:separator/>
      </w:r>
    </w:p>
  </w:endnote>
  <w:endnote w:type="continuationSeparator" w:id="0">
    <w:p w:rsidR="00A86016" w:rsidRDefault="00A860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FCC" w:rsidRDefault="00FA420E">
    <w:pPr>
      <w:pStyle w:val="a5"/>
      <w:framePr w:wrap="around" w:vAnchor="text" w:hAnchor="margin" w:xAlign="right" w:y="1"/>
      <w:rPr>
        <w:rStyle w:val="a7"/>
        <w:rFonts w:eastAsia="SimSun"/>
        <w:sz w:val="24"/>
        <w:szCs w:val="24"/>
        <w:lang w:eastAsia="zh-CN"/>
      </w:rPr>
    </w:pPr>
    <w:r>
      <w:rPr>
        <w:rStyle w:val="a7"/>
      </w:rPr>
      <w:fldChar w:fldCharType="begin"/>
    </w:r>
    <w:r w:rsidR="00F60FC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60FCC" w:rsidRDefault="00F60FCC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FCC" w:rsidRDefault="00FA420E">
    <w:pPr>
      <w:pStyle w:val="a5"/>
      <w:framePr w:wrap="around" w:vAnchor="text" w:hAnchor="margin" w:xAlign="right" w:y="1"/>
      <w:rPr>
        <w:rStyle w:val="a7"/>
        <w:rFonts w:eastAsia="SimSun"/>
        <w:sz w:val="24"/>
        <w:szCs w:val="24"/>
        <w:lang w:eastAsia="zh-CN"/>
      </w:rPr>
    </w:pPr>
    <w:r>
      <w:rPr>
        <w:rStyle w:val="a7"/>
      </w:rPr>
      <w:fldChar w:fldCharType="begin"/>
    </w:r>
    <w:r w:rsidR="00F60FC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C6485">
      <w:rPr>
        <w:rStyle w:val="a7"/>
        <w:noProof/>
      </w:rPr>
      <w:t>1</w:t>
    </w:r>
    <w:r>
      <w:rPr>
        <w:rStyle w:val="a7"/>
      </w:rPr>
      <w:fldChar w:fldCharType="end"/>
    </w:r>
  </w:p>
  <w:p w:rsidR="00F60FCC" w:rsidRDefault="00F60FCC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016" w:rsidRDefault="00A86016">
      <w:r>
        <w:separator/>
      </w:r>
    </w:p>
  </w:footnote>
  <w:footnote w:type="continuationSeparator" w:id="0">
    <w:p w:rsidR="00A86016" w:rsidRDefault="00A860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FCC" w:rsidRDefault="00F60FCC">
    <w:pPr>
      <w:pStyle w:val="a3"/>
    </w:pPr>
  </w:p>
  <w:p w:rsidR="00F60FCC" w:rsidRDefault="00F60FCC" w:rsidP="00A73F01">
    <w:pPr>
      <w:pStyle w:val="a3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67968" behindDoc="0" locked="0" layoutInCell="1" allowOverlap="1">
          <wp:simplePos x="0" y="0"/>
          <wp:positionH relativeFrom="column">
            <wp:posOffset>-657225</wp:posOffset>
          </wp:positionH>
          <wp:positionV relativeFrom="paragraph">
            <wp:posOffset>-297180</wp:posOffset>
          </wp:positionV>
          <wp:extent cx="1257300" cy="708025"/>
          <wp:effectExtent l="0" t="0" r="0" b="0"/>
          <wp:wrapNone/>
          <wp:docPr id="1" name="그림 1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G_c_h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08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:rsidR="00F60FCC" w:rsidRDefault="00F60FCC">
    <w:pPr>
      <w:pStyle w:val="a3"/>
      <w:ind w:right="9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800"/>
  <w:autoHyphenation/>
  <w:displayHorizontalDrawingGridEvery w:val="0"/>
  <w:displayVerticalDrawingGridEvery w:val="2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7F5F"/>
    <w:rsid w:val="00007990"/>
    <w:rsid w:val="00083F7A"/>
    <w:rsid w:val="00084951"/>
    <w:rsid w:val="000E3160"/>
    <w:rsid w:val="000F440B"/>
    <w:rsid w:val="001C22F8"/>
    <w:rsid w:val="00203C8F"/>
    <w:rsid w:val="00246325"/>
    <w:rsid w:val="00291740"/>
    <w:rsid w:val="002F77ED"/>
    <w:rsid w:val="00310668"/>
    <w:rsid w:val="00397FD2"/>
    <w:rsid w:val="003C1717"/>
    <w:rsid w:val="0051322F"/>
    <w:rsid w:val="00523563"/>
    <w:rsid w:val="00546DB9"/>
    <w:rsid w:val="005847EE"/>
    <w:rsid w:val="00591458"/>
    <w:rsid w:val="005C6485"/>
    <w:rsid w:val="005D358F"/>
    <w:rsid w:val="005F17B2"/>
    <w:rsid w:val="00637F5F"/>
    <w:rsid w:val="006B61E2"/>
    <w:rsid w:val="00746D5A"/>
    <w:rsid w:val="007853EB"/>
    <w:rsid w:val="007C7E97"/>
    <w:rsid w:val="007D5985"/>
    <w:rsid w:val="007E44FB"/>
    <w:rsid w:val="00826FE2"/>
    <w:rsid w:val="008300C1"/>
    <w:rsid w:val="00872E00"/>
    <w:rsid w:val="008C1156"/>
    <w:rsid w:val="008C6AB7"/>
    <w:rsid w:val="008F1C4B"/>
    <w:rsid w:val="00901ECB"/>
    <w:rsid w:val="00957638"/>
    <w:rsid w:val="009C0D85"/>
    <w:rsid w:val="009D1522"/>
    <w:rsid w:val="009E14A5"/>
    <w:rsid w:val="00A04C1E"/>
    <w:rsid w:val="00A146A1"/>
    <w:rsid w:val="00A21664"/>
    <w:rsid w:val="00A2269B"/>
    <w:rsid w:val="00A23C1C"/>
    <w:rsid w:val="00A73988"/>
    <w:rsid w:val="00A73F01"/>
    <w:rsid w:val="00A86016"/>
    <w:rsid w:val="00A8778F"/>
    <w:rsid w:val="00AB1B0B"/>
    <w:rsid w:val="00B25F3C"/>
    <w:rsid w:val="00B766B2"/>
    <w:rsid w:val="00BD0F88"/>
    <w:rsid w:val="00BF185E"/>
    <w:rsid w:val="00C2449A"/>
    <w:rsid w:val="00C33DE8"/>
    <w:rsid w:val="00D033B5"/>
    <w:rsid w:val="00D72E1D"/>
    <w:rsid w:val="00DF5FD4"/>
    <w:rsid w:val="00E435C5"/>
    <w:rsid w:val="00E64392"/>
    <w:rsid w:val="00E87E71"/>
    <w:rsid w:val="00E925EA"/>
    <w:rsid w:val="00E95A5F"/>
    <w:rsid w:val="00EC72CC"/>
    <w:rsid w:val="00ED69D3"/>
    <w:rsid w:val="00F22CB2"/>
    <w:rsid w:val="00F322A6"/>
    <w:rsid w:val="00F51B59"/>
    <w:rsid w:val="00F60FCC"/>
    <w:rsid w:val="00F80370"/>
    <w:rsid w:val="00FA420E"/>
    <w:rsid w:val="00FD11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F5F"/>
    <w:pPr>
      <w:spacing w:after="0" w:line="240" w:lineRule="auto"/>
      <w:jc w:val="left"/>
    </w:pPr>
    <w:rPr>
      <w:rFonts w:ascii="Times New Roman" w:eastAsia="SimSun" w:hAnsi="Times New Roman" w:cs="Times New Roman"/>
      <w:kern w:val="0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7F5F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4">
    <w:name w:val="Верхний колонтитул Знак"/>
    <w:basedOn w:val="a0"/>
    <w:link w:val="a3"/>
    <w:uiPriority w:val="99"/>
    <w:rsid w:val="00637F5F"/>
    <w:rPr>
      <w:rFonts w:ascii="Times" w:eastAsia="Batang" w:hAnsi="Times" w:cs="Times New Roman"/>
      <w:kern w:val="0"/>
      <w:sz w:val="24"/>
      <w:szCs w:val="20"/>
    </w:rPr>
  </w:style>
  <w:style w:type="paragraph" w:styleId="a5">
    <w:name w:val="footer"/>
    <w:basedOn w:val="a"/>
    <w:link w:val="a6"/>
    <w:uiPriority w:val="99"/>
    <w:rsid w:val="00637F5F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6">
    <w:name w:val="Нижний колонтитул Знак"/>
    <w:basedOn w:val="a0"/>
    <w:link w:val="a5"/>
    <w:uiPriority w:val="99"/>
    <w:rsid w:val="00637F5F"/>
    <w:rPr>
      <w:rFonts w:ascii="Times New Roman" w:eastAsia="Batang" w:hAnsi="Times New Roman" w:cs="Times New Roman"/>
      <w:kern w:val="0"/>
      <w:szCs w:val="20"/>
    </w:rPr>
  </w:style>
  <w:style w:type="character" w:styleId="a7">
    <w:name w:val="page number"/>
    <w:uiPriority w:val="99"/>
    <w:rsid w:val="00637F5F"/>
    <w:rPr>
      <w:rFonts w:cs="Times New Roman"/>
    </w:rPr>
  </w:style>
  <w:style w:type="character" w:styleId="a8">
    <w:name w:val="annotation reference"/>
    <w:semiHidden/>
    <w:rsid w:val="00637F5F"/>
    <w:rPr>
      <w:rFonts w:cs="Times New Roman"/>
      <w:sz w:val="18"/>
    </w:rPr>
  </w:style>
  <w:style w:type="paragraph" w:styleId="a9">
    <w:name w:val="annotation text"/>
    <w:basedOn w:val="a"/>
    <w:link w:val="aa"/>
    <w:semiHidden/>
    <w:rsid w:val="00637F5F"/>
  </w:style>
  <w:style w:type="character" w:customStyle="1" w:styleId="aa">
    <w:name w:val="Текст примечания Знак"/>
    <w:basedOn w:val="a0"/>
    <w:link w:val="a9"/>
    <w:semiHidden/>
    <w:rsid w:val="00637F5F"/>
    <w:rPr>
      <w:rFonts w:ascii="Times New Roman" w:eastAsia="SimSun" w:hAnsi="Times New Roman" w:cs="Times New Roman"/>
      <w:kern w:val="0"/>
      <w:sz w:val="24"/>
      <w:szCs w:val="24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637F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37F5F"/>
    <w:rPr>
      <w:rFonts w:asciiTheme="majorHAnsi" w:eastAsiaTheme="majorEastAsia" w:hAnsiTheme="majorHAnsi" w:cstheme="majorBidi"/>
      <w:kern w:val="0"/>
      <w:sz w:val="18"/>
      <w:szCs w:val="18"/>
      <w:lang w:eastAsia="zh-CN"/>
    </w:rPr>
  </w:style>
  <w:style w:type="paragraph" w:styleId="ad">
    <w:name w:val="annotation subject"/>
    <w:basedOn w:val="a9"/>
    <w:next w:val="a9"/>
    <w:link w:val="ae"/>
    <w:uiPriority w:val="99"/>
    <w:semiHidden/>
    <w:unhideWhenUsed/>
    <w:rsid w:val="00246325"/>
    <w:rPr>
      <w:b/>
      <w:bCs/>
    </w:rPr>
  </w:style>
  <w:style w:type="character" w:customStyle="1" w:styleId="ae">
    <w:name w:val="Тема примечания Знак"/>
    <w:basedOn w:val="aa"/>
    <w:link w:val="ad"/>
    <w:uiPriority w:val="99"/>
    <w:semiHidden/>
    <w:rsid w:val="00246325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f">
    <w:name w:val="List Paragraph"/>
    <w:basedOn w:val="a"/>
    <w:uiPriority w:val="34"/>
    <w:qFormat/>
    <w:rsid w:val="00546DB9"/>
    <w:pPr>
      <w:ind w:leftChars="400" w:left="800"/>
    </w:pPr>
  </w:style>
  <w:style w:type="paragraph" w:styleId="af0">
    <w:name w:val="Normal (Web)"/>
    <w:basedOn w:val="a"/>
    <w:uiPriority w:val="99"/>
    <w:semiHidden/>
    <w:unhideWhenUsed/>
    <w:rsid w:val="00BF185E"/>
  </w:style>
  <w:style w:type="character" w:styleId="af1">
    <w:name w:val="Hyperlink"/>
    <w:basedOn w:val="a0"/>
    <w:uiPriority w:val="99"/>
    <w:rsid w:val="00E925EA"/>
    <w:rPr>
      <w:rFonts w:ascii="Arial" w:hAnsi="Arial" w:cs="Times New Roman"/>
      <w:b/>
      <w:color w:val="5694CE"/>
      <w:sz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F5F"/>
    <w:pPr>
      <w:spacing w:after="0" w:line="240" w:lineRule="auto"/>
      <w:jc w:val="left"/>
    </w:pPr>
    <w:rPr>
      <w:rFonts w:ascii="Times New Roman" w:eastAsia="SimSun" w:hAnsi="Times New Roman" w:cs="Times New Roman"/>
      <w:kern w:val="0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7F5F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4">
    <w:name w:val="머리글 Char"/>
    <w:basedOn w:val="a0"/>
    <w:link w:val="a3"/>
    <w:uiPriority w:val="99"/>
    <w:rsid w:val="00637F5F"/>
    <w:rPr>
      <w:rFonts w:ascii="Times" w:eastAsia="Batang" w:hAnsi="Times" w:cs="Times New Roman"/>
      <w:kern w:val="0"/>
      <w:sz w:val="24"/>
      <w:szCs w:val="20"/>
    </w:rPr>
  </w:style>
  <w:style w:type="paragraph" w:styleId="a5">
    <w:name w:val="footer"/>
    <w:basedOn w:val="a"/>
    <w:link w:val="a6"/>
    <w:uiPriority w:val="99"/>
    <w:rsid w:val="00637F5F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6">
    <w:name w:val="바닥글 Char"/>
    <w:basedOn w:val="a0"/>
    <w:link w:val="a5"/>
    <w:uiPriority w:val="99"/>
    <w:rsid w:val="00637F5F"/>
    <w:rPr>
      <w:rFonts w:ascii="Times New Roman" w:eastAsia="Batang" w:hAnsi="Times New Roman" w:cs="Times New Roman"/>
      <w:kern w:val="0"/>
      <w:szCs w:val="20"/>
    </w:rPr>
  </w:style>
  <w:style w:type="character" w:styleId="a7">
    <w:name w:val="page number"/>
    <w:uiPriority w:val="99"/>
    <w:rsid w:val="00637F5F"/>
    <w:rPr>
      <w:rFonts w:cs="Times New Roman"/>
    </w:rPr>
  </w:style>
  <w:style w:type="character" w:styleId="a8">
    <w:name w:val="annotation reference"/>
    <w:semiHidden/>
    <w:rsid w:val="00637F5F"/>
    <w:rPr>
      <w:rFonts w:cs="Times New Roman"/>
      <w:sz w:val="18"/>
    </w:rPr>
  </w:style>
  <w:style w:type="paragraph" w:styleId="a9">
    <w:name w:val="annotation text"/>
    <w:basedOn w:val="a"/>
    <w:link w:val="aa"/>
    <w:semiHidden/>
    <w:rsid w:val="00637F5F"/>
  </w:style>
  <w:style w:type="character" w:customStyle="1" w:styleId="aa">
    <w:name w:val="메모 텍스트 Char"/>
    <w:basedOn w:val="a0"/>
    <w:link w:val="a9"/>
    <w:semiHidden/>
    <w:rsid w:val="00637F5F"/>
    <w:rPr>
      <w:rFonts w:ascii="Times New Roman" w:eastAsia="SimSun" w:hAnsi="Times New Roman" w:cs="Times New Roman"/>
      <w:kern w:val="0"/>
      <w:sz w:val="24"/>
      <w:szCs w:val="24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637F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풍선 도움말 텍스트 Char"/>
    <w:basedOn w:val="a0"/>
    <w:link w:val="ab"/>
    <w:uiPriority w:val="99"/>
    <w:semiHidden/>
    <w:rsid w:val="00637F5F"/>
    <w:rPr>
      <w:rFonts w:asciiTheme="majorHAnsi" w:eastAsiaTheme="majorEastAsia" w:hAnsiTheme="majorHAnsi" w:cstheme="majorBidi"/>
      <w:kern w:val="0"/>
      <w:sz w:val="18"/>
      <w:szCs w:val="18"/>
      <w:lang w:eastAsia="zh-CN"/>
    </w:rPr>
  </w:style>
  <w:style w:type="paragraph" w:styleId="ad">
    <w:name w:val="annotation subject"/>
    <w:basedOn w:val="a9"/>
    <w:next w:val="a9"/>
    <w:link w:val="ae"/>
    <w:uiPriority w:val="99"/>
    <w:semiHidden/>
    <w:unhideWhenUsed/>
    <w:rsid w:val="00246325"/>
    <w:rPr>
      <w:b/>
      <w:bCs/>
    </w:rPr>
  </w:style>
  <w:style w:type="character" w:customStyle="1" w:styleId="ae">
    <w:name w:val="메모 주제 Char"/>
    <w:basedOn w:val="aa"/>
    <w:link w:val="ad"/>
    <w:uiPriority w:val="99"/>
    <w:semiHidden/>
    <w:rsid w:val="00246325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f">
    <w:name w:val="List Paragraph"/>
    <w:basedOn w:val="a"/>
    <w:uiPriority w:val="34"/>
    <w:qFormat/>
    <w:rsid w:val="00546DB9"/>
    <w:pPr>
      <w:ind w:leftChars="400" w:left="800"/>
    </w:pPr>
  </w:style>
  <w:style w:type="paragraph" w:styleId="af0">
    <w:name w:val="Normal (Web)"/>
    <w:basedOn w:val="a"/>
    <w:uiPriority w:val="99"/>
    <w:semiHidden/>
    <w:unhideWhenUsed/>
    <w:rsid w:val="00BF18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0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5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27941">
              <w:marLeft w:val="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841782">
                  <w:marLeft w:val="0"/>
                  <w:marRight w:val="0"/>
                  <w:marTop w:val="0"/>
                  <w:marBottom w:val="150"/>
                  <w:divBdr>
                    <w:top w:val="single" w:sz="4" w:space="0" w:color="E0E0E0"/>
                    <w:left w:val="single" w:sz="4" w:space="0" w:color="E0E0E0"/>
                    <w:bottom w:val="single" w:sz="4" w:space="0" w:color="E0E0E0"/>
                    <w:right w:val="single" w:sz="4" w:space="0" w:color="E0E0E0"/>
                  </w:divBdr>
                  <w:divsChild>
                    <w:div w:id="166844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1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10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8476">
              <w:marLeft w:val="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2223">
                  <w:marLeft w:val="0"/>
                  <w:marRight w:val="0"/>
                  <w:marTop w:val="0"/>
                  <w:marBottom w:val="150"/>
                  <w:divBdr>
                    <w:top w:val="single" w:sz="4" w:space="0" w:color="E0E0E0"/>
                    <w:left w:val="single" w:sz="4" w:space="0" w:color="E0E0E0"/>
                    <w:bottom w:val="single" w:sz="4" w:space="0" w:color="E0E0E0"/>
                    <w:right w:val="single" w:sz="4" w:space="0" w:color="E0E0E0"/>
                  </w:divBdr>
                  <w:divsChild>
                    <w:div w:id="114454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20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0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8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70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0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50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6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g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E2CC9-9912-4DB1-91DF-B24CC4C60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703</Words>
  <Characters>4012</Characters>
  <Application>Microsoft Office Word</Application>
  <DocSecurity>0</DocSecurity>
  <Lines>33</Lines>
  <Paragraphs>9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머리글</vt:lpstr>
      </vt:variant>
      <vt:variant>
        <vt:i4>6</vt:i4>
      </vt:variant>
    </vt:vector>
  </HeadingPairs>
  <TitlesOfParts>
    <vt:vector size="9" baseType="lpstr">
      <vt:lpstr/>
      <vt:lpstr/>
      <vt:lpstr/>
      <vt:lpstr/>
      <vt:lpstr/>
      <vt:lpstr>LG Electronics, Inc.</vt:lpstr>
      <vt:lpstr>Claire Jang</vt:lpstr>
      <vt:lpstr>+82 2 3777 3925</vt:lpstr>
      <vt:lpstr>claire.jang@lge.com</vt:lpstr>
    </vt:vector>
  </TitlesOfParts>
  <Company/>
  <LinksUpToDate>false</LinksUpToDate>
  <CharactersWithSpaces>4706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LG.Kayeon Lee</dc:creator>
  <cp:lastModifiedBy>Лина</cp:lastModifiedBy>
  <cp:revision>5</cp:revision>
  <cp:lastPrinted>2014-08-14T02:18:00Z</cp:lastPrinted>
  <dcterms:created xsi:type="dcterms:W3CDTF">2014-08-18T07:03:00Z</dcterms:created>
  <dcterms:modified xsi:type="dcterms:W3CDTF">2014-08-20T09:53:00Z</dcterms:modified>
</cp:coreProperties>
</file>