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C0" w:rsidRPr="00B95601" w:rsidRDefault="008017C0">
      <w:pPr>
        <w:suppressAutoHyphens/>
        <w:rPr>
          <w:b/>
          <w:bCs/>
          <w:sz w:val="28"/>
          <w:szCs w:val="28"/>
          <w:lang w:val="ru-RU"/>
        </w:rPr>
      </w:pPr>
      <w:bookmarkStart w:id="0" w:name="_Hlk6225268"/>
    </w:p>
    <w:p w:rsidR="008017C0" w:rsidRPr="004F58AE" w:rsidRDefault="008017C0">
      <w:pPr>
        <w:suppressAutoHyphens/>
        <w:rPr>
          <w:b/>
          <w:bCs/>
          <w:sz w:val="28"/>
          <w:szCs w:val="28"/>
          <w:lang w:val="ru-RU"/>
        </w:rPr>
      </w:pPr>
    </w:p>
    <w:p w:rsidR="00062A0E" w:rsidRPr="004B020B" w:rsidRDefault="004A5B76" w:rsidP="00A319BB">
      <w:pPr>
        <w:suppressAutoHyphens/>
        <w:spacing w:after="240" w:line="276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 РОССИИ НАЧАЛИСЬ</w:t>
      </w:r>
      <w:r w:rsidR="00083461">
        <w:rPr>
          <w:b/>
          <w:bCs/>
          <w:sz w:val="28"/>
          <w:szCs w:val="28"/>
          <w:lang w:val="ru-RU"/>
        </w:rPr>
        <w:t xml:space="preserve"> ПРОДАЖИ ИГРОВОГО</w:t>
      </w:r>
      <w:r w:rsidR="002C4C86">
        <w:rPr>
          <w:b/>
          <w:bCs/>
          <w:sz w:val="28"/>
          <w:szCs w:val="28"/>
          <w:lang w:val="ru-RU"/>
        </w:rPr>
        <w:t xml:space="preserve"> </w:t>
      </w:r>
      <w:r w:rsidR="002C7747" w:rsidRPr="004F58AE">
        <w:rPr>
          <w:b/>
          <w:bCs/>
          <w:sz w:val="28"/>
          <w:szCs w:val="28"/>
          <w:lang w:val="ru-RU"/>
        </w:rPr>
        <w:t>МОНИТОР</w:t>
      </w:r>
      <w:r w:rsidR="00083461">
        <w:rPr>
          <w:b/>
          <w:bCs/>
          <w:sz w:val="28"/>
          <w:szCs w:val="28"/>
          <w:lang w:val="ru-RU"/>
        </w:rPr>
        <w:t>А</w:t>
      </w:r>
      <w:r w:rsidR="002C7747" w:rsidRPr="004F58AE">
        <w:rPr>
          <w:b/>
          <w:bCs/>
          <w:sz w:val="28"/>
          <w:szCs w:val="28"/>
          <w:lang w:val="ru-RU"/>
        </w:rPr>
        <w:t xml:space="preserve"> </w:t>
      </w:r>
    </w:p>
    <w:p w:rsidR="00812CD6" w:rsidRDefault="005A6DF1" w:rsidP="00812CD6">
      <w:pPr>
        <w:suppressAutoHyphens/>
        <w:spacing w:after="240" w:line="276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LG</w:t>
      </w:r>
      <w:r w:rsidRPr="005A6DF1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062A0E">
        <w:rPr>
          <w:b/>
          <w:bCs/>
          <w:sz w:val="28"/>
          <w:szCs w:val="28"/>
        </w:rPr>
        <w:t>Ultra</w:t>
      </w:r>
      <w:r w:rsidR="002C4C86">
        <w:rPr>
          <w:b/>
          <w:bCs/>
          <w:sz w:val="28"/>
          <w:szCs w:val="28"/>
        </w:rPr>
        <w:t>Gear</w:t>
      </w:r>
      <w:proofErr w:type="spellEnd"/>
      <w:r>
        <w:rPr>
          <w:b/>
          <w:bCs/>
          <w:sz w:val="28"/>
          <w:szCs w:val="28"/>
          <w:lang w:val="ru-RU"/>
        </w:rPr>
        <w:t xml:space="preserve"> </w:t>
      </w:r>
      <w:r w:rsidR="002C4C86">
        <w:rPr>
          <w:b/>
          <w:bCs/>
          <w:sz w:val="28"/>
          <w:szCs w:val="28"/>
          <w:lang w:val="ru-RU"/>
        </w:rPr>
        <w:t>34</w:t>
      </w:r>
      <w:r w:rsidR="00062A0E">
        <w:rPr>
          <w:b/>
          <w:bCs/>
          <w:sz w:val="28"/>
          <w:szCs w:val="28"/>
        </w:rPr>
        <w:t>GL</w:t>
      </w:r>
      <w:r w:rsidR="002C4C86">
        <w:rPr>
          <w:b/>
          <w:bCs/>
          <w:sz w:val="28"/>
          <w:szCs w:val="28"/>
          <w:lang w:val="ru-RU"/>
        </w:rPr>
        <w:t>7</w:t>
      </w:r>
      <w:r w:rsidR="00062A0E" w:rsidRPr="005A6DF1">
        <w:rPr>
          <w:b/>
          <w:bCs/>
          <w:sz w:val="28"/>
          <w:szCs w:val="28"/>
          <w:lang w:val="ru-RU"/>
        </w:rPr>
        <w:t xml:space="preserve">50 </w:t>
      </w:r>
      <w:r w:rsidR="00062A0E" w:rsidRPr="00A319BB">
        <w:rPr>
          <w:b/>
          <w:bCs/>
          <w:sz w:val="28"/>
          <w:szCs w:val="28"/>
          <w:lang w:val="ru-RU"/>
        </w:rPr>
        <w:t>С</w:t>
      </w:r>
      <w:r w:rsidR="002C7747" w:rsidRPr="00A319BB">
        <w:rPr>
          <w:b/>
          <w:bCs/>
          <w:sz w:val="28"/>
          <w:szCs w:val="28"/>
          <w:lang w:val="ru-RU"/>
        </w:rPr>
        <w:t xml:space="preserve"> ОТКЛИКОМ В 1 МИЛЛИСЕКУНДУ</w:t>
      </w:r>
      <w:r w:rsidR="00A319BB" w:rsidRPr="00A319BB">
        <w:rPr>
          <w:b/>
          <w:bCs/>
          <w:sz w:val="28"/>
          <w:szCs w:val="28"/>
          <w:lang w:val="ru-RU"/>
        </w:rPr>
        <w:t xml:space="preserve"> И ТЕХНОЛОГИЕЙ G-SYNC.</w:t>
      </w:r>
    </w:p>
    <w:p w:rsidR="00812CD6" w:rsidRPr="00812CD6" w:rsidRDefault="00812CD6" w:rsidP="00812CD6">
      <w:pPr>
        <w:suppressAutoHyphens/>
        <w:spacing w:after="240" w:line="276" w:lineRule="auto"/>
        <w:jc w:val="center"/>
        <w:rPr>
          <w:bCs/>
          <w:i/>
          <w:sz w:val="22"/>
          <w:szCs w:val="22"/>
          <w:lang w:val="ru-RU"/>
        </w:rPr>
      </w:pPr>
      <w:r w:rsidRPr="00812CD6">
        <w:rPr>
          <w:bCs/>
          <w:i/>
          <w:sz w:val="22"/>
          <w:szCs w:val="22"/>
          <w:lang w:val="ru-RU"/>
        </w:rPr>
        <w:t>Новая модель монитора с поддержкой G-Sync® Compatible и Adaptive-Sync обеспечивает идеальные условия для игры</w:t>
      </w:r>
      <w:r>
        <w:rPr>
          <w:bCs/>
          <w:i/>
          <w:sz w:val="22"/>
          <w:szCs w:val="22"/>
          <w:lang w:val="ru-RU"/>
        </w:rPr>
        <w:t>.</w:t>
      </w:r>
    </w:p>
    <w:bookmarkEnd w:id="0"/>
    <w:p w:rsidR="00A418FD" w:rsidRDefault="00A319BB" w:rsidP="00185A16">
      <w:pPr>
        <w:suppressAutoHyphens/>
        <w:spacing w:after="240" w:line="360" w:lineRule="auto"/>
        <w:ind w:firstLine="800"/>
        <w:jc w:val="both"/>
        <w:rPr>
          <w:lang w:val="ru-RU"/>
        </w:rPr>
      </w:pPr>
      <w:r>
        <w:rPr>
          <w:b/>
          <w:bCs/>
          <w:lang w:val="ru-RU"/>
        </w:rPr>
        <w:t>Москва, 4 декабря</w:t>
      </w:r>
      <w:r w:rsidR="002C4C86">
        <w:rPr>
          <w:b/>
          <w:bCs/>
          <w:lang w:val="ru-RU"/>
        </w:rPr>
        <w:t xml:space="preserve"> </w:t>
      </w:r>
      <w:r w:rsidR="002C7747" w:rsidRPr="004F58AE">
        <w:rPr>
          <w:b/>
          <w:bCs/>
          <w:lang w:val="ru-RU"/>
        </w:rPr>
        <w:t xml:space="preserve"> 2019 года</w:t>
      </w:r>
      <w:r w:rsidR="002C7747" w:rsidRPr="004F58AE">
        <w:rPr>
          <w:lang w:val="ru-RU"/>
        </w:rPr>
        <w:t xml:space="preserve"> —</w:t>
      </w:r>
      <w:r w:rsidR="00083461">
        <w:rPr>
          <w:lang w:val="ru-RU"/>
        </w:rPr>
        <w:t xml:space="preserve"> </w:t>
      </w:r>
      <w:r w:rsidR="002C7747" w:rsidRPr="004F58AE">
        <w:rPr>
          <w:lang w:val="ru-RU"/>
        </w:rPr>
        <w:t>LG Electronics (LG)</w:t>
      </w:r>
      <w:r w:rsidR="004F58AE">
        <w:rPr>
          <w:lang w:val="ru-RU"/>
        </w:rPr>
        <w:t xml:space="preserve"> представляет </w:t>
      </w:r>
      <w:r w:rsidR="00FA0020">
        <w:rPr>
          <w:lang w:val="ru-RU"/>
        </w:rPr>
        <w:t xml:space="preserve">российским покупателям </w:t>
      </w:r>
      <w:r w:rsidR="004F58AE">
        <w:rPr>
          <w:lang w:val="ru-RU"/>
        </w:rPr>
        <w:t>новый игровой IPS-</w:t>
      </w:r>
      <w:r w:rsidR="002C7747" w:rsidRPr="004F58AE">
        <w:rPr>
          <w:lang w:val="ru-RU"/>
        </w:rPr>
        <w:t>монитор LG UltraGear</w:t>
      </w:r>
      <w:r w:rsidR="002C7747" w:rsidRPr="004F58AE">
        <w:rPr>
          <w:vertAlign w:val="superscript"/>
          <w:lang w:val="ru-RU"/>
        </w:rPr>
        <w:t>TM</w:t>
      </w:r>
      <w:r w:rsidR="002C7747" w:rsidRPr="004F58AE">
        <w:rPr>
          <w:lang w:val="ru-RU"/>
        </w:rPr>
        <w:t xml:space="preserve"> </w:t>
      </w:r>
      <w:r w:rsidR="00FA0020">
        <w:rPr>
          <w:lang w:val="ru-RU"/>
        </w:rPr>
        <w:t>34</w:t>
      </w:r>
      <w:r w:rsidR="00FA0020">
        <w:t>GL</w:t>
      </w:r>
      <w:r w:rsidR="00FA0020" w:rsidRPr="00FA0020">
        <w:rPr>
          <w:lang w:val="ru-RU"/>
        </w:rPr>
        <w:t xml:space="preserve">750 </w:t>
      </w:r>
      <w:r w:rsidR="002C7747" w:rsidRPr="004F58AE">
        <w:rPr>
          <w:lang w:val="ru-RU"/>
        </w:rPr>
        <w:t>с те</w:t>
      </w:r>
      <w:r>
        <w:rPr>
          <w:lang w:val="ru-RU"/>
        </w:rPr>
        <w:t xml:space="preserve">хнологией G-SYNC </w:t>
      </w:r>
      <w:r w:rsidR="002C7747" w:rsidRPr="004F58AE">
        <w:rPr>
          <w:lang w:val="ru-RU"/>
        </w:rPr>
        <w:t>с временем отклика 1 мс (миллисекунда)</w:t>
      </w:r>
      <w:r w:rsidR="002C7747" w:rsidRPr="004F58AE">
        <w:rPr>
          <w:vertAlign w:val="superscript"/>
          <w:lang w:val="ru-RU"/>
        </w:rPr>
        <w:t>1</w:t>
      </w:r>
      <w:r w:rsidR="002C7747" w:rsidRPr="004F58AE">
        <w:rPr>
          <w:lang w:val="ru-RU"/>
        </w:rPr>
        <w:t xml:space="preserve">. </w:t>
      </w:r>
    </w:p>
    <w:p w:rsidR="00EE7089" w:rsidRDefault="00A319BB" w:rsidP="00714488">
      <w:pPr>
        <w:suppressAutoHyphens/>
        <w:spacing w:after="240" w:line="360" w:lineRule="auto"/>
        <w:jc w:val="both"/>
        <w:rPr>
          <w:lang w:val="ru-RU"/>
        </w:rPr>
      </w:pPr>
      <w:r>
        <w:rPr>
          <w:lang w:val="ru-RU"/>
        </w:rPr>
        <w:t>34</w:t>
      </w:r>
      <w:r w:rsidR="002C7747" w:rsidRPr="004F58AE">
        <w:rPr>
          <w:lang w:val="ru-RU"/>
        </w:rPr>
        <w:t xml:space="preserve">-дюймовый </w:t>
      </w:r>
      <w:r w:rsidR="00812CD6">
        <w:rPr>
          <w:lang w:val="ru-RU"/>
        </w:rPr>
        <w:t xml:space="preserve">мощный игровой </w:t>
      </w:r>
      <w:r w:rsidR="002C7747" w:rsidRPr="004F58AE">
        <w:rPr>
          <w:lang w:val="ru-RU"/>
        </w:rPr>
        <w:t>монитор UltraGear</w:t>
      </w:r>
      <w:r w:rsidR="002C7747" w:rsidRPr="004F58AE">
        <w:rPr>
          <w:vertAlign w:val="superscript"/>
          <w:lang w:val="ru-RU"/>
        </w:rPr>
        <w:t>TM</w:t>
      </w:r>
      <w:r>
        <w:rPr>
          <w:vertAlign w:val="superscript"/>
          <w:lang w:val="ru-RU"/>
        </w:rPr>
        <w:t xml:space="preserve"> </w:t>
      </w:r>
      <w:r w:rsidR="002C7747" w:rsidRPr="004F58AE">
        <w:rPr>
          <w:vertAlign w:val="superscript"/>
          <w:lang w:val="ru-RU"/>
        </w:rPr>
        <w:t xml:space="preserve"> </w:t>
      </w:r>
      <w:r w:rsidR="008017C0">
        <w:rPr>
          <w:lang w:val="ru-RU"/>
        </w:rPr>
        <w:t xml:space="preserve"> </w:t>
      </w:r>
      <w:r>
        <w:rPr>
          <w:lang w:val="ru-RU"/>
        </w:rPr>
        <w:t xml:space="preserve">оснащен </w:t>
      </w:r>
      <w:r w:rsidR="0083117C">
        <w:rPr>
          <w:lang w:val="ru-RU"/>
        </w:rPr>
        <w:t>технологией</w:t>
      </w:r>
      <w:r w:rsidR="002C7747" w:rsidRPr="004F58AE">
        <w:rPr>
          <w:lang w:val="ru-RU"/>
        </w:rPr>
        <w:t xml:space="preserve"> NVIDIA® G-SYNC</w:t>
      </w:r>
      <w:r w:rsidR="002C7747" w:rsidRPr="004F58AE">
        <w:rPr>
          <w:vertAlign w:val="superscript"/>
          <w:lang w:val="ru-RU"/>
        </w:rPr>
        <w:t>2</w:t>
      </w:r>
      <w:r w:rsidR="008017C0">
        <w:rPr>
          <w:lang w:val="ru-RU"/>
        </w:rPr>
        <w:t xml:space="preserve"> и </w:t>
      </w:r>
      <w:r w:rsidR="00812CD6">
        <w:t>Adaptive</w:t>
      </w:r>
      <w:r w:rsidR="00812CD6" w:rsidRPr="00812CD6">
        <w:rPr>
          <w:lang w:val="ru-RU"/>
        </w:rPr>
        <w:t>-</w:t>
      </w:r>
      <w:r w:rsidR="00812CD6">
        <w:t>Sync</w:t>
      </w:r>
      <w:r w:rsidR="004B020B" w:rsidRPr="00DD0F75">
        <w:rPr>
          <w:lang w:val="ru-RU"/>
        </w:rPr>
        <w:t>,</w:t>
      </w:r>
      <w:r w:rsidR="00812CD6" w:rsidRPr="00812CD6">
        <w:rPr>
          <w:lang w:val="ru-RU"/>
        </w:rPr>
        <w:t xml:space="preserve"> </w:t>
      </w:r>
      <w:r w:rsidR="008017C0">
        <w:rPr>
          <w:lang w:val="ru-RU"/>
        </w:rPr>
        <w:t>поддерживает HDR10.</w:t>
      </w:r>
      <w:r w:rsidR="008E59BB">
        <w:rPr>
          <w:lang w:val="ru-RU"/>
        </w:rPr>
        <w:t xml:space="preserve"> Модель</w:t>
      </w:r>
      <w:r>
        <w:rPr>
          <w:lang w:val="ru-RU"/>
        </w:rPr>
        <w:t xml:space="preserve"> обеспечивае</w:t>
      </w:r>
      <w:r w:rsidR="004F58AE">
        <w:rPr>
          <w:lang w:val="ru-RU"/>
        </w:rPr>
        <w:t>т</w:t>
      </w:r>
      <w:r w:rsidR="008017C0">
        <w:rPr>
          <w:lang w:val="ru-RU"/>
        </w:rPr>
        <w:t xml:space="preserve"> плавную смену</w:t>
      </w:r>
      <w:r w:rsidR="002C7747" w:rsidRPr="004F58AE">
        <w:rPr>
          <w:lang w:val="ru-RU"/>
        </w:rPr>
        <w:t xml:space="preserve"> картинки без </w:t>
      </w:r>
      <w:r w:rsidR="004F58AE">
        <w:rPr>
          <w:lang w:val="ru-RU"/>
        </w:rPr>
        <w:t>разрывов</w:t>
      </w:r>
      <w:r w:rsidR="002C7747" w:rsidRPr="004F58AE">
        <w:rPr>
          <w:lang w:val="ru-RU"/>
        </w:rPr>
        <w:t xml:space="preserve"> и подвисания, а также </w:t>
      </w:r>
      <w:r w:rsidR="004F58AE">
        <w:rPr>
          <w:lang w:val="ru-RU"/>
        </w:rPr>
        <w:t>предусматривают</w:t>
      </w:r>
      <w:r w:rsidR="004F58AE" w:rsidRPr="004F58AE">
        <w:rPr>
          <w:lang w:val="ru-RU"/>
        </w:rPr>
        <w:t xml:space="preserve"> </w:t>
      </w:r>
      <w:r w:rsidR="002C7747" w:rsidRPr="004F58AE">
        <w:rPr>
          <w:lang w:val="ru-RU"/>
        </w:rPr>
        <w:t>специальны</w:t>
      </w:r>
      <w:r w:rsidR="004F58AE">
        <w:rPr>
          <w:lang w:val="ru-RU"/>
        </w:rPr>
        <w:t>е</w:t>
      </w:r>
      <w:r w:rsidR="002C7747" w:rsidRPr="004F58AE">
        <w:rPr>
          <w:lang w:val="ru-RU"/>
        </w:rPr>
        <w:t xml:space="preserve"> игровы</w:t>
      </w:r>
      <w:r w:rsidR="004F58AE">
        <w:rPr>
          <w:lang w:val="ru-RU"/>
        </w:rPr>
        <w:t>е</w:t>
      </w:r>
      <w:r w:rsidR="002C7747" w:rsidRPr="004F58AE">
        <w:rPr>
          <w:lang w:val="ru-RU"/>
        </w:rPr>
        <w:t xml:space="preserve"> настройки, таки</w:t>
      </w:r>
      <w:r w:rsidR="004F58AE">
        <w:rPr>
          <w:lang w:val="ru-RU"/>
        </w:rPr>
        <w:t>е</w:t>
      </w:r>
      <w:r w:rsidR="002C7747" w:rsidRPr="004F58AE">
        <w:rPr>
          <w:lang w:val="ru-RU"/>
        </w:rPr>
        <w:t xml:space="preserve"> как режим динамической синхронизации </w:t>
      </w:r>
      <w:r w:rsidR="004B020B">
        <w:rPr>
          <w:lang w:val="ru-RU"/>
        </w:rPr>
        <w:t>движения</w:t>
      </w:r>
      <w:r w:rsidR="002C7747" w:rsidRPr="004F58AE">
        <w:rPr>
          <w:lang w:val="ru-RU"/>
        </w:rPr>
        <w:t>, стабилизатор черного и прицел для обеспечения максимальной точности, что особенно важно в играх FPS.</w:t>
      </w:r>
    </w:p>
    <w:p w:rsidR="00C32294" w:rsidRDefault="00A319BB" w:rsidP="00714488">
      <w:pPr>
        <w:suppressAutoHyphens/>
        <w:spacing w:after="240" w:line="360" w:lineRule="auto"/>
        <w:jc w:val="both"/>
        <w:rPr>
          <w:lang w:val="ru-RU"/>
        </w:rPr>
      </w:pPr>
      <w:r>
        <w:rPr>
          <w:lang w:val="ru-RU"/>
        </w:rPr>
        <w:t>Модель 34GL7</w:t>
      </w:r>
      <w:r w:rsidRPr="004F58AE">
        <w:rPr>
          <w:lang w:val="ru-RU"/>
        </w:rPr>
        <w:t>50</w:t>
      </w:r>
      <w:r>
        <w:rPr>
          <w:lang w:val="ru-RU"/>
        </w:rPr>
        <w:t xml:space="preserve"> отличается</w:t>
      </w:r>
      <w:r w:rsidRPr="004F58AE">
        <w:rPr>
          <w:lang w:val="ru-RU"/>
        </w:rPr>
        <w:t xml:space="preserve"> </w:t>
      </w:r>
      <w:r w:rsidR="004B020B">
        <w:rPr>
          <w:lang w:val="ru-RU"/>
        </w:rPr>
        <w:t>высокой</w:t>
      </w:r>
      <w:r w:rsidR="004B020B" w:rsidRPr="004F58AE">
        <w:rPr>
          <w:lang w:val="ru-RU"/>
        </w:rPr>
        <w:t xml:space="preserve"> </w:t>
      </w:r>
      <w:r w:rsidRPr="004F58AE">
        <w:rPr>
          <w:lang w:val="ru-RU"/>
        </w:rPr>
        <w:t xml:space="preserve">частотой </w:t>
      </w:r>
      <w:r w:rsidRPr="00A469BA">
        <w:rPr>
          <w:lang w:val="ru-RU"/>
        </w:rPr>
        <w:t>обновления 144 Гц</w:t>
      </w:r>
      <w:r w:rsidR="00EA3DD7">
        <w:rPr>
          <w:lang w:val="ru-RU"/>
        </w:rPr>
        <w:t xml:space="preserve"> и </w:t>
      </w:r>
      <w:r w:rsidR="004B020B">
        <w:rPr>
          <w:lang w:val="ru-RU"/>
        </w:rPr>
        <w:t xml:space="preserve">низким временем </w:t>
      </w:r>
      <w:r w:rsidR="00EA3DD7">
        <w:rPr>
          <w:lang w:val="ru-RU"/>
        </w:rPr>
        <w:t xml:space="preserve">отклика 1 мс </w:t>
      </w:r>
      <w:r w:rsidR="004B020B">
        <w:rPr>
          <w:lang w:val="ru-RU"/>
        </w:rPr>
        <w:t xml:space="preserve">с технологией </w:t>
      </w:r>
      <w:r w:rsidR="00C32294" w:rsidRPr="00C32294">
        <w:rPr>
          <w:lang w:val="ru-RU"/>
        </w:rPr>
        <w:t>MotionBlu</w:t>
      </w:r>
      <w:r w:rsidR="00C32294">
        <w:rPr>
          <w:lang w:val="ru-RU"/>
        </w:rPr>
        <w:t>r Reduction (MBR), что</w:t>
      </w:r>
      <w:r w:rsidR="00C32294" w:rsidRPr="00C32294">
        <w:rPr>
          <w:lang w:val="ru-RU"/>
        </w:rPr>
        <w:t xml:space="preserve"> позволяет отображать быстро меняющиеся объекты так чётко, что плавность кажется почти сюрреалистической. </w:t>
      </w:r>
      <w:r w:rsidR="00EA3DD7" w:rsidRPr="00EA3DD7">
        <w:rPr>
          <w:lang w:val="ru-RU"/>
        </w:rPr>
        <w:t>Дисплей IPS с 99% sRGB имеет вы</w:t>
      </w:r>
      <w:r w:rsidR="00A469BA">
        <w:rPr>
          <w:lang w:val="ru-RU"/>
        </w:rPr>
        <w:t>дающуюся точность цветопередачи</w:t>
      </w:r>
      <w:r w:rsidR="00A469BA" w:rsidRPr="00A469BA">
        <w:rPr>
          <w:lang w:val="ru-RU"/>
        </w:rPr>
        <w:t>. Соотношение сторон 21:9 в сочетании с изогнутым экраном о</w:t>
      </w:r>
      <w:r w:rsidR="002E3757">
        <w:rPr>
          <w:lang w:val="ru-RU"/>
        </w:rPr>
        <w:t xml:space="preserve">тлично подходит для игр: геймеры </w:t>
      </w:r>
      <w:r w:rsidR="00A469BA" w:rsidRPr="00A469BA">
        <w:rPr>
          <w:lang w:val="ru-RU"/>
        </w:rPr>
        <w:t>получают более широкий угол обзора, способствующий</w:t>
      </w:r>
      <w:r w:rsidR="002E3757">
        <w:rPr>
          <w:lang w:val="ru-RU"/>
        </w:rPr>
        <w:t xml:space="preserve"> максимальному погружению в сценарий происходящего на экране </w:t>
      </w:r>
      <w:r w:rsidR="00A469BA" w:rsidRPr="00A469BA">
        <w:rPr>
          <w:lang w:val="ru-RU"/>
        </w:rPr>
        <w:t xml:space="preserve"> и игровому преимуществу над соперниками.</w:t>
      </w:r>
    </w:p>
    <w:p w:rsidR="00A319BB" w:rsidRPr="0083117C" w:rsidRDefault="00C32294" w:rsidP="00714488">
      <w:pPr>
        <w:suppressAutoHyphens/>
        <w:spacing w:after="240" w:line="360" w:lineRule="auto"/>
        <w:jc w:val="both"/>
        <w:rPr>
          <w:lang w:val="ru-RU"/>
        </w:rPr>
      </w:pPr>
      <w:r w:rsidRPr="00C32294">
        <w:rPr>
          <w:lang w:val="ru-RU"/>
        </w:rPr>
        <w:t xml:space="preserve">Безрамочный </w:t>
      </w:r>
      <w:r w:rsidR="005A1D7C">
        <w:rPr>
          <w:lang w:val="ru-RU"/>
        </w:rPr>
        <w:t>с трех сторон экран</w:t>
      </w:r>
      <w:r w:rsidRPr="00C32294">
        <w:rPr>
          <w:lang w:val="ru-RU"/>
        </w:rPr>
        <w:t xml:space="preserve"> с регулируемым основанием для изменения угла наклона и в</w:t>
      </w:r>
      <w:r w:rsidR="00DE25CA">
        <w:rPr>
          <w:lang w:val="ru-RU"/>
        </w:rPr>
        <w:t xml:space="preserve">ысоты монитора, дает возможность полностью адаптировать </w:t>
      </w:r>
      <w:r w:rsidR="005A1D7C">
        <w:rPr>
          <w:lang w:val="ru-RU"/>
        </w:rPr>
        <w:t xml:space="preserve">устройство </w:t>
      </w:r>
      <w:r w:rsidR="00DE25CA">
        <w:rPr>
          <w:lang w:val="ru-RU"/>
        </w:rPr>
        <w:t xml:space="preserve">под ваши индивидуальные характеристики и предпочтения.  </w:t>
      </w:r>
    </w:p>
    <w:p w:rsidR="00EE7089" w:rsidRDefault="00DE25CA" w:rsidP="005A6DF1">
      <w:pPr>
        <w:suppressAutoHyphens/>
        <w:spacing w:after="240" w:line="360" w:lineRule="auto"/>
        <w:jc w:val="both"/>
        <w:rPr>
          <w:i/>
          <w:lang w:val="ru-RU"/>
        </w:rPr>
      </w:pPr>
      <w:r w:rsidRPr="007263A0">
        <w:rPr>
          <w:i/>
          <w:lang w:val="ru-RU"/>
        </w:rPr>
        <w:t xml:space="preserve"> </w:t>
      </w:r>
      <w:r w:rsidR="00062A0E" w:rsidRPr="007263A0">
        <w:rPr>
          <w:i/>
          <w:lang w:val="ru-RU"/>
        </w:rPr>
        <w:t>«</w:t>
      </w:r>
      <w:r>
        <w:rPr>
          <w:i/>
          <w:lang w:val="ru-RU"/>
        </w:rPr>
        <w:t xml:space="preserve">Новая модель игрового монитора </w:t>
      </w:r>
      <w:r w:rsidR="005A6DF1" w:rsidRPr="007263A0">
        <w:rPr>
          <w:i/>
          <w:lang w:val="ru-RU"/>
        </w:rPr>
        <w:t xml:space="preserve"> </w:t>
      </w:r>
      <w:r w:rsidR="00062A0E" w:rsidRPr="007263A0">
        <w:rPr>
          <w:b/>
          <w:i/>
        </w:rPr>
        <w:t>LG</w:t>
      </w:r>
      <w:r w:rsidR="00062A0E" w:rsidRPr="007263A0">
        <w:rPr>
          <w:b/>
          <w:i/>
          <w:lang w:val="ru-RU"/>
        </w:rPr>
        <w:t xml:space="preserve"> </w:t>
      </w:r>
      <w:r w:rsidR="005A6DF1" w:rsidRPr="007263A0">
        <w:rPr>
          <w:b/>
          <w:i/>
          <w:lang w:val="ru-RU"/>
        </w:rPr>
        <w:t>UltraGear</w:t>
      </w:r>
      <w:r w:rsidR="005A6DF1" w:rsidRPr="007263A0">
        <w:rPr>
          <w:b/>
          <w:i/>
          <w:vertAlign w:val="superscript"/>
          <w:lang w:val="ru-RU"/>
        </w:rPr>
        <w:t>TM</w:t>
      </w:r>
      <w:r w:rsidR="00062A0E" w:rsidRPr="007263A0">
        <w:rPr>
          <w:b/>
          <w:i/>
          <w:lang w:val="ru-RU"/>
        </w:rPr>
        <w:t xml:space="preserve"> </w:t>
      </w:r>
      <w:r>
        <w:rPr>
          <w:b/>
          <w:bCs/>
          <w:i/>
          <w:sz w:val="28"/>
          <w:szCs w:val="28"/>
          <w:lang w:val="ru-RU"/>
        </w:rPr>
        <w:t>34</w:t>
      </w:r>
      <w:r w:rsidR="00062A0E" w:rsidRPr="007263A0">
        <w:rPr>
          <w:b/>
          <w:bCs/>
          <w:i/>
          <w:sz w:val="28"/>
          <w:szCs w:val="28"/>
        </w:rPr>
        <w:t>GL</w:t>
      </w:r>
      <w:r>
        <w:rPr>
          <w:b/>
          <w:bCs/>
          <w:i/>
          <w:sz w:val="28"/>
          <w:szCs w:val="28"/>
          <w:lang w:val="ru-RU"/>
        </w:rPr>
        <w:t>7</w:t>
      </w:r>
      <w:r w:rsidR="00062A0E" w:rsidRPr="007263A0">
        <w:rPr>
          <w:b/>
          <w:bCs/>
          <w:i/>
          <w:sz w:val="28"/>
          <w:szCs w:val="28"/>
          <w:lang w:val="ru-RU"/>
        </w:rPr>
        <w:t xml:space="preserve">50 </w:t>
      </w:r>
      <w:r w:rsidR="005A1D7C" w:rsidRPr="00DD0F75">
        <w:rPr>
          <w:i/>
          <w:lang w:val="ru-RU"/>
        </w:rPr>
        <w:t xml:space="preserve">дополняет </w:t>
      </w:r>
      <w:r w:rsidRPr="005A1D7C">
        <w:rPr>
          <w:i/>
          <w:lang w:val="ru-RU"/>
        </w:rPr>
        <w:t>л</w:t>
      </w:r>
      <w:r>
        <w:rPr>
          <w:i/>
          <w:lang w:val="ru-RU"/>
        </w:rPr>
        <w:t>инейку нашего профессионального оборудования для геймеров. Супер-короткий отклик в 1 мс становится стандартом этого типа мониторов,</w:t>
      </w:r>
      <w:r w:rsidR="00062A0E" w:rsidRPr="007263A0">
        <w:rPr>
          <w:i/>
          <w:lang w:val="ru-RU"/>
        </w:rPr>
        <w:t xml:space="preserve"> интеграция  технологии</w:t>
      </w:r>
      <w:r w:rsidR="005A6DF1" w:rsidRPr="007263A0">
        <w:rPr>
          <w:i/>
          <w:lang w:val="ru-RU"/>
        </w:rPr>
        <w:t xml:space="preserve"> IPS для достижения феноменальной цветопередачи, сверхбыстрого времени отклика и частоты обновления 144 Гц</w:t>
      </w:r>
      <w:r>
        <w:rPr>
          <w:i/>
          <w:lang w:val="ru-RU"/>
        </w:rPr>
        <w:t xml:space="preserve"> – нашими традиционными характеристиками</w:t>
      </w:r>
      <w:r w:rsidR="005A6DF1" w:rsidRPr="007263A0">
        <w:rPr>
          <w:i/>
          <w:lang w:val="ru-RU"/>
        </w:rPr>
        <w:t>.</w:t>
      </w:r>
      <w:r w:rsidRPr="00DE25CA">
        <w:rPr>
          <w:i/>
          <w:lang w:val="ru-RU"/>
        </w:rPr>
        <w:t xml:space="preserve"> </w:t>
      </w:r>
      <w:r>
        <w:rPr>
          <w:i/>
          <w:lang w:val="ru-RU"/>
        </w:rPr>
        <w:t>Неразрывность и плавность смены изображений, сюрреалистичное  отображение самых динамичных и быстро меняющих</w:t>
      </w:r>
      <w:r w:rsidRPr="00DE25CA">
        <w:rPr>
          <w:i/>
          <w:lang w:val="ru-RU"/>
        </w:rPr>
        <w:t xml:space="preserve">ся </w:t>
      </w:r>
      <w:r>
        <w:rPr>
          <w:i/>
          <w:lang w:val="ru-RU"/>
        </w:rPr>
        <w:lastRenderedPageBreak/>
        <w:t>объектов</w:t>
      </w:r>
      <w:r w:rsidR="00E73C41">
        <w:rPr>
          <w:i/>
          <w:lang w:val="ru-RU"/>
        </w:rPr>
        <w:t xml:space="preserve"> во время игры, дают</w:t>
      </w:r>
      <w:r w:rsidRPr="00DE25CA">
        <w:rPr>
          <w:i/>
          <w:lang w:val="ru-RU"/>
        </w:rPr>
        <w:t xml:space="preserve"> геймерам</w:t>
      </w:r>
      <w:r>
        <w:rPr>
          <w:i/>
          <w:lang w:val="ru-RU"/>
        </w:rPr>
        <w:t xml:space="preserve"> </w:t>
      </w:r>
      <w:r w:rsidR="00E73C41">
        <w:rPr>
          <w:i/>
          <w:lang w:val="ru-RU"/>
        </w:rPr>
        <w:t>зн</w:t>
      </w:r>
      <w:del w:id="1" w:author="Andrey Gospodynko/LGERA Russia Subsidiary.IT Product Sales Team(andrey.gospodynko@lge.com)" w:date="2019-12-03T11:13:00Z">
        <w:r w:rsidR="00E73C41" w:rsidDel="005A1D7C">
          <w:rPr>
            <w:i/>
            <w:lang w:val="ru-RU"/>
          </w:rPr>
          <w:delText>г</w:delText>
        </w:r>
      </w:del>
      <w:r w:rsidR="00E73C41">
        <w:rPr>
          <w:i/>
          <w:lang w:val="ru-RU"/>
        </w:rPr>
        <w:t xml:space="preserve">ачительное </w:t>
      </w:r>
      <w:r w:rsidRPr="00DE25CA">
        <w:rPr>
          <w:i/>
          <w:lang w:val="ru-RU"/>
        </w:rPr>
        <w:t>игровое преимущество</w:t>
      </w:r>
      <w:r w:rsidR="00062A0E" w:rsidRPr="007263A0">
        <w:rPr>
          <w:i/>
          <w:lang w:val="ru-RU"/>
        </w:rPr>
        <w:t>» - комментирует выход нови</w:t>
      </w:r>
      <w:r w:rsidR="005F0813">
        <w:rPr>
          <w:i/>
          <w:lang w:val="ru-RU"/>
        </w:rPr>
        <w:t>нки Екатерина Зинченко, директор</w:t>
      </w:r>
      <w:r w:rsidR="00062A0E" w:rsidRPr="007263A0">
        <w:rPr>
          <w:i/>
          <w:lang w:val="ru-RU"/>
        </w:rPr>
        <w:t xml:space="preserve"> по маркетингу </w:t>
      </w:r>
      <w:r w:rsidR="00062A0E" w:rsidRPr="007263A0">
        <w:rPr>
          <w:i/>
        </w:rPr>
        <w:t>IT</w:t>
      </w:r>
      <w:r w:rsidR="00062A0E" w:rsidRPr="007263A0">
        <w:rPr>
          <w:i/>
          <w:lang w:val="ru-RU"/>
        </w:rPr>
        <w:t xml:space="preserve"> техники </w:t>
      </w:r>
      <w:r w:rsidR="00062A0E" w:rsidRPr="007263A0">
        <w:rPr>
          <w:i/>
        </w:rPr>
        <w:t>LG</w:t>
      </w:r>
      <w:r w:rsidR="00062A0E" w:rsidRPr="007263A0">
        <w:rPr>
          <w:i/>
          <w:lang w:val="ru-RU"/>
        </w:rPr>
        <w:t xml:space="preserve"> </w:t>
      </w:r>
      <w:r w:rsidR="00062A0E" w:rsidRPr="007263A0">
        <w:rPr>
          <w:i/>
        </w:rPr>
        <w:t>Electronics</w:t>
      </w:r>
      <w:r w:rsidR="00062A0E" w:rsidRPr="007263A0">
        <w:rPr>
          <w:i/>
          <w:lang w:val="ru-RU"/>
        </w:rPr>
        <w:t>.</w:t>
      </w:r>
    </w:p>
    <w:p w:rsidR="005F0813" w:rsidRPr="00765CCB" w:rsidRDefault="005F0813" w:rsidP="005A6DF1">
      <w:pPr>
        <w:suppressAutoHyphens/>
        <w:spacing w:after="240" w:line="360" w:lineRule="auto"/>
        <w:jc w:val="both"/>
        <w:rPr>
          <w:lang w:val="ru-RU"/>
        </w:rPr>
      </w:pPr>
      <w:r w:rsidRPr="00765CCB">
        <w:rPr>
          <w:lang w:val="ru-RU"/>
        </w:rPr>
        <w:t>Новинку можно приобрести в крупных торговых сетях электроники по рек</w:t>
      </w:r>
      <w:r w:rsidR="00765CCB" w:rsidRPr="00765CCB">
        <w:rPr>
          <w:lang w:val="ru-RU"/>
        </w:rPr>
        <w:t xml:space="preserve">омендуемой цене </w:t>
      </w:r>
      <w:r w:rsidR="004A5B76">
        <w:rPr>
          <w:lang w:val="ru-RU"/>
        </w:rPr>
        <w:t>39 990</w:t>
      </w:r>
      <w:r w:rsidR="00B95601">
        <w:rPr>
          <w:lang w:val="ru-RU"/>
        </w:rPr>
        <w:t xml:space="preserve"> руб</w:t>
      </w:r>
      <w:bookmarkStart w:id="2" w:name="_GoBack"/>
      <w:bookmarkEnd w:id="2"/>
    </w:p>
    <w:p w:rsidR="005F0813" w:rsidRPr="00DE25CA" w:rsidRDefault="005F0813" w:rsidP="005A6DF1">
      <w:pPr>
        <w:suppressAutoHyphens/>
        <w:spacing w:after="240" w:line="360" w:lineRule="auto"/>
        <w:jc w:val="both"/>
        <w:rPr>
          <w:color w:val="1F497D"/>
          <w:lang w:val="ru-RU"/>
        </w:rPr>
      </w:pPr>
      <w:r w:rsidRPr="00765CCB">
        <w:rPr>
          <w:lang w:val="ru-RU"/>
        </w:rPr>
        <w:t>Подробнее о модели по ссылке</w:t>
      </w:r>
      <w:r w:rsidRPr="00DD0F75">
        <w:rPr>
          <w:i/>
          <w:lang w:val="ru-RU"/>
        </w:rPr>
        <w:t xml:space="preserve">: </w:t>
      </w:r>
      <w:hyperlink r:id="rId6" w:history="1">
        <w:r w:rsidR="00DE25CA" w:rsidRPr="00DD0F75">
          <w:rPr>
            <w:rStyle w:val="Hyperlink"/>
            <w:lang w:val="ru-RU"/>
          </w:rPr>
          <w:t>https://www.lg.com/ru/monitors/lg-34</w:t>
        </w:r>
        <w:r w:rsidR="00DE25CA" w:rsidRPr="00DD0F75">
          <w:rPr>
            <w:rStyle w:val="Hyperlink"/>
          </w:rPr>
          <w:t>GL</w:t>
        </w:r>
        <w:r w:rsidR="00DE25CA" w:rsidRPr="00DD0F75">
          <w:rPr>
            <w:rStyle w:val="Hyperlink"/>
            <w:lang w:val="ru-RU"/>
          </w:rPr>
          <w:t>750</w:t>
        </w:r>
      </w:hyperlink>
      <w:r w:rsidR="00DE25CA" w:rsidRPr="00DE25CA">
        <w:rPr>
          <w:lang w:val="ru-RU"/>
        </w:rPr>
        <w:t xml:space="preserve"> </w:t>
      </w:r>
    </w:p>
    <w:p w:rsidR="00EE7089" w:rsidRPr="004F58AE" w:rsidRDefault="00EE7089">
      <w:pPr>
        <w:suppressAutoHyphens/>
        <w:jc w:val="both"/>
        <w:rPr>
          <w:sz w:val="18"/>
          <w:szCs w:val="18"/>
          <w:lang w:val="ru-RU"/>
        </w:rPr>
      </w:pPr>
    </w:p>
    <w:p w:rsidR="00EE7089" w:rsidRPr="004F58AE" w:rsidRDefault="002C7747">
      <w:pPr>
        <w:suppressAutoHyphens/>
        <w:spacing w:line="360" w:lineRule="auto"/>
        <w:jc w:val="center"/>
        <w:rPr>
          <w:lang w:val="ru-RU"/>
        </w:rPr>
      </w:pPr>
      <w:r w:rsidRPr="004F58AE">
        <w:rPr>
          <w:lang w:val="ru-RU"/>
        </w:rPr>
        <w:t># # #</w:t>
      </w:r>
    </w:p>
    <w:p w:rsidR="00EE7089" w:rsidRPr="004F58AE" w:rsidRDefault="00EE7089">
      <w:pPr>
        <w:suppressAutoHyphens/>
        <w:jc w:val="both"/>
        <w:rPr>
          <w:sz w:val="18"/>
          <w:szCs w:val="18"/>
          <w:lang w:val="ru-RU"/>
        </w:rPr>
      </w:pPr>
    </w:p>
    <w:p w:rsidR="00EE7089" w:rsidRPr="004F58AE" w:rsidRDefault="002C7747">
      <w:pPr>
        <w:suppressAutoHyphens/>
        <w:spacing w:line="360" w:lineRule="auto"/>
        <w:jc w:val="both"/>
        <w:rPr>
          <w:rStyle w:val="None"/>
          <w:i/>
          <w:iCs/>
          <w:sz w:val="18"/>
          <w:szCs w:val="18"/>
          <w:lang w:val="ru-RU"/>
        </w:rPr>
      </w:pPr>
      <w:r w:rsidRPr="004F58AE">
        <w:rPr>
          <w:rStyle w:val="None"/>
          <w:i/>
          <w:iCs/>
          <w:sz w:val="18"/>
          <w:szCs w:val="18"/>
          <w:vertAlign w:val="superscript"/>
          <w:lang w:val="ru-RU"/>
        </w:rPr>
        <w:t>1</w:t>
      </w:r>
      <w:r w:rsidRPr="004F58AE">
        <w:rPr>
          <w:rStyle w:val="None"/>
          <w:i/>
          <w:iCs/>
          <w:sz w:val="18"/>
          <w:szCs w:val="18"/>
          <w:lang w:val="ru-RU"/>
        </w:rPr>
        <w:t xml:space="preserve"> Время откли</w:t>
      </w:r>
      <w:r w:rsidR="005A6DF1">
        <w:rPr>
          <w:rStyle w:val="None"/>
          <w:i/>
          <w:iCs/>
          <w:sz w:val="18"/>
          <w:szCs w:val="18"/>
          <w:lang w:val="ru-RU"/>
        </w:rPr>
        <w:t xml:space="preserve">ка GTG у монитора </w:t>
      </w:r>
      <w:r w:rsidRPr="004F58AE">
        <w:rPr>
          <w:rStyle w:val="None"/>
          <w:i/>
          <w:iCs/>
          <w:sz w:val="18"/>
          <w:szCs w:val="18"/>
          <w:lang w:val="ru-RU"/>
        </w:rPr>
        <w:t xml:space="preserve"> 27GL850 протестировано UL.</w:t>
      </w:r>
    </w:p>
    <w:p w:rsidR="00EE7089" w:rsidRPr="004F58AE" w:rsidRDefault="002C7747">
      <w:pPr>
        <w:suppressAutoHyphens/>
        <w:spacing w:line="360" w:lineRule="auto"/>
        <w:jc w:val="both"/>
        <w:rPr>
          <w:rStyle w:val="None"/>
          <w:i/>
          <w:iCs/>
          <w:sz w:val="18"/>
          <w:szCs w:val="18"/>
          <w:lang w:val="ru-RU"/>
        </w:rPr>
      </w:pPr>
      <w:r w:rsidRPr="004F58AE">
        <w:rPr>
          <w:rStyle w:val="None"/>
          <w:i/>
          <w:iCs/>
          <w:sz w:val="18"/>
          <w:szCs w:val="18"/>
          <w:vertAlign w:val="superscript"/>
          <w:lang w:val="ru-RU"/>
        </w:rPr>
        <w:t>2</w:t>
      </w:r>
      <w:r w:rsidRPr="004F58AE">
        <w:rPr>
          <w:rStyle w:val="None"/>
          <w:i/>
          <w:iCs/>
          <w:sz w:val="18"/>
          <w:szCs w:val="18"/>
          <w:lang w:val="ru-RU"/>
        </w:rPr>
        <w:t xml:space="preserve"> Подтверждено NVIDIA как отсутствие мерцания и артефактов.</w:t>
      </w:r>
    </w:p>
    <w:p w:rsidR="00AE1E6B" w:rsidRPr="004F58AE" w:rsidRDefault="00AE1E6B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EE7089" w:rsidRPr="004F58AE" w:rsidRDefault="00EE7089">
      <w:pPr>
        <w:suppressAutoHyphens/>
        <w:jc w:val="both"/>
        <w:rPr>
          <w:rStyle w:val="None"/>
          <w:i/>
          <w:iCs/>
          <w:sz w:val="18"/>
          <w:szCs w:val="18"/>
          <w:lang w:val="ru-RU"/>
        </w:rPr>
      </w:pPr>
    </w:p>
    <w:p w:rsidR="00EE7089" w:rsidRPr="008017C0" w:rsidRDefault="002C7747">
      <w:pPr>
        <w:pStyle w:val="NormalWeb"/>
        <w:keepNext/>
        <w:keepLines/>
        <w:suppressAutoHyphens/>
        <w:spacing w:before="0" w:after="0"/>
        <w:jc w:val="both"/>
        <w:rPr>
          <w:rStyle w:val="None"/>
          <w:rFonts w:ascii="Times New Roman" w:hAnsi="Times New Roman"/>
          <w:b/>
          <w:bCs/>
          <w:color w:val="C5003D"/>
          <w:sz w:val="18"/>
          <w:szCs w:val="18"/>
          <w:u w:color="C5003D"/>
        </w:rPr>
      </w:pPr>
      <w:r w:rsidRPr="0083117C">
        <w:rPr>
          <w:rStyle w:val="None"/>
          <w:rFonts w:ascii="Times New Roman" w:hAnsi="Times New Roman"/>
          <w:b/>
          <w:bCs/>
          <w:color w:val="C5003D"/>
          <w:sz w:val="18"/>
          <w:szCs w:val="18"/>
          <w:u w:color="C5003D"/>
        </w:rPr>
        <w:t>About LG Electronics Home Entertainment Company</w:t>
      </w:r>
    </w:p>
    <w:p w:rsidR="00320BF5" w:rsidRPr="008017C0" w:rsidRDefault="00320BF5">
      <w:pPr>
        <w:pStyle w:val="NormalWeb"/>
        <w:keepNext/>
        <w:keepLines/>
        <w:suppressAutoHyphens/>
        <w:spacing w:before="0" w:after="0"/>
        <w:jc w:val="both"/>
        <w:rPr>
          <w:rStyle w:val="None"/>
          <w:rFonts w:ascii="Times New Roman" w:eastAsia="Times New Roman" w:hAnsi="Times New Roman" w:cs="Times New Roman"/>
          <w:color w:val="C5003D"/>
          <w:sz w:val="18"/>
          <w:szCs w:val="18"/>
          <w:u w:color="C5003D"/>
        </w:rPr>
      </w:pPr>
    </w:p>
    <w:p w:rsidR="00EE7089" w:rsidRPr="00320BF5" w:rsidRDefault="00320BF5">
      <w:pPr>
        <w:suppressAutoHyphens/>
        <w:jc w:val="both"/>
        <w:rPr>
          <w:sz w:val="18"/>
          <w:szCs w:val="18"/>
          <w:lang w:val="ru-RU"/>
        </w:rPr>
      </w:pPr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Electronics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Home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Entertainment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 w:rsidRPr="00320BF5">
        <w:rPr>
          <w:rStyle w:val="None"/>
          <w:rFonts w:eastAsia="Gulim" w:cs="Gulim"/>
          <w:sz w:val="18"/>
          <w:szCs w:val="18"/>
        </w:rPr>
        <w:t>OLED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 w:rsidRPr="00320BF5">
        <w:rPr>
          <w:rStyle w:val="None"/>
          <w:rFonts w:eastAsia="Gulim" w:cs="Gulim"/>
          <w:sz w:val="18"/>
          <w:szCs w:val="18"/>
        </w:rPr>
        <w:t>OLED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-телевизоры, а также передовые телевизоры </w:t>
      </w:r>
      <w:r w:rsidRPr="00320BF5">
        <w:rPr>
          <w:rStyle w:val="None"/>
          <w:rFonts w:eastAsia="Gulim" w:cs="Gulim"/>
          <w:sz w:val="18"/>
          <w:szCs w:val="18"/>
        </w:rPr>
        <w:t>SUPER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</w:t>
      </w:r>
      <w:r w:rsidRPr="00320BF5">
        <w:rPr>
          <w:rStyle w:val="None"/>
          <w:rFonts w:eastAsia="Gulim" w:cs="Gulim"/>
          <w:sz w:val="18"/>
          <w:szCs w:val="18"/>
        </w:rPr>
        <w:t>UHD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 w:rsidRPr="00320BF5">
        <w:rPr>
          <w:rStyle w:val="None"/>
          <w:rFonts w:eastAsia="Gulim" w:cs="Gulim"/>
          <w:sz w:val="18"/>
          <w:szCs w:val="18"/>
        </w:rPr>
        <w:t>www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  <w:r w:rsidRPr="00320BF5">
        <w:rPr>
          <w:rStyle w:val="None"/>
          <w:rFonts w:eastAsia="Gulim" w:cs="Gulim"/>
          <w:sz w:val="18"/>
          <w:szCs w:val="18"/>
        </w:rPr>
        <w:t>LG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  <w:r w:rsidRPr="00320BF5">
        <w:rPr>
          <w:rStyle w:val="None"/>
          <w:rFonts w:eastAsia="Gulim" w:cs="Gulim"/>
          <w:sz w:val="18"/>
          <w:szCs w:val="18"/>
        </w:rPr>
        <w:t>com</w:t>
      </w:r>
      <w:r w:rsidRPr="00320BF5">
        <w:rPr>
          <w:rStyle w:val="None"/>
          <w:rFonts w:eastAsia="Gulim" w:cs="Gulim"/>
          <w:sz w:val="18"/>
          <w:szCs w:val="18"/>
          <w:lang w:val="ru-RU"/>
        </w:rPr>
        <w:t>.</w:t>
      </w:r>
    </w:p>
    <w:p w:rsidR="00EE7089" w:rsidRPr="00320BF5" w:rsidRDefault="00EE7089">
      <w:pPr>
        <w:suppressAutoHyphens/>
        <w:jc w:val="both"/>
        <w:rPr>
          <w:sz w:val="18"/>
          <w:szCs w:val="18"/>
          <w:lang w:val="ru-RU"/>
        </w:rPr>
      </w:pPr>
    </w:p>
    <w:p w:rsidR="00EE7089" w:rsidRPr="005F0813" w:rsidRDefault="00EE7089">
      <w:pPr>
        <w:keepNext/>
        <w:keepLines/>
        <w:tabs>
          <w:tab w:val="left" w:pos="3969"/>
        </w:tabs>
        <w:jc w:val="both"/>
        <w:rPr>
          <w:lang w:val="ru-RU"/>
        </w:rPr>
      </w:pPr>
    </w:p>
    <w:sectPr w:rsidR="00EE7089" w:rsidRPr="005F0813" w:rsidSect="00AE1E6B">
      <w:headerReference w:type="default" r:id="rId7"/>
      <w:footerReference w:type="default" r:id="rId8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50C" w:rsidRDefault="0026050C">
      <w:r>
        <w:separator/>
      </w:r>
    </w:p>
  </w:endnote>
  <w:endnote w:type="continuationSeparator" w:id="0">
    <w:p w:rsidR="0026050C" w:rsidRDefault="0026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89" w:rsidRDefault="002C7747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4A5B7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50C" w:rsidRDefault="0026050C">
      <w:r>
        <w:separator/>
      </w:r>
    </w:p>
  </w:footnote>
  <w:footnote w:type="continuationSeparator" w:id="0">
    <w:p w:rsidR="0026050C" w:rsidRDefault="00260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089" w:rsidRDefault="002C7747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447674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y Gospodynko/LGERA Russia Subsidiary.IT Product Sales Team(andrey.gospodynko@lge.com)">
    <w15:presenceInfo w15:providerId="AD" w15:userId="S-1-5-21-2543426832-1914326140-3112152631-10297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89"/>
    <w:rsid w:val="0000042B"/>
    <w:rsid w:val="00005755"/>
    <w:rsid w:val="00062A0E"/>
    <w:rsid w:val="00083461"/>
    <w:rsid w:val="00185A16"/>
    <w:rsid w:val="001A678E"/>
    <w:rsid w:val="0026050C"/>
    <w:rsid w:val="002C4C86"/>
    <w:rsid w:val="002C7747"/>
    <w:rsid w:val="002E3757"/>
    <w:rsid w:val="00317D55"/>
    <w:rsid w:val="00320BF5"/>
    <w:rsid w:val="00415E42"/>
    <w:rsid w:val="004A5B76"/>
    <w:rsid w:val="004B020B"/>
    <w:rsid w:val="004C6C82"/>
    <w:rsid w:val="004F58AE"/>
    <w:rsid w:val="00527A9C"/>
    <w:rsid w:val="005A1D7C"/>
    <w:rsid w:val="005A6DF1"/>
    <w:rsid w:val="005F0813"/>
    <w:rsid w:val="00711652"/>
    <w:rsid w:val="00714488"/>
    <w:rsid w:val="007263A0"/>
    <w:rsid w:val="00765CCB"/>
    <w:rsid w:val="00766B3B"/>
    <w:rsid w:val="008017C0"/>
    <w:rsid w:val="00803787"/>
    <w:rsid w:val="00812CD6"/>
    <w:rsid w:val="0083117C"/>
    <w:rsid w:val="008E2980"/>
    <w:rsid w:val="008E59BB"/>
    <w:rsid w:val="00994B91"/>
    <w:rsid w:val="009D6E84"/>
    <w:rsid w:val="00A101B8"/>
    <w:rsid w:val="00A303BA"/>
    <w:rsid w:val="00A319BB"/>
    <w:rsid w:val="00A418FD"/>
    <w:rsid w:val="00A469BA"/>
    <w:rsid w:val="00AB4230"/>
    <w:rsid w:val="00AE1E6B"/>
    <w:rsid w:val="00B95601"/>
    <w:rsid w:val="00C12CA1"/>
    <w:rsid w:val="00C32294"/>
    <w:rsid w:val="00DD0F75"/>
    <w:rsid w:val="00DE25CA"/>
    <w:rsid w:val="00E73C41"/>
    <w:rsid w:val="00EA3DD7"/>
    <w:rsid w:val="00EE7089"/>
    <w:rsid w:val="00FA0020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8AE96-CD5E-4424-96E3-DBD04444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12C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bdr w:val="none" w:sz="0" w:space="0" w:color="auto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2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2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b/>
      <w:bCs/>
      <w:lang w:val="en-US"/>
    </w:rPr>
  </w:style>
  <w:style w:type="character" w:styleId="Strong">
    <w:name w:val="Strong"/>
    <w:rPr>
      <w:rFonts w:ascii="Times New Roman" w:hAnsi="Times New Roman" w:hint="default"/>
      <w:b/>
      <w:bCs/>
      <w:lang w:val="ru-RU"/>
    </w:rPr>
  </w:style>
  <w:style w:type="character" w:customStyle="1" w:styleId="Hyperlink00">
    <w:name w:val="Hyperlink.0.0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uiPriority w:val="99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12CD6"/>
    <w:rPr>
      <w:rFonts w:eastAsia="Times New Roman"/>
      <w:b/>
      <w:bCs/>
      <w:sz w:val="36"/>
      <w:szCs w:val="36"/>
      <w:bdr w:val="none" w:sz="0" w:space="0" w:color="auto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294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29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2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20B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/monitors/lg-34GL75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 Lyapkova</dc:creator>
  <cp:lastModifiedBy>Elena Masko/LGERA Russia Subsidiary. PR Team(elena.masko@lge.com)</cp:lastModifiedBy>
  <cp:revision>4</cp:revision>
  <dcterms:created xsi:type="dcterms:W3CDTF">2019-12-03T08:16:00Z</dcterms:created>
  <dcterms:modified xsi:type="dcterms:W3CDTF">2019-12-03T10:59:00Z</dcterms:modified>
</cp:coreProperties>
</file>